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71A" w:rsidRPr="008C271A" w:rsidRDefault="008C271A" w:rsidP="008C271A">
      <w:pPr>
        <w:spacing w:after="120" w:line="240" w:lineRule="auto"/>
        <w:ind w:right="-7" w:firstLine="567"/>
        <w:jc w:val="right"/>
        <w:rPr>
          <w:rFonts w:ascii="GHEA Grapalat" w:eastAsia="Times New Roman" w:hAnsi="GHEA Grapalat" w:cs="Sylfaen"/>
          <w:i/>
          <w:sz w:val="18"/>
          <w:szCs w:val="24"/>
          <w:lang w:val="en-US"/>
        </w:rPr>
      </w:pPr>
    </w:p>
    <w:p w:rsidR="008C271A" w:rsidRPr="008C271A" w:rsidRDefault="008C271A" w:rsidP="008C271A">
      <w:pPr>
        <w:spacing w:after="0" w:line="480" w:lineRule="auto"/>
        <w:ind w:firstLine="567"/>
        <w:jc w:val="right"/>
        <w:rPr>
          <w:rFonts w:ascii="GHEA Grapalat" w:eastAsia="Times New Roman" w:hAnsi="GHEA Grapalat" w:cs="Sylfaen"/>
          <w:i/>
          <w:sz w:val="16"/>
          <w:szCs w:val="24"/>
          <w:lang w:val="en-US"/>
        </w:rPr>
      </w:pPr>
      <w:r w:rsidRPr="008C271A">
        <w:rPr>
          <w:rFonts w:ascii="GHEA Grapalat" w:eastAsia="Times New Roman" w:hAnsi="GHEA Grapalat" w:cs="Sylfaen"/>
          <w:i/>
          <w:sz w:val="16"/>
          <w:szCs w:val="24"/>
          <w:lang w:val="en-US"/>
        </w:rPr>
        <w:t>Հավելված N 8</w:t>
      </w:r>
    </w:p>
    <w:p w:rsidR="008C271A" w:rsidRPr="008C271A" w:rsidRDefault="008C271A" w:rsidP="008C271A">
      <w:pPr>
        <w:spacing w:after="0" w:line="480" w:lineRule="auto"/>
        <w:ind w:firstLine="567"/>
        <w:jc w:val="right"/>
        <w:rPr>
          <w:rFonts w:ascii="GHEA Grapalat" w:eastAsia="Times New Roman" w:hAnsi="GHEA Grapalat" w:cs="Sylfaen"/>
          <w:i/>
          <w:sz w:val="16"/>
          <w:szCs w:val="24"/>
          <w:lang w:val="en-US"/>
        </w:rPr>
      </w:pPr>
      <w:r w:rsidRPr="008C271A">
        <w:rPr>
          <w:rFonts w:ascii="GHEA Grapalat" w:eastAsia="Times New Roman" w:hAnsi="GHEA Grapalat" w:cs="Sylfaen"/>
          <w:i/>
          <w:sz w:val="16"/>
          <w:szCs w:val="24"/>
          <w:lang w:val="en-US"/>
        </w:rPr>
        <w:t>ՀՀ ֆինանսներինախարարի 20</w:t>
      </w:r>
      <w:r w:rsidRPr="008C271A">
        <w:rPr>
          <w:rFonts w:ascii="GHEA Grapalat" w:eastAsia="Times New Roman" w:hAnsi="GHEA Grapalat" w:cs="Sylfaen"/>
          <w:i/>
          <w:sz w:val="16"/>
          <w:szCs w:val="24"/>
          <w:lang w:val="hy-AM"/>
        </w:rPr>
        <w:t xml:space="preserve">21 </w:t>
      </w:r>
      <w:r w:rsidRPr="008C271A">
        <w:rPr>
          <w:rFonts w:ascii="GHEA Grapalat" w:eastAsia="Times New Roman" w:hAnsi="GHEA Grapalat" w:cs="Sylfaen"/>
          <w:i/>
          <w:sz w:val="16"/>
          <w:szCs w:val="24"/>
          <w:lang w:val="en-US"/>
        </w:rPr>
        <w:t>թվականի</w:t>
      </w:r>
    </w:p>
    <w:p w:rsidR="008C271A" w:rsidRPr="008C271A" w:rsidRDefault="008C271A" w:rsidP="008C271A">
      <w:pPr>
        <w:spacing w:after="0" w:line="240" w:lineRule="auto"/>
        <w:ind w:right="-7" w:firstLine="567"/>
        <w:jc w:val="right"/>
        <w:rPr>
          <w:rFonts w:ascii="GHEA Grapalat" w:eastAsia="Times New Roman" w:hAnsi="GHEA Grapalat" w:cs="Sylfaen"/>
          <w:i/>
          <w:sz w:val="18"/>
          <w:szCs w:val="20"/>
          <w:lang w:val="af-ZA" w:eastAsia="ru-RU"/>
        </w:rPr>
      </w:pPr>
      <w:r w:rsidRPr="008C271A">
        <w:rPr>
          <w:rFonts w:ascii="GHEA Grapalat" w:eastAsia="Times New Roman" w:hAnsi="GHEA Grapalat" w:cs="Sylfaen"/>
          <w:i/>
          <w:sz w:val="16"/>
          <w:szCs w:val="24"/>
          <w:lang w:val="hy-AM"/>
        </w:rPr>
        <w:t xml:space="preserve">մարտի 30-ի </w:t>
      </w:r>
      <w:r w:rsidRPr="008C271A">
        <w:rPr>
          <w:rFonts w:ascii="GHEA Grapalat" w:eastAsia="Times New Roman" w:hAnsi="GHEA Grapalat" w:cs="Sylfaen"/>
          <w:i/>
          <w:sz w:val="16"/>
          <w:szCs w:val="24"/>
          <w:lang w:val="en-US"/>
        </w:rPr>
        <w:t xml:space="preserve">N </w:t>
      </w:r>
      <w:r w:rsidRPr="008C271A">
        <w:rPr>
          <w:rFonts w:ascii="GHEA Grapalat" w:eastAsia="Times New Roman" w:hAnsi="GHEA Grapalat" w:cs="Sylfaen"/>
          <w:i/>
          <w:sz w:val="16"/>
          <w:szCs w:val="24"/>
          <w:lang w:val="hy-AM"/>
        </w:rPr>
        <w:t>121-</w:t>
      </w:r>
      <w:r w:rsidRPr="008C271A">
        <w:rPr>
          <w:rFonts w:ascii="GHEA Grapalat" w:eastAsia="Times New Roman" w:hAnsi="GHEA Grapalat" w:cs="Sylfaen"/>
          <w:i/>
          <w:sz w:val="16"/>
          <w:szCs w:val="24"/>
          <w:lang w:val="en-US"/>
        </w:rPr>
        <w:t>Ա  հրամանի</w:t>
      </w:r>
    </w:p>
    <w:p w:rsidR="008C271A" w:rsidRPr="008C271A" w:rsidRDefault="008C271A" w:rsidP="008C271A">
      <w:pPr>
        <w:spacing w:after="0" w:line="240" w:lineRule="auto"/>
        <w:ind w:right="-7" w:firstLine="567"/>
        <w:jc w:val="right"/>
        <w:rPr>
          <w:rFonts w:ascii="GHEA Grapalat" w:eastAsia="Times New Roman" w:hAnsi="GHEA Grapalat" w:cs="Sylfaen"/>
          <w:i/>
          <w:sz w:val="18"/>
          <w:szCs w:val="20"/>
          <w:lang w:val="af-ZA" w:eastAsia="ru-RU"/>
        </w:rPr>
      </w:pPr>
      <w:r w:rsidRPr="008C271A">
        <w:rPr>
          <w:rFonts w:ascii="GHEA Grapalat" w:eastAsia="Times New Roman" w:hAnsi="GHEA Grapalat" w:cs="Sylfaen"/>
          <w:i/>
          <w:sz w:val="18"/>
          <w:szCs w:val="20"/>
          <w:lang w:val="af-ZA" w:eastAsia="ru-RU"/>
        </w:rPr>
        <w:tab/>
      </w:r>
    </w:p>
    <w:p w:rsidR="008C271A" w:rsidRPr="008C271A" w:rsidRDefault="008C271A" w:rsidP="008C271A">
      <w:pPr>
        <w:spacing w:after="0" w:line="240" w:lineRule="auto"/>
        <w:ind w:right="-7" w:firstLine="567"/>
        <w:jc w:val="right"/>
        <w:rPr>
          <w:rFonts w:ascii="GHEA Grapalat" w:eastAsia="Times New Roman" w:hAnsi="GHEA Grapalat" w:cs="Sylfaen"/>
          <w:i/>
          <w:sz w:val="24"/>
          <w:szCs w:val="24"/>
          <w:u w:val="single"/>
          <w:lang w:val="af-ZA" w:eastAsia="ru-RU"/>
        </w:rPr>
      </w:pPr>
      <w:r w:rsidRPr="008C271A">
        <w:rPr>
          <w:rFonts w:ascii="GHEA Grapalat" w:eastAsia="Times New Roman" w:hAnsi="GHEA Grapalat" w:cs="Sylfaen"/>
          <w:i/>
          <w:sz w:val="24"/>
          <w:szCs w:val="24"/>
          <w:u w:val="single"/>
          <w:lang w:val="en-US" w:eastAsia="ru-RU"/>
        </w:rPr>
        <w:t>Օրինակելիձև</w:t>
      </w:r>
    </w:p>
    <w:p w:rsidR="008C271A" w:rsidRPr="008C271A" w:rsidRDefault="008C271A" w:rsidP="008C271A">
      <w:pPr>
        <w:spacing w:after="0" w:line="240" w:lineRule="auto"/>
        <w:ind w:firstLine="720"/>
        <w:jc w:val="center"/>
        <w:rPr>
          <w:rFonts w:ascii="GHEA Grapalat" w:eastAsia="Times New Roman" w:hAnsi="GHEA Grapalat" w:cs="Times New Roman"/>
          <w:sz w:val="20"/>
          <w:szCs w:val="20"/>
          <w:lang w:val="af-ZA"/>
        </w:rPr>
      </w:pPr>
    </w:p>
    <w:p w:rsidR="008C271A" w:rsidRPr="008C271A" w:rsidRDefault="008C271A" w:rsidP="008C271A">
      <w:pPr>
        <w:spacing w:after="0" w:line="240" w:lineRule="auto"/>
        <w:ind w:firstLine="720"/>
        <w:jc w:val="center"/>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ՀԱՅՏԱՐԱՐՈՒԹՅՈՒՆ</w:t>
      </w:r>
    </w:p>
    <w:p w:rsidR="008C271A" w:rsidRPr="008C271A" w:rsidRDefault="008C271A" w:rsidP="008C271A">
      <w:pPr>
        <w:spacing w:after="0" w:line="240" w:lineRule="auto"/>
        <w:ind w:firstLine="720"/>
        <w:jc w:val="center"/>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ԲԱՑ ՄՐՑՈՒՅԹԻ ՄԱՍԻՆ*</w:t>
      </w:r>
    </w:p>
    <w:p w:rsidR="008C271A" w:rsidRPr="008C271A" w:rsidRDefault="008C271A" w:rsidP="008C271A">
      <w:pPr>
        <w:spacing w:after="0" w:line="240" w:lineRule="auto"/>
        <w:ind w:firstLine="720"/>
        <w:jc w:val="center"/>
        <w:rPr>
          <w:rFonts w:ascii="GHEA Grapalat" w:eastAsia="Times New Roman" w:hAnsi="GHEA Grapalat" w:cs="Times New Roman"/>
          <w:sz w:val="20"/>
          <w:szCs w:val="20"/>
          <w:lang w:val="af-ZA"/>
        </w:rPr>
      </w:pPr>
    </w:p>
    <w:p w:rsidR="008C271A" w:rsidRPr="008C271A" w:rsidRDefault="008C271A" w:rsidP="008C271A">
      <w:pPr>
        <w:spacing w:after="0" w:line="240" w:lineRule="auto"/>
        <w:ind w:firstLine="720"/>
        <w:jc w:val="center"/>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Հայտարարության սույն տեքստը հաստատված է գնահատող հանձնաժողովի</w:t>
      </w:r>
    </w:p>
    <w:p w:rsidR="008C271A" w:rsidRPr="008C271A" w:rsidRDefault="008C271A" w:rsidP="008C271A">
      <w:pPr>
        <w:spacing w:after="0" w:line="240" w:lineRule="auto"/>
        <w:ind w:firstLine="720"/>
        <w:jc w:val="center"/>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20</w:t>
      </w:r>
      <w:r>
        <w:rPr>
          <w:rFonts w:ascii="GHEA Grapalat" w:eastAsia="Times New Roman" w:hAnsi="GHEA Grapalat" w:cs="Times New Roman"/>
          <w:sz w:val="20"/>
          <w:szCs w:val="20"/>
          <w:lang w:val="hy-AM"/>
        </w:rPr>
        <w:t>21</w:t>
      </w:r>
      <w:r w:rsidRPr="008C271A">
        <w:rPr>
          <w:rFonts w:ascii="GHEA Grapalat" w:eastAsia="Times New Roman" w:hAnsi="GHEA Grapalat" w:cs="Times New Roman"/>
          <w:sz w:val="20"/>
          <w:szCs w:val="20"/>
          <w:lang w:val="af-ZA"/>
        </w:rPr>
        <w:t xml:space="preserve"> թվականի «</w:t>
      </w:r>
      <w:r>
        <w:rPr>
          <w:rFonts w:ascii="GHEA Grapalat" w:eastAsia="Times New Roman" w:hAnsi="GHEA Grapalat" w:cs="Times New Roman"/>
          <w:sz w:val="20"/>
          <w:szCs w:val="20"/>
          <w:lang w:val="hy-AM"/>
        </w:rPr>
        <w:t>նոյեմբրի</w:t>
      </w:r>
      <w:r w:rsidRPr="008C271A">
        <w:rPr>
          <w:rFonts w:ascii="GHEA Grapalat" w:eastAsia="Times New Roman" w:hAnsi="GHEA Grapalat" w:cs="Times New Roman"/>
          <w:sz w:val="20"/>
          <w:szCs w:val="20"/>
          <w:lang w:val="af-ZA"/>
        </w:rPr>
        <w:t>»  «</w:t>
      </w:r>
      <w:r w:rsidR="00D86A89" w:rsidRPr="005712A8">
        <w:rPr>
          <w:rFonts w:ascii="GHEA Grapalat" w:eastAsia="Times New Roman" w:hAnsi="GHEA Grapalat" w:cs="Times New Roman"/>
          <w:sz w:val="20"/>
          <w:szCs w:val="20"/>
          <w:lang w:val="af-ZA"/>
        </w:rPr>
        <w:t>10</w:t>
      </w:r>
      <w:r w:rsidRPr="008C271A">
        <w:rPr>
          <w:rFonts w:ascii="GHEA Grapalat" w:eastAsia="Times New Roman" w:hAnsi="GHEA Grapalat" w:cs="Times New Roman"/>
          <w:sz w:val="20"/>
          <w:szCs w:val="20"/>
          <w:lang w:val="af-ZA"/>
        </w:rPr>
        <w:t>» «</w:t>
      </w:r>
      <w:r w:rsidRPr="00405051">
        <w:rPr>
          <w:rFonts w:ascii="GHEA Grapalat" w:eastAsia="Times New Roman" w:hAnsi="GHEA Grapalat" w:cs="Times New Roman"/>
          <w:sz w:val="20"/>
          <w:szCs w:val="20"/>
          <w:lang w:val="af-ZA"/>
        </w:rPr>
        <w:t>N</w:t>
      </w:r>
      <w:r>
        <w:rPr>
          <w:rFonts w:ascii="GHEA Grapalat" w:eastAsia="Times New Roman" w:hAnsi="GHEA Grapalat" w:cs="Times New Roman"/>
          <w:sz w:val="20"/>
          <w:szCs w:val="20"/>
          <w:lang w:val="hy-AM"/>
        </w:rPr>
        <w:t xml:space="preserve"> 01</w:t>
      </w:r>
      <w:r w:rsidRPr="008C271A">
        <w:rPr>
          <w:rFonts w:ascii="GHEA Grapalat" w:eastAsia="Times New Roman" w:hAnsi="GHEA Grapalat" w:cs="Times New Roman"/>
          <w:sz w:val="20"/>
          <w:szCs w:val="20"/>
          <w:lang w:val="af-ZA"/>
        </w:rPr>
        <w:t xml:space="preserve">» որոշմամբ </w:t>
      </w:r>
    </w:p>
    <w:p w:rsidR="008C271A" w:rsidRPr="008C271A" w:rsidRDefault="008C271A" w:rsidP="008C271A">
      <w:pPr>
        <w:spacing w:after="0" w:line="240" w:lineRule="auto"/>
        <w:ind w:firstLine="720"/>
        <w:jc w:val="center"/>
        <w:rPr>
          <w:rFonts w:ascii="GHEA Grapalat" w:eastAsia="Times New Roman" w:hAnsi="GHEA Grapalat" w:cs="Times New Roman"/>
          <w:sz w:val="20"/>
          <w:szCs w:val="20"/>
          <w:lang w:val="af-ZA"/>
        </w:rPr>
      </w:pPr>
    </w:p>
    <w:p w:rsidR="008C271A" w:rsidRPr="008C271A" w:rsidRDefault="008C271A" w:rsidP="008C271A">
      <w:pPr>
        <w:spacing w:after="0" w:line="240" w:lineRule="auto"/>
        <w:ind w:firstLine="720"/>
        <w:jc w:val="center"/>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 xml:space="preserve">Ընթացակարգի ծածկագիրը`  </w:t>
      </w:r>
      <w:bookmarkStart w:id="0" w:name="_Hlk87214848"/>
      <w:r w:rsidRPr="008C271A">
        <w:rPr>
          <w:rFonts w:ascii="GHEA Grapalat" w:eastAsia="Times New Roman" w:hAnsi="GHEA Grapalat" w:cs="Times New Roman"/>
          <w:sz w:val="20"/>
          <w:szCs w:val="20"/>
          <w:lang w:val="hy-AM"/>
        </w:rPr>
        <w:t>ՀՀԱՄԳՀ-</w:t>
      </w:r>
      <w:r w:rsidRPr="008C271A">
        <w:rPr>
          <w:rFonts w:ascii="GHEA Grapalat" w:eastAsia="Times New Roman" w:hAnsi="GHEA Grapalat" w:cs="Times New Roman"/>
          <w:sz w:val="20"/>
          <w:szCs w:val="20"/>
          <w:lang w:val="af-ZA"/>
        </w:rPr>
        <w:t>ԲՄԱՇՁԲ</w:t>
      </w:r>
      <w:r w:rsidRPr="008C271A">
        <w:rPr>
          <w:rFonts w:ascii="GHEA Grapalat" w:eastAsia="Times New Roman" w:hAnsi="GHEA Grapalat" w:cs="Times New Roman"/>
          <w:sz w:val="20"/>
          <w:szCs w:val="20"/>
          <w:u w:val="single"/>
          <w:lang w:val="hy-AM"/>
        </w:rPr>
        <w:t>21</w:t>
      </w:r>
      <w:r w:rsidRPr="008C271A">
        <w:rPr>
          <w:rFonts w:ascii="GHEA Grapalat" w:eastAsia="Times New Roman" w:hAnsi="GHEA Grapalat" w:cs="Times New Roman"/>
          <w:sz w:val="20"/>
          <w:szCs w:val="20"/>
          <w:u w:val="single"/>
          <w:lang w:val="af-ZA"/>
        </w:rPr>
        <w:t xml:space="preserve"> /</w:t>
      </w:r>
      <w:r w:rsidRPr="008C271A">
        <w:rPr>
          <w:rFonts w:ascii="GHEA Grapalat" w:eastAsia="Times New Roman" w:hAnsi="GHEA Grapalat" w:cs="Times New Roman"/>
          <w:sz w:val="20"/>
          <w:szCs w:val="20"/>
          <w:u w:val="single"/>
          <w:lang w:val="hy-AM"/>
        </w:rPr>
        <w:t>08</w:t>
      </w:r>
    </w:p>
    <w:bookmarkEnd w:id="0"/>
    <w:p w:rsidR="00405051" w:rsidRPr="00ED1ED3" w:rsidRDefault="00405051" w:rsidP="00405051">
      <w:pPr>
        <w:spacing w:after="0" w:line="240" w:lineRule="auto"/>
        <w:ind w:firstLine="708"/>
        <w:rPr>
          <w:rFonts w:ascii="GHEA Grapalat" w:eastAsia="Times New Roman" w:hAnsi="GHEA Grapalat" w:cs="Times New Roman"/>
          <w:sz w:val="20"/>
          <w:szCs w:val="20"/>
          <w:lang w:val="af-ZA"/>
        </w:rPr>
      </w:pPr>
      <w:r w:rsidRPr="00ED1ED3">
        <w:rPr>
          <w:rFonts w:ascii="GHEA Grapalat" w:eastAsia="Times New Roman" w:hAnsi="GHEA Grapalat" w:cs="Times New Roman"/>
          <w:sz w:val="20"/>
          <w:szCs w:val="20"/>
          <w:lang w:val="af-ZA"/>
        </w:rPr>
        <w:t xml:space="preserve">ՊատվիրատունՀՀ Արմավիրի մարզի Գեղակերտի համայնքապետարանը, որը գտնվում է ՀՀ Արմավիրի մարզի Գեղակերտ համայնքի Մ. Մաշտոցի 30 հասցեումհայտարարում է </w:t>
      </w:r>
      <w:r w:rsidRPr="00ED1ED3">
        <w:rPr>
          <w:rFonts w:ascii="GHEA Grapalat" w:eastAsia="Times New Roman" w:hAnsi="GHEA Grapalat" w:cs="Times New Roman"/>
          <w:sz w:val="20"/>
          <w:szCs w:val="20"/>
          <w:lang w:val="hy-AM"/>
        </w:rPr>
        <w:t>գնանշման հարցում</w:t>
      </w:r>
      <w:r w:rsidRPr="00ED1ED3">
        <w:rPr>
          <w:rFonts w:ascii="GHEA Grapalat" w:eastAsia="Times New Roman" w:hAnsi="GHEA Grapalat" w:cs="Times New Roman"/>
          <w:sz w:val="20"/>
          <w:szCs w:val="20"/>
          <w:lang w:val="af-ZA"/>
        </w:rPr>
        <w:t>, որն իրականացվում է</w:t>
      </w:r>
      <w:r>
        <w:rPr>
          <w:rFonts w:ascii="GHEA Grapalat" w:eastAsia="Times New Roman" w:hAnsi="GHEA Grapalat" w:cs="Times New Roman"/>
          <w:sz w:val="20"/>
          <w:szCs w:val="20"/>
          <w:lang w:val="hy-AM"/>
        </w:rPr>
        <w:t xml:space="preserve">  մեկ</w:t>
      </w:r>
      <w:r w:rsidRPr="00ED1ED3">
        <w:rPr>
          <w:rFonts w:ascii="GHEA Grapalat" w:eastAsia="Times New Roman" w:hAnsi="GHEA Grapalat" w:cs="Times New Roman"/>
          <w:sz w:val="20"/>
          <w:szCs w:val="20"/>
          <w:lang w:val="af-ZA"/>
        </w:rPr>
        <w:t>փուլով:</w:t>
      </w:r>
    </w:p>
    <w:p w:rsidR="00405051" w:rsidRPr="00ED1ED3" w:rsidRDefault="00405051" w:rsidP="00405051">
      <w:pPr>
        <w:spacing w:after="0" w:line="240" w:lineRule="auto"/>
        <w:jc w:val="both"/>
        <w:rPr>
          <w:rFonts w:ascii="GHEA Grapalat" w:eastAsia="Times New Roman" w:hAnsi="GHEA Grapalat" w:cs="Times New Roman"/>
          <w:sz w:val="20"/>
          <w:szCs w:val="20"/>
          <w:lang w:val="af-ZA"/>
        </w:rPr>
      </w:pPr>
      <w:r w:rsidRPr="00ED1ED3">
        <w:rPr>
          <w:rFonts w:ascii="GHEA Grapalat" w:eastAsia="Times New Roman" w:hAnsi="GHEA Grapalat" w:cs="Times New Roman"/>
          <w:sz w:val="20"/>
          <w:szCs w:val="20"/>
          <w:lang w:val="af-ZA"/>
        </w:rPr>
        <w:tab/>
      </w:r>
      <w:bookmarkStart w:id="1" w:name="_Hlk23167417"/>
      <w:r w:rsidRPr="00ED1ED3">
        <w:rPr>
          <w:rFonts w:ascii="GHEA Grapalat" w:eastAsia="Times New Roman" w:hAnsi="GHEA Grapalat" w:cs="Times New Roman"/>
          <w:sz w:val="20"/>
          <w:szCs w:val="20"/>
          <w:lang w:val="af-ZA"/>
        </w:rPr>
        <w:t>Սույն ընթացակարգի</w:t>
      </w:r>
      <w:bookmarkEnd w:id="1"/>
      <w:r w:rsidRPr="00ED1ED3">
        <w:rPr>
          <w:rFonts w:ascii="GHEA Grapalat" w:eastAsia="Times New Roman" w:hAnsi="GHEA Grapalat" w:cs="Times New Roman"/>
          <w:sz w:val="20"/>
          <w:szCs w:val="20"/>
          <w:lang w:val="af-ZA"/>
        </w:rPr>
        <w:t xml:space="preserve"> արդյունքում </w:t>
      </w:r>
      <w:r w:rsidRPr="00ED1ED3">
        <w:rPr>
          <w:rFonts w:ascii="GHEA Grapalat" w:eastAsia="Times New Roman" w:hAnsi="GHEA Grapalat" w:cs="Times New Roman"/>
          <w:sz w:val="20"/>
          <w:szCs w:val="20"/>
          <w:lang w:val="hy-AM"/>
        </w:rPr>
        <w:t>ընտրված</w:t>
      </w:r>
      <w:r w:rsidRPr="00ED1ED3">
        <w:rPr>
          <w:rFonts w:ascii="GHEA Grapalat" w:eastAsia="Times New Roman" w:hAnsi="GHEA Grapalat" w:cs="Times New Roman"/>
          <w:sz w:val="20"/>
          <w:szCs w:val="20"/>
          <w:lang w:val="af-ZA"/>
        </w:rPr>
        <w:t xml:space="preserve"> մասնակցին սահմանված կարգով կառաջարկվի կնքել </w:t>
      </w:r>
      <w:bookmarkStart w:id="2" w:name="_Hlk86783131"/>
      <w:r w:rsidRPr="00ED1ED3">
        <w:rPr>
          <w:rFonts w:ascii="Sylfaen" w:eastAsia="Times New Roman" w:hAnsi="Sylfaen" w:cs="Sylfaen"/>
          <w:sz w:val="20"/>
          <w:szCs w:val="20"/>
          <w:lang w:val="af-ZA"/>
        </w:rPr>
        <w:t>ԳԵՂԱԿԵՐՏՀԱՄԱՅՆՔ</w:t>
      </w:r>
      <w:r w:rsidRPr="00ED1ED3">
        <w:rPr>
          <w:rFonts w:ascii="GHEA Grapalat" w:eastAsia="Times New Roman" w:hAnsi="GHEA Grapalat" w:cs="Times New Roman"/>
          <w:sz w:val="20"/>
          <w:szCs w:val="20"/>
          <w:lang w:val="af-ZA"/>
        </w:rPr>
        <w:t xml:space="preserve">Ի   </w:t>
      </w:r>
      <w:r w:rsidRPr="00ED1ED3">
        <w:rPr>
          <w:rFonts w:ascii="GHEA Grapalat" w:eastAsia="Times New Roman" w:hAnsi="GHEA Grapalat" w:cs="Times New Roman"/>
          <w:sz w:val="20"/>
          <w:szCs w:val="20"/>
          <w:lang w:val="hy-AM"/>
        </w:rPr>
        <w:t xml:space="preserve">ՈՌՈԳՄԱՆ ՑԱՆՑԻՎԵՐԱՆՈՐՈԳՄԱՆ </w:t>
      </w:r>
      <w:bookmarkEnd w:id="2"/>
      <w:r w:rsidRPr="00ED1ED3">
        <w:rPr>
          <w:rFonts w:ascii="GHEA Grapalat" w:eastAsia="Times New Roman" w:hAnsi="GHEA Grapalat" w:cs="Times New Roman"/>
          <w:sz w:val="20"/>
          <w:szCs w:val="20"/>
          <w:lang w:val="af-ZA"/>
        </w:rPr>
        <w:t xml:space="preserve">կատարման պայմանագիր (այսուհետ`պայմանագիր)։ </w:t>
      </w:r>
    </w:p>
    <w:p w:rsidR="00405051" w:rsidRPr="00405051" w:rsidRDefault="00405051" w:rsidP="00405051">
      <w:pPr>
        <w:pStyle w:val="a3"/>
        <w:spacing w:line="240" w:lineRule="auto"/>
        <w:ind w:firstLine="567"/>
        <w:rPr>
          <w:rFonts w:ascii="GHEA Grapalat" w:hAnsi="GHEA Grapalat"/>
          <w:bCs/>
          <w:lang w:val="hy-AM"/>
        </w:rPr>
      </w:pPr>
      <w:r w:rsidRPr="00D86A89">
        <w:rPr>
          <w:rFonts w:ascii="GHEA Grapalat" w:hAnsi="GHEA Grapalat" w:cs="Sylfaen"/>
          <w:b/>
          <w:bCs/>
          <w:szCs w:val="24"/>
          <w:lang w:val="hy-AM"/>
        </w:rPr>
        <w:t>Գնումնիրականացվումէ</w:t>
      </w:r>
      <w:r w:rsidRPr="00D86A89">
        <w:rPr>
          <w:rFonts w:ascii="GHEA Grapalat" w:hAnsi="GHEA Grapalat" w:cs="Sylfaen"/>
          <w:b/>
          <w:bCs/>
          <w:szCs w:val="24"/>
          <w:lang w:val="af-ZA"/>
        </w:rPr>
        <w:t xml:space="preserve"> «</w:t>
      </w:r>
      <w:r w:rsidRPr="00D86A89">
        <w:rPr>
          <w:rFonts w:ascii="GHEA Grapalat" w:hAnsi="GHEA Grapalat" w:cs="Sylfaen"/>
          <w:b/>
          <w:bCs/>
          <w:szCs w:val="24"/>
          <w:lang w:val="hy-AM"/>
        </w:rPr>
        <w:t>Գնումների մասին</w:t>
      </w:r>
      <w:r w:rsidRPr="00D86A89">
        <w:rPr>
          <w:rFonts w:ascii="GHEA Grapalat" w:hAnsi="GHEA Grapalat" w:cs="Sylfaen"/>
          <w:b/>
          <w:bCs/>
          <w:szCs w:val="24"/>
          <w:lang w:val="af-ZA"/>
        </w:rPr>
        <w:t>»</w:t>
      </w:r>
      <w:r w:rsidRPr="00D86A89">
        <w:rPr>
          <w:rFonts w:ascii="GHEA Grapalat" w:hAnsi="GHEA Grapalat" w:cs="Sylfaen"/>
          <w:b/>
          <w:bCs/>
          <w:szCs w:val="24"/>
          <w:lang w:val="hy-AM"/>
        </w:rPr>
        <w:t xml:space="preserve"> ՀՀ Օրենքի</w:t>
      </w:r>
      <w:r w:rsidRPr="00D86A89">
        <w:rPr>
          <w:rFonts w:ascii="GHEA Grapalat" w:hAnsi="GHEA Grapalat" w:cs="Sylfaen"/>
          <w:b/>
          <w:bCs/>
          <w:szCs w:val="24"/>
          <w:lang w:val="af-ZA"/>
        </w:rPr>
        <w:t xml:space="preserve"> 15-</w:t>
      </w:r>
      <w:r w:rsidRPr="00D86A89">
        <w:rPr>
          <w:rFonts w:ascii="GHEA Grapalat" w:hAnsi="GHEA Grapalat" w:cs="Sylfaen"/>
          <w:b/>
          <w:bCs/>
          <w:szCs w:val="24"/>
          <w:lang w:val="hy-AM"/>
        </w:rPr>
        <w:t>րդհոդվածի</w:t>
      </w:r>
      <w:r w:rsidRPr="00D86A89">
        <w:rPr>
          <w:rFonts w:ascii="GHEA Grapalat" w:hAnsi="GHEA Grapalat" w:cs="Sylfaen"/>
          <w:b/>
          <w:bCs/>
          <w:szCs w:val="24"/>
          <w:lang w:val="af-ZA"/>
        </w:rPr>
        <w:t xml:space="preserve"> 6-</w:t>
      </w:r>
      <w:r w:rsidRPr="00D86A89">
        <w:rPr>
          <w:rFonts w:ascii="GHEA Grapalat" w:hAnsi="GHEA Grapalat" w:cs="Sylfaen"/>
          <w:b/>
          <w:bCs/>
          <w:szCs w:val="24"/>
          <w:lang w:val="hy-AM"/>
        </w:rPr>
        <w:t>րդմասիհիմանվրա</w:t>
      </w:r>
      <w:r w:rsidRPr="00D86A89">
        <w:rPr>
          <w:rFonts w:ascii="GHEA Grapalat" w:hAnsi="GHEA Grapalat" w:cs="Sylfaen"/>
          <w:bCs/>
          <w:szCs w:val="24"/>
          <w:lang w:val="hy-AM"/>
        </w:rPr>
        <w:t>։</w:t>
      </w:r>
    </w:p>
    <w:p w:rsidR="008C271A" w:rsidRPr="00405051" w:rsidRDefault="008C271A" w:rsidP="008C271A">
      <w:pPr>
        <w:spacing w:after="0" w:line="240" w:lineRule="auto"/>
        <w:jc w:val="both"/>
        <w:rPr>
          <w:rFonts w:ascii="GHEA Grapalat" w:eastAsia="Times New Roman" w:hAnsi="GHEA Grapalat" w:cs="Times New Roman"/>
          <w:sz w:val="16"/>
          <w:szCs w:val="16"/>
          <w:lang w:val="hy-AM"/>
        </w:rPr>
      </w:pPr>
    </w:p>
    <w:p w:rsidR="008C271A" w:rsidRPr="008C271A" w:rsidRDefault="008C271A" w:rsidP="008C271A">
      <w:pPr>
        <w:spacing w:after="0" w:line="240" w:lineRule="auto"/>
        <w:jc w:val="both"/>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8C271A" w:rsidRPr="008C271A" w:rsidRDefault="008C271A" w:rsidP="008C271A">
      <w:pPr>
        <w:spacing w:after="0" w:line="240" w:lineRule="auto"/>
        <w:ind w:firstLine="720"/>
        <w:jc w:val="both"/>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8C271A" w:rsidRPr="008C271A" w:rsidRDefault="008C271A" w:rsidP="008C271A">
      <w:pPr>
        <w:spacing w:after="0" w:line="240" w:lineRule="auto"/>
        <w:ind w:firstLine="720"/>
        <w:jc w:val="both"/>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 xml:space="preserve">Ընտրված մասնակիցը որոշվում է </w:t>
      </w:r>
      <w:bookmarkStart w:id="3" w:name="_Hlk23167512"/>
      <w:r w:rsidRPr="008C271A">
        <w:rPr>
          <w:rFonts w:ascii="GHEA Grapalat" w:eastAsia="Times New Roman" w:hAnsi="GHEA Grapalat" w:cs="Times New Roman"/>
          <w:sz w:val="20"/>
          <w:szCs w:val="20"/>
          <w:lang w:val="af-ZA"/>
        </w:rPr>
        <w:t xml:space="preserve">ոչ գնային պայմաններով բավարար գնահատված </w:t>
      </w:r>
      <w:bookmarkEnd w:id="3"/>
      <w:r w:rsidRPr="008C271A">
        <w:rPr>
          <w:rFonts w:ascii="GHEA Grapalat" w:eastAsia="Times New Roman" w:hAnsi="GHEA Grapalat" w:cs="Times New Roman"/>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8C271A" w:rsidRPr="008C271A" w:rsidRDefault="008C271A" w:rsidP="008C271A">
      <w:pPr>
        <w:spacing w:after="0" w:line="240" w:lineRule="auto"/>
        <w:ind w:firstLine="720"/>
        <w:jc w:val="both"/>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Սույն ընթացակարգի նկատմամբ կիրառվում են Առևտրի համաշխարհային կազմակերպության պետական գնումների համաձայնագրի դրույթները:</w:t>
      </w:r>
      <w:r w:rsidRPr="008C271A">
        <w:rPr>
          <w:rFonts w:ascii="GHEA Grapalat" w:eastAsia="Times New Roman" w:hAnsi="GHEA Grapalat" w:cs="Times New Roman"/>
          <w:sz w:val="20"/>
          <w:szCs w:val="20"/>
          <w:vertAlign w:val="superscript"/>
          <w:lang w:val="af-ZA"/>
        </w:rPr>
        <w:footnoteReference w:id="1"/>
      </w:r>
    </w:p>
    <w:p w:rsidR="008C271A" w:rsidRPr="00405051" w:rsidRDefault="008C271A" w:rsidP="008C271A">
      <w:pPr>
        <w:spacing w:after="0" w:line="240" w:lineRule="auto"/>
        <w:ind w:firstLine="720"/>
        <w:jc w:val="both"/>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af-ZA"/>
        </w:rPr>
        <w:t>Ընթացակարգի հրավերը թղթային ստանալու համար անհրաժեշտ է դիմել պատվիրատուին, մինչև սույն հայտարարության հրապարակման օրվանից հաշված</w:t>
      </w:r>
      <w:r w:rsidRPr="00D86A89">
        <w:rPr>
          <w:rFonts w:ascii="GHEA Grapalat" w:eastAsia="Times New Roman" w:hAnsi="GHEA Grapalat" w:cs="Times New Roman"/>
          <w:sz w:val="20"/>
          <w:szCs w:val="20"/>
          <w:lang w:val="af-ZA"/>
        </w:rPr>
        <w:t>`</w:t>
      </w:r>
      <w:r w:rsidR="00D86A89" w:rsidRPr="00D86A89">
        <w:rPr>
          <w:rFonts w:ascii="GHEA Grapalat" w:eastAsia="Times New Roman" w:hAnsi="GHEA Grapalat" w:cs="Times New Roman"/>
          <w:sz w:val="20"/>
          <w:szCs w:val="20"/>
          <w:lang w:val="af-ZA"/>
        </w:rPr>
        <w:t xml:space="preserve"> </w:t>
      </w:r>
      <w:r w:rsidR="00405051" w:rsidRPr="00D86A89">
        <w:rPr>
          <w:rFonts w:ascii="GHEA Grapalat" w:eastAsia="Times New Roman" w:hAnsi="GHEA Grapalat" w:cs="Times New Roman"/>
          <w:sz w:val="20"/>
          <w:szCs w:val="20"/>
          <w:lang w:val="hy-AM"/>
        </w:rPr>
        <w:t>40</w:t>
      </w:r>
      <w:r w:rsidRPr="00D86A89">
        <w:rPr>
          <w:rFonts w:ascii="GHEA Grapalat" w:eastAsia="Times New Roman" w:hAnsi="GHEA Grapalat" w:cs="Times New Roman"/>
          <w:sz w:val="20"/>
          <w:szCs w:val="20"/>
          <w:lang w:val="af-ZA"/>
        </w:rPr>
        <w:t>-րդ</w:t>
      </w:r>
      <w:r w:rsidRPr="008C271A">
        <w:rPr>
          <w:rFonts w:ascii="GHEA Grapalat" w:eastAsia="Times New Roman" w:hAnsi="GHEA Grapalat" w:cs="Times New Roman"/>
          <w:sz w:val="20"/>
          <w:szCs w:val="20"/>
          <w:lang w:val="af-ZA"/>
        </w:rPr>
        <w:t xml:space="preserve"> օրը ժամը </w:t>
      </w:r>
      <w:r w:rsidR="00405051">
        <w:rPr>
          <w:rFonts w:ascii="GHEA Grapalat" w:eastAsia="Times New Roman" w:hAnsi="GHEA Grapalat" w:cs="Times New Roman"/>
          <w:sz w:val="20"/>
          <w:szCs w:val="20"/>
          <w:lang w:val="hy-AM"/>
        </w:rPr>
        <w:t>14։00</w:t>
      </w:r>
      <w:r w:rsidRPr="008C271A">
        <w:rPr>
          <w:rFonts w:ascii="GHEA Grapalat" w:eastAsia="Times New Roman" w:hAnsi="GHEA Grapalat" w:cs="Times New Roman"/>
          <w:sz w:val="20"/>
          <w:szCs w:val="20"/>
          <w:lang w:val="af-ZA"/>
        </w:rPr>
        <w:t xml:space="preserve">-ը։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405051">
        <w:rPr>
          <w:rFonts w:ascii="GHEA Grapalat" w:eastAsia="Times New Roman" w:hAnsi="GHEA Grapalat" w:cs="Times New Roman"/>
          <w:sz w:val="20"/>
          <w:szCs w:val="20"/>
          <w:lang w:val="hy-AM"/>
        </w:rPr>
        <w:t>։</w:t>
      </w:r>
    </w:p>
    <w:p w:rsidR="008C271A" w:rsidRPr="008C271A" w:rsidRDefault="008C271A" w:rsidP="008C271A">
      <w:pPr>
        <w:spacing w:after="0" w:line="240" w:lineRule="auto"/>
        <w:ind w:firstLine="720"/>
        <w:jc w:val="both"/>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8C271A" w:rsidRPr="008C271A" w:rsidRDefault="008C271A" w:rsidP="008C271A">
      <w:pPr>
        <w:spacing w:after="0" w:line="240" w:lineRule="auto"/>
        <w:ind w:firstLine="720"/>
        <w:jc w:val="both"/>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 xml:space="preserve">Հրավեր չստանալը չի սահմանափակում մասնակցի` սույն ընթացակարգին մասնակցելու իրավունքը։ </w:t>
      </w:r>
    </w:p>
    <w:p w:rsidR="008C271A" w:rsidRPr="008C271A" w:rsidRDefault="00405051" w:rsidP="00405051">
      <w:pPr>
        <w:spacing w:after="0" w:line="240" w:lineRule="auto"/>
        <w:ind w:firstLine="720"/>
        <w:jc w:val="both"/>
        <w:rPr>
          <w:rFonts w:ascii="GHEA Grapalat" w:eastAsia="Times New Roman" w:hAnsi="GHEA Grapalat" w:cs="Times New Roman"/>
          <w:sz w:val="20"/>
          <w:szCs w:val="20"/>
          <w:lang w:val="af-ZA"/>
        </w:rPr>
      </w:pPr>
      <w:bookmarkStart w:id="5" w:name="_Hlk87049003"/>
      <w:r w:rsidRPr="00ED1ED3">
        <w:rPr>
          <w:rFonts w:ascii="GHEA Grapalat" w:eastAsia="Times New Roman" w:hAnsi="GHEA Grapalat" w:cs="Times New Roman"/>
          <w:sz w:val="20"/>
          <w:szCs w:val="20"/>
          <w:lang w:val="af-ZA"/>
        </w:rPr>
        <w:t>Սույն ընթացակարգին մասնակցության հայտերն անհրաժեշտ է ներկայացնելՀՀ Արմավիրի մարզի Գեղակերտ համայնքի Մաշոտցի 30 հասցեով</w:t>
      </w:r>
      <w:bookmarkEnd w:id="5"/>
      <w:r w:rsidRPr="00ED1ED3">
        <w:rPr>
          <w:rFonts w:ascii="GHEA Grapalat" w:eastAsia="Times New Roman" w:hAnsi="GHEA Grapalat" w:cs="Times New Roman"/>
          <w:sz w:val="20"/>
          <w:szCs w:val="20"/>
          <w:lang w:val="af-ZA"/>
        </w:rPr>
        <w:t xml:space="preserve">, </w:t>
      </w:r>
      <w:r w:rsidR="008C271A" w:rsidRPr="008C271A">
        <w:rPr>
          <w:rFonts w:ascii="GHEA Grapalat" w:eastAsia="Times New Roman" w:hAnsi="GHEA Grapalat" w:cs="Times New Roman"/>
          <w:sz w:val="20"/>
          <w:szCs w:val="20"/>
          <w:lang w:val="af-ZA"/>
        </w:rPr>
        <w:t xml:space="preserve">փաստաթղթային ձևովմինչև սույն հայտարարության հրապարակման օրվանից հաշված </w:t>
      </w:r>
      <w:r>
        <w:rPr>
          <w:rFonts w:ascii="GHEA Grapalat" w:eastAsia="Times New Roman" w:hAnsi="GHEA Grapalat" w:cs="Times New Roman"/>
          <w:sz w:val="20"/>
          <w:szCs w:val="20"/>
          <w:lang w:val="hy-AM"/>
        </w:rPr>
        <w:t>40-</w:t>
      </w:r>
      <w:r w:rsidR="008C271A" w:rsidRPr="008C271A">
        <w:rPr>
          <w:rFonts w:ascii="GHEA Grapalat" w:eastAsia="Times New Roman" w:hAnsi="GHEA Grapalat" w:cs="Times New Roman"/>
          <w:sz w:val="20"/>
          <w:szCs w:val="20"/>
          <w:lang w:val="af-ZA"/>
        </w:rPr>
        <w:t xml:space="preserve">րդ օրվա ժամը </w:t>
      </w:r>
      <w:r>
        <w:rPr>
          <w:rFonts w:ascii="GHEA Grapalat" w:eastAsia="Times New Roman" w:hAnsi="GHEA Grapalat" w:cs="Times New Roman"/>
          <w:sz w:val="20"/>
          <w:szCs w:val="20"/>
          <w:u w:val="single"/>
          <w:lang w:val="hy-AM"/>
        </w:rPr>
        <w:t>14։00</w:t>
      </w:r>
      <w:r w:rsidR="008C271A" w:rsidRPr="008C271A">
        <w:rPr>
          <w:rFonts w:ascii="GHEA Grapalat" w:eastAsia="Times New Roman" w:hAnsi="GHEA Grapalat" w:cs="Times New Roman"/>
          <w:sz w:val="20"/>
          <w:szCs w:val="20"/>
          <w:lang w:val="af-ZA"/>
        </w:rPr>
        <w:t xml:space="preserve">-ը: Հայտերը, հայերենից բացի, կարող են ներկայացվել նաև անգլերեն կամ ռուսերեն: </w:t>
      </w:r>
    </w:p>
    <w:p w:rsidR="008C271A" w:rsidRPr="00395486" w:rsidRDefault="008C271A" w:rsidP="00395486">
      <w:pPr>
        <w:spacing w:after="0" w:line="240" w:lineRule="auto"/>
        <w:ind w:firstLine="708"/>
        <w:jc w:val="both"/>
        <w:rPr>
          <w:rFonts w:ascii="GHEA Grapalat" w:eastAsia="Times New Roman" w:hAnsi="GHEA Grapalat" w:cs="Times New Roman"/>
          <w:sz w:val="20"/>
          <w:szCs w:val="20"/>
          <w:highlight w:val="yellow"/>
          <w:lang w:val="af-ZA"/>
        </w:rPr>
      </w:pPr>
      <w:r w:rsidRPr="008C271A">
        <w:rPr>
          <w:rFonts w:ascii="GHEA Grapalat" w:eastAsia="Times New Roman" w:hAnsi="GHEA Grapalat" w:cs="Times New Roman"/>
          <w:sz w:val="20"/>
          <w:szCs w:val="20"/>
          <w:lang w:val="af-ZA"/>
        </w:rPr>
        <w:t xml:space="preserve">Հայտերի բացումը տեղի կունենա </w:t>
      </w:r>
      <w:r w:rsidR="001256D6" w:rsidRPr="00ED1ED3">
        <w:rPr>
          <w:rFonts w:ascii="GHEA Grapalat" w:eastAsia="Times New Roman" w:hAnsi="GHEA Grapalat" w:cs="Times New Roman"/>
          <w:sz w:val="20"/>
          <w:szCs w:val="20"/>
          <w:lang w:val="af-ZA"/>
        </w:rPr>
        <w:t xml:space="preserve">Գեղակերտ համայնքի Մաշոտցի 30 </w:t>
      </w:r>
      <w:r w:rsidRPr="008C271A">
        <w:rPr>
          <w:rFonts w:ascii="GHEA Grapalat" w:eastAsia="Times New Roman" w:hAnsi="GHEA Grapalat" w:cs="Times New Roman"/>
          <w:sz w:val="20"/>
          <w:szCs w:val="20"/>
          <w:lang w:val="af-ZA"/>
        </w:rPr>
        <w:t xml:space="preserve">հասցեում,  « </w:t>
      </w:r>
      <w:r w:rsidR="001256D6">
        <w:rPr>
          <w:rFonts w:ascii="GHEA Grapalat" w:eastAsia="Times New Roman" w:hAnsi="GHEA Grapalat" w:cs="Times New Roman"/>
          <w:sz w:val="20"/>
          <w:szCs w:val="20"/>
          <w:lang w:val="hy-AM"/>
        </w:rPr>
        <w:t>2021թ</w:t>
      </w:r>
      <w:r w:rsidR="001256D6">
        <w:rPr>
          <w:rFonts w:ascii="Times New Roman" w:eastAsia="Times New Roman" w:hAnsi="Times New Roman" w:cs="Times New Roman"/>
          <w:sz w:val="20"/>
          <w:szCs w:val="20"/>
          <w:lang w:val="hy-AM"/>
        </w:rPr>
        <w:t>․</w:t>
      </w:r>
      <w:r w:rsidRPr="008C271A">
        <w:rPr>
          <w:rFonts w:ascii="GHEA Grapalat" w:eastAsia="Times New Roman" w:hAnsi="GHEA Grapalat" w:cs="Times New Roman"/>
          <w:sz w:val="20"/>
          <w:szCs w:val="20"/>
          <w:lang w:val="af-ZA"/>
        </w:rPr>
        <w:t xml:space="preserve"> » </w:t>
      </w:r>
      <w:r w:rsidRPr="004472E0">
        <w:rPr>
          <w:rFonts w:ascii="GHEA Grapalat" w:eastAsia="Times New Roman" w:hAnsi="GHEA Grapalat" w:cs="Times New Roman"/>
          <w:sz w:val="20"/>
          <w:szCs w:val="20"/>
          <w:lang w:val="af-ZA"/>
        </w:rPr>
        <w:t xml:space="preserve">« </w:t>
      </w:r>
      <w:r w:rsidR="006619D4" w:rsidRPr="004472E0">
        <w:rPr>
          <w:rFonts w:ascii="GHEA Grapalat" w:eastAsia="Times New Roman" w:hAnsi="GHEA Grapalat" w:cs="Times New Roman"/>
          <w:sz w:val="20"/>
          <w:szCs w:val="20"/>
          <w:lang w:val="hy-AM"/>
        </w:rPr>
        <w:t>դեկտե</w:t>
      </w:r>
      <w:r w:rsidR="001256D6" w:rsidRPr="004472E0">
        <w:rPr>
          <w:rFonts w:ascii="GHEA Grapalat" w:eastAsia="Times New Roman" w:hAnsi="GHEA Grapalat" w:cs="Times New Roman"/>
          <w:sz w:val="20"/>
          <w:szCs w:val="20"/>
          <w:lang w:val="hy-AM"/>
        </w:rPr>
        <w:t>մբերի</w:t>
      </w:r>
      <w:r w:rsidRPr="004472E0">
        <w:rPr>
          <w:rFonts w:ascii="GHEA Grapalat" w:eastAsia="Times New Roman" w:hAnsi="GHEA Grapalat" w:cs="Times New Roman"/>
          <w:sz w:val="20"/>
          <w:szCs w:val="20"/>
          <w:lang w:val="af-ZA"/>
        </w:rPr>
        <w:t>»</w:t>
      </w:r>
      <w:r w:rsidR="00395486" w:rsidRPr="004472E0">
        <w:rPr>
          <w:rFonts w:ascii="GHEA Grapalat" w:eastAsia="Times New Roman" w:hAnsi="GHEA Grapalat" w:cs="Times New Roman"/>
          <w:sz w:val="20"/>
          <w:szCs w:val="20"/>
          <w:lang w:val="af-ZA"/>
        </w:rPr>
        <w:t xml:space="preserve"> </w:t>
      </w:r>
      <w:r w:rsidRPr="004472E0">
        <w:rPr>
          <w:rFonts w:ascii="GHEA Grapalat" w:eastAsia="Times New Roman" w:hAnsi="GHEA Grapalat" w:cs="Times New Roman"/>
          <w:sz w:val="20"/>
          <w:szCs w:val="20"/>
          <w:lang w:val="af-ZA"/>
        </w:rPr>
        <w:t xml:space="preserve"> «</w:t>
      </w:r>
      <w:r w:rsidR="00395486" w:rsidRPr="004472E0">
        <w:rPr>
          <w:rFonts w:ascii="GHEA Grapalat" w:eastAsia="Times New Roman" w:hAnsi="GHEA Grapalat" w:cs="Times New Roman"/>
          <w:sz w:val="20"/>
          <w:szCs w:val="20"/>
          <w:lang w:val="hy-AM"/>
        </w:rPr>
        <w:t>2</w:t>
      </w:r>
      <w:r w:rsidR="005712A8" w:rsidRPr="005712A8">
        <w:rPr>
          <w:rFonts w:ascii="GHEA Grapalat" w:eastAsia="Times New Roman" w:hAnsi="GHEA Grapalat" w:cs="Times New Roman"/>
          <w:sz w:val="20"/>
          <w:szCs w:val="20"/>
          <w:lang w:val="af-ZA"/>
        </w:rPr>
        <w:t>2</w:t>
      </w:r>
      <w:r w:rsidRPr="004472E0">
        <w:rPr>
          <w:rFonts w:ascii="GHEA Grapalat" w:eastAsia="Times New Roman" w:hAnsi="GHEA Grapalat" w:cs="Times New Roman"/>
          <w:sz w:val="20"/>
          <w:szCs w:val="20"/>
          <w:lang w:val="af-ZA"/>
        </w:rPr>
        <w:t>» -ին</w:t>
      </w:r>
      <w:r w:rsidRPr="008C271A">
        <w:rPr>
          <w:rFonts w:ascii="GHEA Grapalat" w:eastAsia="Times New Roman" w:hAnsi="GHEA Grapalat" w:cs="Times New Roman"/>
          <w:sz w:val="20"/>
          <w:szCs w:val="20"/>
          <w:lang w:val="af-ZA"/>
        </w:rPr>
        <w:t xml:space="preserve"> ժամը  </w:t>
      </w:r>
      <w:r w:rsidR="001256D6">
        <w:rPr>
          <w:rFonts w:ascii="GHEA Grapalat" w:eastAsia="Times New Roman" w:hAnsi="GHEA Grapalat" w:cs="Times New Roman"/>
          <w:sz w:val="20"/>
          <w:szCs w:val="20"/>
          <w:u w:val="single"/>
          <w:lang w:val="hy-AM"/>
        </w:rPr>
        <w:t>14։00-</w:t>
      </w:r>
      <w:r w:rsidRPr="008C271A">
        <w:rPr>
          <w:rFonts w:ascii="GHEA Grapalat" w:eastAsia="Times New Roman" w:hAnsi="GHEA Grapalat" w:cs="Times New Roman"/>
          <w:sz w:val="20"/>
          <w:szCs w:val="20"/>
          <w:lang w:val="af-ZA"/>
        </w:rPr>
        <w:t xml:space="preserve">ին։   </w:t>
      </w:r>
    </w:p>
    <w:p w:rsidR="008C271A" w:rsidRPr="008C271A" w:rsidRDefault="008C271A" w:rsidP="008C271A">
      <w:pPr>
        <w:spacing w:after="0" w:line="240" w:lineRule="auto"/>
        <w:ind w:firstLine="708"/>
        <w:jc w:val="both"/>
        <w:rPr>
          <w:rFonts w:ascii="GHEA Grapalat" w:eastAsia="Times New Roman" w:hAnsi="GHEA Grapalat" w:cs="Times New Roman"/>
          <w:sz w:val="20"/>
          <w:szCs w:val="20"/>
          <w:lang w:val="af-ZA"/>
        </w:rPr>
      </w:pPr>
    </w:p>
    <w:p w:rsidR="008C271A" w:rsidRPr="008C271A" w:rsidRDefault="008C271A" w:rsidP="008C271A">
      <w:pPr>
        <w:spacing w:after="0" w:line="240" w:lineRule="auto"/>
        <w:ind w:firstLine="720"/>
        <w:jc w:val="both"/>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w:t>
      </w:r>
      <w:r w:rsidRPr="008C271A">
        <w:rPr>
          <w:rFonts w:ascii="GHEA Grapalat" w:eastAsia="Times New Roman" w:hAnsi="GHEA Grapalat" w:cs="Times New Roman"/>
          <w:sz w:val="20"/>
          <w:szCs w:val="20"/>
          <w:lang w:val="af-ZA"/>
        </w:rPr>
        <w:lastRenderedPageBreak/>
        <w:t xml:space="preserve">դրամի չափով, որը պետք է փոխանցվի Հայաստանի Հանրապետության ֆինանսների նախարարության անվամբ բացված «900008000482» գանձապետական հաշվեհամարին: </w:t>
      </w:r>
    </w:p>
    <w:p w:rsidR="00DC5F41" w:rsidRPr="00ED1ED3" w:rsidRDefault="008C271A" w:rsidP="00DC5F41">
      <w:pPr>
        <w:spacing w:after="0" w:line="360" w:lineRule="auto"/>
        <w:ind w:firstLine="720"/>
        <w:jc w:val="both"/>
        <w:rPr>
          <w:rFonts w:ascii="GHEA Grapalat" w:eastAsia="Times New Roman" w:hAnsi="GHEA Grapalat" w:cs="Times New Roman"/>
          <w:sz w:val="20"/>
          <w:szCs w:val="20"/>
          <w:u w:val="single"/>
          <w:lang w:val="af-ZA"/>
        </w:rPr>
      </w:pPr>
      <w:r w:rsidRPr="008C271A">
        <w:rPr>
          <w:rFonts w:ascii="GHEA Grapalat" w:eastAsia="Times New Roman" w:hAnsi="GHEA Grapalat" w:cs="Times New Roman"/>
          <w:sz w:val="20"/>
          <w:szCs w:val="20"/>
          <w:lang w:val="af-ZA"/>
        </w:rPr>
        <w:t>Սույն հայտարարության հետ կապված լրացուցիչ տեղեկություններ ստանալու համար կարող եք դիմել գնահատող հանձնաժողովի քարտուղար `</w:t>
      </w:r>
      <w:r w:rsidR="00DC5F41" w:rsidRPr="00ED1ED3">
        <w:rPr>
          <w:rFonts w:ascii="GHEA Grapalat" w:eastAsia="Times New Roman" w:hAnsi="GHEA Grapalat" w:cs="Times New Roman"/>
          <w:sz w:val="20"/>
          <w:szCs w:val="20"/>
          <w:u w:val="single"/>
          <w:lang w:val="af-ZA"/>
        </w:rPr>
        <w:t>Նելլի Պետրոսյան-ին</w:t>
      </w:r>
    </w:p>
    <w:p w:rsidR="00DC5F41" w:rsidRPr="00ED1ED3" w:rsidRDefault="00DC5F41" w:rsidP="00DC5F41">
      <w:pPr>
        <w:spacing w:after="0" w:line="360" w:lineRule="auto"/>
        <w:ind w:firstLine="720"/>
        <w:jc w:val="both"/>
        <w:rPr>
          <w:rFonts w:ascii="GHEA Grapalat" w:eastAsia="Times New Roman" w:hAnsi="GHEA Grapalat" w:cs="Times New Roman"/>
          <w:sz w:val="20"/>
          <w:szCs w:val="20"/>
          <w:u w:val="single"/>
          <w:lang w:val="af-ZA"/>
        </w:rPr>
      </w:pPr>
      <w:r w:rsidRPr="00ED1ED3">
        <w:rPr>
          <w:rFonts w:ascii="GHEA Grapalat" w:eastAsia="Times New Roman" w:hAnsi="GHEA Grapalat" w:cs="Times New Roman"/>
          <w:sz w:val="20"/>
          <w:szCs w:val="20"/>
          <w:u w:val="single"/>
          <w:lang w:val="af-ZA"/>
        </w:rPr>
        <w:t>Հեռախոս 077-35-04-89</w:t>
      </w:r>
    </w:p>
    <w:p w:rsidR="00DC5F41" w:rsidRPr="00ED1ED3" w:rsidRDefault="00DC5F41" w:rsidP="00DC5F41">
      <w:pPr>
        <w:spacing w:after="0" w:line="360" w:lineRule="auto"/>
        <w:ind w:firstLine="720"/>
        <w:jc w:val="both"/>
        <w:rPr>
          <w:rFonts w:ascii="GHEA Grapalat" w:eastAsia="Times New Roman" w:hAnsi="GHEA Grapalat" w:cs="Times New Roman"/>
          <w:sz w:val="20"/>
          <w:szCs w:val="20"/>
          <w:u w:val="single"/>
          <w:lang w:val="af-ZA"/>
        </w:rPr>
      </w:pPr>
      <w:r w:rsidRPr="00ED1ED3">
        <w:rPr>
          <w:rFonts w:ascii="GHEA Grapalat" w:eastAsia="Times New Roman" w:hAnsi="GHEA Grapalat" w:cs="Times New Roman"/>
          <w:sz w:val="20"/>
          <w:szCs w:val="20"/>
          <w:u w:val="single"/>
          <w:lang w:val="af-ZA"/>
        </w:rPr>
        <w:t xml:space="preserve"> Էլ. փոստ ggeghakert@mail.ru</w:t>
      </w:r>
    </w:p>
    <w:p w:rsidR="00DC5F41" w:rsidRPr="00ED1ED3" w:rsidRDefault="00DC5F41" w:rsidP="00DC5F41">
      <w:pPr>
        <w:spacing w:after="0" w:line="360" w:lineRule="auto"/>
        <w:ind w:firstLine="720"/>
        <w:jc w:val="both"/>
        <w:rPr>
          <w:rFonts w:ascii="GHEA Grapalat" w:eastAsia="Times New Roman" w:hAnsi="GHEA Grapalat" w:cs="Times New Roman"/>
          <w:sz w:val="20"/>
          <w:szCs w:val="20"/>
          <w:u w:val="single"/>
          <w:lang w:val="af-ZA"/>
        </w:rPr>
      </w:pPr>
      <w:r w:rsidRPr="00ED1ED3">
        <w:rPr>
          <w:rFonts w:ascii="GHEA Grapalat" w:eastAsia="Times New Roman" w:hAnsi="GHEA Grapalat" w:cs="Times New Roman"/>
          <w:sz w:val="20"/>
          <w:szCs w:val="20"/>
          <w:u w:val="single"/>
          <w:lang w:val="af-ZA"/>
        </w:rPr>
        <w:t>Պատվիրատու `   Գեղակերտի համայնքապետարան</w:t>
      </w:r>
    </w:p>
    <w:p w:rsidR="008C271A" w:rsidRPr="008C271A" w:rsidRDefault="008C271A" w:rsidP="00DC5F41">
      <w:pPr>
        <w:spacing w:after="0" w:line="240" w:lineRule="auto"/>
        <w:ind w:firstLine="720"/>
        <w:jc w:val="both"/>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ab/>
      </w:r>
      <w:r w:rsidRPr="008C271A">
        <w:rPr>
          <w:rFonts w:ascii="GHEA Grapalat" w:eastAsia="Times New Roman" w:hAnsi="GHEA Grapalat" w:cs="Times New Roman"/>
          <w:sz w:val="20"/>
          <w:szCs w:val="20"/>
          <w:lang w:val="af-ZA"/>
        </w:rPr>
        <w:tab/>
      </w:r>
      <w:r w:rsidRPr="008C271A">
        <w:rPr>
          <w:rFonts w:ascii="GHEA Grapalat" w:eastAsia="Times New Roman" w:hAnsi="GHEA Grapalat" w:cs="Times New Roman"/>
          <w:sz w:val="20"/>
          <w:szCs w:val="20"/>
          <w:lang w:val="af-ZA"/>
        </w:rPr>
        <w:tab/>
      </w:r>
      <w:r w:rsidRPr="008C271A">
        <w:rPr>
          <w:rFonts w:ascii="GHEA Grapalat" w:eastAsia="Times New Roman" w:hAnsi="GHEA Grapalat" w:cs="Times New Roman"/>
          <w:sz w:val="16"/>
          <w:szCs w:val="16"/>
          <w:lang w:val="af-ZA"/>
        </w:rPr>
        <w:t>անվանումը</w:t>
      </w:r>
    </w:p>
    <w:p w:rsidR="008C271A" w:rsidRPr="008C271A" w:rsidRDefault="008C271A" w:rsidP="008C271A">
      <w:pPr>
        <w:spacing w:after="240" w:line="240" w:lineRule="auto"/>
        <w:ind w:firstLine="709"/>
        <w:jc w:val="both"/>
        <w:rPr>
          <w:rFonts w:ascii="GHEA Grapalat" w:eastAsia="Times New Roman" w:hAnsi="GHEA Grapalat" w:cs="Sylfaen"/>
          <w:b/>
          <w:sz w:val="20"/>
          <w:szCs w:val="20"/>
          <w:lang w:val="es-ES"/>
        </w:rPr>
      </w:pPr>
    </w:p>
    <w:p w:rsidR="008C271A" w:rsidRPr="008C271A" w:rsidRDefault="008C271A" w:rsidP="008C271A">
      <w:pPr>
        <w:spacing w:after="0" w:line="240" w:lineRule="auto"/>
        <w:ind w:left="1404" w:firstLine="720"/>
        <w:jc w:val="both"/>
        <w:rPr>
          <w:rFonts w:ascii="GHEA Grapalat" w:eastAsia="Times New Roman" w:hAnsi="GHEA Grapalat" w:cs="Times New Roman"/>
          <w:sz w:val="20"/>
          <w:szCs w:val="20"/>
          <w:lang w:val="af-ZA"/>
        </w:rPr>
      </w:pPr>
    </w:p>
    <w:p w:rsidR="008C271A" w:rsidRPr="008C271A" w:rsidRDefault="008C271A" w:rsidP="008C271A">
      <w:pPr>
        <w:spacing w:after="0" w:line="240" w:lineRule="auto"/>
        <w:ind w:left="1404" w:firstLine="720"/>
        <w:jc w:val="both"/>
        <w:rPr>
          <w:rFonts w:ascii="GHEA Grapalat" w:eastAsia="Times New Roman" w:hAnsi="GHEA Grapalat" w:cs="Times New Roman"/>
          <w:sz w:val="20"/>
          <w:szCs w:val="20"/>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Default="008C271A" w:rsidP="008C271A">
      <w:pPr>
        <w:spacing w:after="120" w:line="240" w:lineRule="auto"/>
        <w:ind w:right="-7" w:firstLine="567"/>
        <w:jc w:val="right"/>
        <w:rPr>
          <w:rFonts w:ascii="GHEA Grapalat" w:eastAsia="Times New Roman" w:hAnsi="GHEA Grapalat" w:cs="Sylfaen"/>
          <w:i/>
          <w:szCs w:val="24"/>
          <w:lang w:val="af-ZA"/>
        </w:rPr>
      </w:pPr>
    </w:p>
    <w:p w:rsidR="00DC5F41" w:rsidRDefault="00DC5F41" w:rsidP="008C271A">
      <w:pPr>
        <w:spacing w:after="120" w:line="240" w:lineRule="auto"/>
        <w:ind w:right="-7" w:firstLine="567"/>
        <w:jc w:val="right"/>
        <w:rPr>
          <w:rFonts w:ascii="GHEA Grapalat" w:eastAsia="Times New Roman" w:hAnsi="GHEA Grapalat" w:cs="Sylfaen"/>
          <w:i/>
          <w:szCs w:val="24"/>
          <w:lang w:val="af-ZA"/>
        </w:rPr>
      </w:pPr>
    </w:p>
    <w:p w:rsidR="00DC5F41" w:rsidRDefault="00DC5F41" w:rsidP="008C271A">
      <w:pPr>
        <w:spacing w:after="120" w:line="240" w:lineRule="auto"/>
        <w:ind w:right="-7" w:firstLine="567"/>
        <w:jc w:val="right"/>
        <w:rPr>
          <w:rFonts w:ascii="GHEA Grapalat" w:eastAsia="Times New Roman" w:hAnsi="GHEA Grapalat" w:cs="Sylfaen"/>
          <w:i/>
          <w:szCs w:val="24"/>
          <w:lang w:val="af-ZA"/>
        </w:rPr>
      </w:pPr>
    </w:p>
    <w:p w:rsidR="00DC5F41" w:rsidRDefault="00DC5F41" w:rsidP="008C271A">
      <w:pPr>
        <w:spacing w:after="120" w:line="240" w:lineRule="auto"/>
        <w:ind w:right="-7" w:firstLine="567"/>
        <w:jc w:val="right"/>
        <w:rPr>
          <w:rFonts w:ascii="GHEA Grapalat" w:eastAsia="Times New Roman" w:hAnsi="GHEA Grapalat" w:cs="Sylfaen"/>
          <w:i/>
          <w:szCs w:val="24"/>
          <w:lang w:val="af-ZA"/>
        </w:rPr>
      </w:pPr>
    </w:p>
    <w:p w:rsidR="00DC5F41" w:rsidRDefault="00DC5F41" w:rsidP="008C271A">
      <w:pPr>
        <w:spacing w:after="120" w:line="240" w:lineRule="auto"/>
        <w:ind w:right="-7" w:firstLine="567"/>
        <w:jc w:val="right"/>
        <w:rPr>
          <w:rFonts w:ascii="GHEA Grapalat" w:eastAsia="Times New Roman" w:hAnsi="GHEA Grapalat" w:cs="Sylfaen"/>
          <w:i/>
          <w:szCs w:val="24"/>
          <w:lang w:val="af-ZA"/>
        </w:rPr>
      </w:pPr>
    </w:p>
    <w:p w:rsidR="00DC5F41" w:rsidRDefault="00DC5F41" w:rsidP="008C271A">
      <w:pPr>
        <w:spacing w:after="120" w:line="240" w:lineRule="auto"/>
        <w:ind w:right="-7" w:firstLine="567"/>
        <w:jc w:val="right"/>
        <w:rPr>
          <w:rFonts w:ascii="GHEA Grapalat" w:eastAsia="Times New Roman" w:hAnsi="GHEA Grapalat" w:cs="Sylfaen"/>
          <w:i/>
          <w:szCs w:val="24"/>
          <w:lang w:val="af-ZA"/>
        </w:rPr>
      </w:pPr>
    </w:p>
    <w:p w:rsidR="00DC5F41" w:rsidRDefault="00DC5F41" w:rsidP="008C271A">
      <w:pPr>
        <w:spacing w:after="120" w:line="240" w:lineRule="auto"/>
        <w:ind w:right="-7" w:firstLine="567"/>
        <w:jc w:val="right"/>
        <w:rPr>
          <w:rFonts w:ascii="GHEA Grapalat" w:eastAsia="Times New Roman" w:hAnsi="GHEA Grapalat" w:cs="Sylfaen"/>
          <w:i/>
          <w:szCs w:val="24"/>
          <w:lang w:val="af-ZA"/>
        </w:rPr>
      </w:pPr>
    </w:p>
    <w:p w:rsidR="00DC5F41" w:rsidRDefault="00DC5F41" w:rsidP="008C271A">
      <w:pPr>
        <w:spacing w:after="120" w:line="240" w:lineRule="auto"/>
        <w:ind w:right="-7" w:firstLine="567"/>
        <w:jc w:val="right"/>
        <w:rPr>
          <w:rFonts w:ascii="GHEA Grapalat" w:eastAsia="Times New Roman" w:hAnsi="GHEA Grapalat" w:cs="Sylfaen"/>
          <w:i/>
          <w:szCs w:val="24"/>
          <w:lang w:val="af-ZA"/>
        </w:rPr>
      </w:pPr>
    </w:p>
    <w:p w:rsidR="00DC5F41" w:rsidRDefault="00DC5F41" w:rsidP="008C271A">
      <w:pPr>
        <w:spacing w:after="120" w:line="240" w:lineRule="auto"/>
        <w:ind w:right="-7" w:firstLine="567"/>
        <w:jc w:val="right"/>
        <w:rPr>
          <w:rFonts w:ascii="GHEA Grapalat" w:eastAsia="Times New Roman" w:hAnsi="GHEA Grapalat" w:cs="Sylfaen"/>
          <w:i/>
          <w:szCs w:val="24"/>
          <w:lang w:val="af-ZA"/>
        </w:rPr>
      </w:pPr>
    </w:p>
    <w:p w:rsidR="00DC5F41" w:rsidRPr="008C271A" w:rsidRDefault="00DC5F41"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120" w:line="240" w:lineRule="auto"/>
        <w:ind w:right="-7" w:firstLine="567"/>
        <w:jc w:val="right"/>
        <w:rPr>
          <w:rFonts w:ascii="GHEA Grapalat" w:eastAsia="Times New Roman" w:hAnsi="GHEA Grapalat" w:cs="Sylfaen"/>
          <w:i/>
          <w:szCs w:val="24"/>
          <w:lang w:val="af-ZA"/>
        </w:rPr>
      </w:pPr>
    </w:p>
    <w:p w:rsidR="008C271A" w:rsidRPr="008C271A" w:rsidRDefault="008C271A" w:rsidP="008C271A">
      <w:pPr>
        <w:spacing w:after="0" w:line="240" w:lineRule="auto"/>
        <w:ind w:firstLine="567"/>
        <w:jc w:val="right"/>
        <w:rPr>
          <w:rFonts w:ascii="GHEA Grapalat" w:eastAsia="Times New Roman" w:hAnsi="GHEA Grapalat" w:cs="Sylfaen"/>
          <w:i/>
          <w:sz w:val="20"/>
          <w:szCs w:val="20"/>
          <w:lang w:val="af-ZA"/>
        </w:rPr>
      </w:pPr>
    </w:p>
    <w:p w:rsidR="008C271A" w:rsidRPr="008C271A" w:rsidRDefault="008C271A" w:rsidP="008C271A">
      <w:pPr>
        <w:spacing w:after="0" w:line="240" w:lineRule="auto"/>
        <w:ind w:firstLine="567"/>
        <w:jc w:val="right"/>
        <w:rPr>
          <w:rFonts w:ascii="GHEA Grapalat" w:eastAsia="Times New Roman" w:hAnsi="GHEA Grapalat" w:cs="Sylfaen"/>
          <w:i/>
          <w:sz w:val="20"/>
          <w:szCs w:val="20"/>
          <w:lang w:val="af-ZA"/>
        </w:rPr>
      </w:pPr>
      <w:r w:rsidRPr="008C271A">
        <w:rPr>
          <w:rFonts w:ascii="GHEA Grapalat" w:eastAsia="Times New Roman" w:hAnsi="GHEA Grapalat" w:cs="Sylfaen"/>
          <w:i/>
          <w:sz w:val="20"/>
          <w:szCs w:val="20"/>
          <w:lang w:val="en-US"/>
        </w:rPr>
        <w:lastRenderedPageBreak/>
        <w:t>Հաստատվածէ</w:t>
      </w:r>
    </w:p>
    <w:p w:rsidR="008C271A" w:rsidRPr="00DC5F41" w:rsidRDefault="00DC5F41" w:rsidP="00DC5F41">
      <w:pPr>
        <w:spacing w:after="0" w:line="240" w:lineRule="auto"/>
        <w:ind w:firstLine="720"/>
        <w:jc w:val="right"/>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hy-AM"/>
        </w:rPr>
        <w:t>ՀՀԱՄԳՀ-</w:t>
      </w:r>
      <w:r w:rsidRPr="008C271A">
        <w:rPr>
          <w:rFonts w:ascii="GHEA Grapalat" w:eastAsia="Times New Roman" w:hAnsi="GHEA Grapalat" w:cs="Times New Roman"/>
          <w:sz w:val="20"/>
          <w:szCs w:val="20"/>
          <w:lang w:val="af-ZA"/>
        </w:rPr>
        <w:t>ԲՄԱՇՁԲ</w:t>
      </w:r>
      <w:r w:rsidRPr="008C271A">
        <w:rPr>
          <w:rFonts w:ascii="GHEA Grapalat" w:eastAsia="Times New Roman" w:hAnsi="GHEA Grapalat" w:cs="Times New Roman"/>
          <w:sz w:val="20"/>
          <w:szCs w:val="20"/>
          <w:u w:val="single"/>
          <w:lang w:val="hy-AM"/>
        </w:rPr>
        <w:t>21</w:t>
      </w:r>
      <w:r w:rsidRPr="008C271A">
        <w:rPr>
          <w:rFonts w:ascii="GHEA Grapalat" w:eastAsia="Times New Roman" w:hAnsi="GHEA Grapalat" w:cs="Times New Roman"/>
          <w:sz w:val="20"/>
          <w:szCs w:val="20"/>
          <w:u w:val="single"/>
          <w:lang w:val="af-ZA"/>
        </w:rPr>
        <w:t xml:space="preserve"> /</w:t>
      </w:r>
      <w:r w:rsidRPr="008C271A">
        <w:rPr>
          <w:rFonts w:ascii="GHEA Grapalat" w:eastAsia="Times New Roman" w:hAnsi="GHEA Grapalat" w:cs="Times New Roman"/>
          <w:sz w:val="20"/>
          <w:szCs w:val="20"/>
          <w:u w:val="single"/>
          <w:lang w:val="hy-AM"/>
        </w:rPr>
        <w:t>08</w:t>
      </w:r>
      <w:r w:rsidR="008C271A" w:rsidRPr="008C271A">
        <w:rPr>
          <w:rFonts w:ascii="GHEA Grapalat" w:eastAsia="Times New Roman" w:hAnsi="GHEA Grapalat" w:cs="Sylfaen"/>
          <w:i/>
          <w:sz w:val="20"/>
          <w:szCs w:val="20"/>
          <w:lang w:val="en-US"/>
        </w:rPr>
        <w:t>ծածկա</w:t>
      </w:r>
      <w:r w:rsidR="008C271A" w:rsidRPr="008C271A">
        <w:rPr>
          <w:rFonts w:ascii="GHEA Grapalat" w:eastAsia="Times New Roman" w:hAnsi="GHEA Grapalat" w:cs="Times Armenian"/>
          <w:i/>
          <w:sz w:val="20"/>
          <w:szCs w:val="20"/>
          <w:lang w:val="en-US"/>
        </w:rPr>
        <w:t>գ</w:t>
      </w:r>
      <w:r w:rsidR="008C271A" w:rsidRPr="008C271A">
        <w:rPr>
          <w:rFonts w:ascii="GHEA Grapalat" w:eastAsia="Times New Roman" w:hAnsi="GHEA Grapalat" w:cs="Sylfaen"/>
          <w:i/>
          <w:sz w:val="20"/>
          <w:szCs w:val="20"/>
          <w:lang w:val="en-US"/>
        </w:rPr>
        <w:t>րով</w:t>
      </w:r>
    </w:p>
    <w:p w:rsidR="008C271A" w:rsidRPr="008C271A" w:rsidRDefault="008C271A" w:rsidP="008C271A">
      <w:pPr>
        <w:spacing w:after="0" w:line="240" w:lineRule="auto"/>
        <w:ind w:firstLine="567"/>
        <w:jc w:val="right"/>
        <w:rPr>
          <w:rFonts w:ascii="GHEA Grapalat" w:eastAsia="Times New Roman" w:hAnsi="GHEA Grapalat" w:cs="Times Armenian"/>
          <w:i/>
          <w:sz w:val="20"/>
          <w:szCs w:val="20"/>
          <w:lang w:val="af-ZA"/>
        </w:rPr>
      </w:pPr>
      <w:proofErr w:type="gramStart"/>
      <w:r w:rsidRPr="008C271A">
        <w:rPr>
          <w:rFonts w:ascii="GHEA Grapalat" w:eastAsia="Times New Roman" w:hAnsi="GHEA Grapalat" w:cs="Sylfaen"/>
          <w:i/>
          <w:sz w:val="20"/>
          <w:szCs w:val="20"/>
          <w:lang w:val="en-US"/>
        </w:rPr>
        <w:t>բաց</w:t>
      </w:r>
      <w:proofErr w:type="gramEnd"/>
      <w:r w:rsidRPr="008C271A">
        <w:rPr>
          <w:rFonts w:ascii="GHEA Grapalat" w:eastAsia="Times New Roman" w:hAnsi="GHEA Grapalat" w:cs="Times Armenian"/>
          <w:i/>
          <w:sz w:val="20"/>
          <w:szCs w:val="20"/>
          <w:lang w:val="af-ZA"/>
        </w:rPr>
        <w:t xml:space="preserve"> մրցույթի գնահատող </w:t>
      </w:r>
      <w:r w:rsidRPr="008C271A">
        <w:rPr>
          <w:rFonts w:ascii="GHEA Grapalat" w:eastAsia="Times New Roman" w:hAnsi="GHEA Grapalat" w:cs="Sylfaen"/>
          <w:i/>
          <w:sz w:val="20"/>
          <w:szCs w:val="20"/>
          <w:lang w:val="en-US"/>
        </w:rPr>
        <w:t>հանձնաժողովի</w:t>
      </w:r>
    </w:p>
    <w:p w:rsidR="00DC5F41" w:rsidRPr="008C271A" w:rsidRDefault="008C271A" w:rsidP="00DC5F41">
      <w:pPr>
        <w:spacing w:after="0" w:line="240" w:lineRule="auto"/>
        <w:ind w:firstLine="720"/>
        <w:jc w:val="right"/>
        <w:rPr>
          <w:rFonts w:ascii="GHEA Grapalat" w:eastAsia="Times New Roman" w:hAnsi="GHEA Grapalat" w:cs="Times New Roman"/>
          <w:sz w:val="20"/>
          <w:szCs w:val="20"/>
          <w:lang w:val="af-ZA"/>
        </w:rPr>
      </w:pPr>
      <w:r w:rsidRPr="008C271A">
        <w:rPr>
          <w:rFonts w:ascii="GHEA Grapalat" w:eastAsia="Times New Roman" w:hAnsi="GHEA Grapalat" w:cs="Sylfaen"/>
          <w:i/>
          <w:sz w:val="20"/>
          <w:szCs w:val="20"/>
          <w:lang w:val="af-ZA"/>
        </w:rPr>
        <w:t xml:space="preserve"> 20 </w:t>
      </w:r>
      <w:r w:rsidR="00DC5F41">
        <w:rPr>
          <w:rFonts w:ascii="GHEA Grapalat" w:eastAsia="Times New Roman" w:hAnsi="GHEA Grapalat" w:cs="Sylfaen"/>
          <w:i/>
          <w:sz w:val="20"/>
          <w:szCs w:val="20"/>
          <w:lang w:val="hy-AM"/>
        </w:rPr>
        <w:t>21</w:t>
      </w:r>
      <w:r w:rsidRPr="008C271A">
        <w:rPr>
          <w:rFonts w:ascii="GHEA Grapalat" w:eastAsia="Times New Roman" w:hAnsi="GHEA Grapalat" w:cs="Sylfaen"/>
          <w:i/>
          <w:sz w:val="20"/>
          <w:szCs w:val="20"/>
          <w:lang w:val="en-US"/>
        </w:rPr>
        <w:t>թ</w:t>
      </w:r>
      <w:r w:rsidRPr="008C271A">
        <w:rPr>
          <w:rFonts w:ascii="GHEA Grapalat" w:eastAsia="Times New Roman" w:hAnsi="GHEA Grapalat" w:cs="Times Armenian"/>
          <w:i/>
          <w:sz w:val="20"/>
          <w:szCs w:val="20"/>
          <w:lang w:val="af-ZA"/>
        </w:rPr>
        <w:t xml:space="preserve">. </w:t>
      </w:r>
      <w:r w:rsidR="004472E0">
        <w:rPr>
          <w:rFonts w:ascii="GHEA Grapalat" w:eastAsia="Times New Roman" w:hAnsi="GHEA Grapalat" w:cs="Times New Roman"/>
          <w:sz w:val="20"/>
          <w:szCs w:val="20"/>
          <w:lang w:val="hy-AM"/>
        </w:rPr>
        <w:t>Նոյեմբրի</w:t>
      </w:r>
      <w:r w:rsidR="004472E0" w:rsidRPr="005712A8">
        <w:rPr>
          <w:rFonts w:ascii="GHEA Grapalat" w:eastAsia="Times New Roman" w:hAnsi="GHEA Grapalat" w:cs="Times New Roman"/>
          <w:sz w:val="20"/>
          <w:szCs w:val="20"/>
          <w:lang w:val="af-ZA"/>
        </w:rPr>
        <w:t xml:space="preserve"> 10-</w:t>
      </w:r>
      <w:r w:rsidR="004472E0">
        <w:rPr>
          <w:rFonts w:ascii="GHEA Grapalat" w:eastAsia="Times New Roman" w:hAnsi="GHEA Grapalat" w:cs="Times New Roman"/>
          <w:sz w:val="20"/>
          <w:szCs w:val="20"/>
        </w:rPr>
        <w:t>ի</w:t>
      </w:r>
      <w:r w:rsidR="004472E0" w:rsidRPr="005712A8">
        <w:rPr>
          <w:rFonts w:ascii="GHEA Grapalat" w:eastAsia="Times New Roman" w:hAnsi="GHEA Grapalat" w:cs="Times New Roman"/>
          <w:sz w:val="20"/>
          <w:szCs w:val="20"/>
          <w:lang w:val="af-ZA"/>
        </w:rPr>
        <w:t xml:space="preserve"> </w:t>
      </w:r>
      <w:r w:rsidR="00DC5F41" w:rsidRPr="00405051">
        <w:rPr>
          <w:rFonts w:ascii="GHEA Grapalat" w:eastAsia="Times New Roman" w:hAnsi="GHEA Grapalat" w:cs="Times New Roman"/>
          <w:sz w:val="20"/>
          <w:szCs w:val="20"/>
          <w:lang w:val="af-ZA"/>
        </w:rPr>
        <w:t>N</w:t>
      </w:r>
      <w:r w:rsidR="00DC5F41">
        <w:rPr>
          <w:rFonts w:ascii="GHEA Grapalat" w:eastAsia="Times New Roman" w:hAnsi="GHEA Grapalat" w:cs="Times New Roman"/>
          <w:sz w:val="20"/>
          <w:szCs w:val="20"/>
          <w:lang w:val="hy-AM"/>
        </w:rPr>
        <w:t xml:space="preserve"> 01</w:t>
      </w:r>
      <w:r w:rsidR="00DC5F41" w:rsidRPr="008C271A">
        <w:rPr>
          <w:rFonts w:ascii="GHEA Grapalat" w:eastAsia="Times New Roman" w:hAnsi="GHEA Grapalat" w:cs="Times New Roman"/>
          <w:sz w:val="20"/>
          <w:szCs w:val="20"/>
          <w:lang w:val="af-ZA"/>
        </w:rPr>
        <w:t xml:space="preserve"> որոշմամբ </w:t>
      </w:r>
    </w:p>
    <w:p w:rsidR="00DC5F41" w:rsidRPr="008C271A" w:rsidRDefault="00DC5F41" w:rsidP="00DC5F41">
      <w:pPr>
        <w:spacing w:after="0" w:line="240" w:lineRule="auto"/>
        <w:ind w:firstLine="720"/>
        <w:jc w:val="center"/>
        <w:rPr>
          <w:rFonts w:ascii="GHEA Grapalat" w:eastAsia="Times New Roman" w:hAnsi="GHEA Grapalat" w:cs="Times New Roman"/>
          <w:sz w:val="20"/>
          <w:szCs w:val="20"/>
          <w:lang w:val="af-ZA"/>
        </w:rPr>
      </w:pPr>
    </w:p>
    <w:p w:rsidR="008C271A" w:rsidRPr="008C271A" w:rsidRDefault="008C271A" w:rsidP="008C271A">
      <w:pPr>
        <w:spacing w:after="0" w:line="240" w:lineRule="auto"/>
        <w:ind w:firstLine="567"/>
        <w:jc w:val="right"/>
        <w:rPr>
          <w:rFonts w:ascii="GHEA Grapalat" w:eastAsia="Times New Roman" w:hAnsi="GHEA Grapalat" w:cs="Times New Roman"/>
          <w:i/>
          <w:sz w:val="20"/>
          <w:szCs w:val="20"/>
          <w:lang w:val="af-ZA"/>
        </w:rPr>
      </w:pPr>
    </w:p>
    <w:p w:rsidR="008C271A" w:rsidRPr="008C271A" w:rsidRDefault="008C271A" w:rsidP="00DC5F41">
      <w:pPr>
        <w:spacing w:after="120" w:line="240" w:lineRule="auto"/>
        <w:ind w:right="-7"/>
        <w:rPr>
          <w:rFonts w:ascii="GHEA Grapalat" w:eastAsia="Times New Roman" w:hAnsi="GHEA Grapalat" w:cs="Times New Roman"/>
          <w:sz w:val="24"/>
          <w:szCs w:val="24"/>
          <w:lang w:val="af-ZA"/>
        </w:rPr>
      </w:pPr>
    </w:p>
    <w:p w:rsidR="008C271A" w:rsidRPr="008C271A" w:rsidRDefault="008C271A" w:rsidP="008C271A">
      <w:pPr>
        <w:spacing w:after="120" w:line="240" w:lineRule="auto"/>
        <w:ind w:right="-7" w:firstLine="567"/>
        <w:jc w:val="center"/>
        <w:rPr>
          <w:rFonts w:ascii="GHEA Grapalat" w:eastAsia="Times New Roman" w:hAnsi="GHEA Grapalat" w:cs="Times New Roman"/>
          <w:sz w:val="24"/>
          <w:szCs w:val="24"/>
          <w:lang w:val="af-ZA"/>
        </w:rPr>
      </w:pPr>
    </w:p>
    <w:p w:rsidR="008C271A" w:rsidRPr="008C271A" w:rsidRDefault="008C271A" w:rsidP="008C271A">
      <w:pPr>
        <w:spacing w:after="120" w:line="240" w:lineRule="auto"/>
        <w:ind w:right="-7" w:firstLine="567"/>
        <w:jc w:val="center"/>
        <w:rPr>
          <w:rFonts w:ascii="GHEA Grapalat" w:eastAsia="Times New Roman" w:hAnsi="GHEA Grapalat" w:cs="Times New Roman"/>
          <w:sz w:val="24"/>
          <w:szCs w:val="24"/>
          <w:lang w:val="af-ZA"/>
        </w:rPr>
      </w:pPr>
    </w:p>
    <w:p w:rsidR="008C271A" w:rsidRPr="008C271A" w:rsidRDefault="008C271A" w:rsidP="008C271A">
      <w:pPr>
        <w:spacing w:after="120" w:line="240" w:lineRule="auto"/>
        <w:ind w:right="-7" w:firstLine="567"/>
        <w:jc w:val="center"/>
        <w:rPr>
          <w:rFonts w:ascii="GHEA Grapalat" w:eastAsia="Times New Roman" w:hAnsi="GHEA Grapalat" w:cs="Times New Roman"/>
          <w:sz w:val="24"/>
          <w:szCs w:val="24"/>
          <w:lang w:val="af-ZA"/>
        </w:rPr>
      </w:pPr>
    </w:p>
    <w:p w:rsidR="00DC5F41" w:rsidRPr="00DC5F41" w:rsidRDefault="00DC5F41" w:rsidP="00DC5F41">
      <w:pPr>
        <w:spacing w:after="120" w:line="240" w:lineRule="auto"/>
        <w:ind w:right="-7" w:firstLine="567"/>
        <w:jc w:val="center"/>
        <w:rPr>
          <w:rFonts w:ascii="GHEA Grapalat" w:eastAsia="Times New Roman" w:hAnsi="GHEA Grapalat" w:cs="Times New Roman"/>
          <w:sz w:val="28"/>
          <w:szCs w:val="28"/>
          <w:lang w:val="af-ZA"/>
        </w:rPr>
      </w:pPr>
      <w:r w:rsidRPr="00DC5F41">
        <w:rPr>
          <w:rFonts w:ascii="GHEA Grapalat" w:eastAsia="Times New Roman" w:hAnsi="GHEA Grapalat" w:cs="Times Armenian"/>
          <w:i/>
          <w:sz w:val="28"/>
          <w:szCs w:val="28"/>
          <w:lang w:val="af-ZA"/>
        </w:rPr>
        <w:t>«</w:t>
      </w:r>
      <w:r w:rsidRPr="00DC5F41">
        <w:rPr>
          <w:rFonts w:ascii="GHEA Grapalat" w:eastAsia="Times New Roman" w:hAnsi="GHEA Grapalat" w:cs="Times Armenian"/>
          <w:i/>
          <w:sz w:val="28"/>
          <w:szCs w:val="28"/>
          <w:vertAlign w:val="subscript"/>
          <w:lang w:val="hy-AM"/>
        </w:rPr>
        <w:t>Գեղաերտի համայնքապետարան</w:t>
      </w:r>
      <w:r w:rsidRPr="00DC5F41">
        <w:rPr>
          <w:rFonts w:ascii="GHEA Grapalat" w:eastAsia="Times New Roman" w:hAnsi="GHEA Grapalat" w:cs="Sylfaen"/>
          <w:i/>
          <w:sz w:val="28"/>
          <w:szCs w:val="28"/>
          <w:lang w:val="af-ZA"/>
        </w:rPr>
        <w:t>»</w:t>
      </w:r>
    </w:p>
    <w:p w:rsidR="00DC5F41" w:rsidRPr="00ED1ED3" w:rsidRDefault="00DC5F41" w:rsidP="00DC5F41">
      <w:pPr>
        <w:tabs>
          <w:tab w:val="left" w:pos="5968"/>
        </w:tabs>
        <w:spacing w:after="120" w:line="240" w:lineRule="auto"/>
        <w:ind w:right="-7" w:firstLine="567"/>
        <w:rPr>
          <w:rFonts w:ascii="GHEA Grapalat" w:eastAsia="Times New Roman" w:hAnsi="GHEA Grapalat" w:cs="Times New Roman"/>
          <w:sz w:val="24"/>
          <w:szCs w:val="24"/>
          <w:lang w:val="af-ZA"/>
        </w:rPr>
      </w:pPr>
      <w:r w:rsidRPr="00ED1ED3">
        <w:rPr>
          <w:rFonts w:ascii="GHEA Grapalat" w:eastAsia="Times New Roman" w:hAnsi="GHEA Grapalat" w:cs="Times New Roman"/>
          <w:sz w:val="24"/>
          <w:szCs w:val="24"/>
          <w:lang w:val="af-ZA"/>
        </w:rPr>
        <w:tab/>
      </w:r>
    </w:p>
    <w:p w:rsidR="00DC5F41" w:rsidRPr="00ED1ED3" w:rsidRDefault="00DC5F41" w:rsidP="00DC5F41">
      <w:pPr>
        <w:spacing w:after="120" w:line="240" w:lineRule="auto"/>
        <w:ind w:right="-7" w:firstLine="567"/>
        <w:jc w:val="center"/>
        <w:rPr>
          <w:rFonts w:ascii="GHEA Grapalat" w:eastAsia="Times New Roman" w:hAnsi="GHEA Grapalat" w:cs="Times New Roman"/>
          <w:sz w:val="24"/>
          <w:szCs w:val="24"/>
          <w:lang w:val="af-ZA"/>
        </w:rPr>
      </w:pPr>
    </w:p>
    <w:p w:rsidR="00DC5F41" w:rsidRPr="00ED1ED3" w:rsidRDefault="00DC5F41" w:rsidP="00DC5F41">
      <w:pPr>
        <w:spacing w:after="120" w:line="240" w:lineRule="auto"/>
        <w:ind w:right="-7" w:firstLine="567"/>
        <w:jc w:val="center"/>
        <w:rPr>
          <w:rFonts w:ascii="GHEA Grapalat" w:eastAsia="Times New Roman" w:hAnsi="GHEA Grapalat" w:cs="Times New Roman"/>
          <w:sz w:val="24"/>
          <w:szCs w:val="24"/>
          <w:lang w:val="af-ZA"/>
        </w:rPr>
      </w:pPr>
    </w:p>
    <w:p w:rsidR="00DC5F41" w:rsidRPr="00ED1ED3" w:rsidRDefault="00DC5F41" w:rsidP="00DC5F41">
      <w:pPr>
        <w:spacing w:after="120" w:line="240" w:lineRule="auto"/>
        <w:ind w:right="-7" w:firstLine="567"/>
        <w:jc w:val="center"/>
        <w:rPr>
          <w:rFonts w:ascii="GHEA Grapalat" w:eastAsia="Times New Roman" w:hAnsi="GHEA Grapalat" w:cs="Times New Roman"/>
          <w:sz w:val="24"/>
          <w:szCs w:val="24"/>
          <w:lang w:val="af-ZA"/>
        </w:rPr>
      </w:pPr>
    </w:p>
    <w:p w:rsidR="00DC5F41" w:rsidRPr="00ED1ED3" w:rsidRDefault="00DC5F41" w:rsidP="00DC5F41">
      <w:pPr>
        <w:spacing w:after="120" w:line="240" w:lineRule="auto"/>
        <w:ind w:right="-7" w:firstLine="567"/>
        <w:jc w:val="center"/>
        <w:rPr>
          <w:rFonts w:ascii="GHEA Grapalat" w:eastAsia="Times New Roman" w:hAnsi="GHEA Grapalat" w:cs="Times New Roman"/>
          <w:sz w:val="24"/>
          <w:szCs w:val="24"/>
          <w:lang w:val="af-ZA"/>
        </w:rPr>
      </w:pPr>
    </w:p>
    <w:p w:rsidR="00DC5F41" w:rsidRPr="00ED1ED3" w:rsidRDefault="00DC5F41" w:rsidP="00DC5F41">
      <w:pPr>
        <w:spacing w:after="120" w:line="240" w:lineRule="auto"/>
        <w:ind w:right="-7" w:firstLine="567"/>
        <w:jc w:val="center"/>
        <w:rPr>
          <w:rFonts w:ascii="GHEA Grapalat" w:eastAsia="Times New Roman" w:hAnsi="GHEA Grapalat" w:cs="Sylfaen"/>
          <w:sz w:val="24"/>
          <w:szCs w:val="24"/>
          <w:lang w:val="af-ZA"/>
        </w:rPr>
      </w:pPr>
      <w:r w:rsidRPr="00ED1ED3">
        <w:rPr>
          <w:rFonts w:ascii="GHEA Grapalat" w:eastAsia="Times New Roman" w:hAnsi="GHEA Grapalat" w:cs="Sylfaen"/>
          <w:sz w:val="24"/>
          <w:szCs w:val="24"/>
          <w:lang w:val="en-US"/>
        </w:rPr>
        <w:t>ՀՐԱՎԵՐ</w:t>
      </w:r>
    </w:p>
    <w:p w:rsidR="00DC5F41" w:rsidRPr="00ED1ED3" w:rsidRDefault="00DC5F41" w:rsidP="00DC5F41">
      <w:pPr>
        <w:spacing w:after="120" w:line="240" w:lineRule="auto"/>
        <w:ind w:right="-7" w:firstLine="567"/>
        <w:jc w:val="center"/>
        <w:rPr>
          <w:rFonts w:ascii="GHEA Grapalat" w:eastAsia="Times New Roman" w:hAnsi="GHEA Grapalat" w:cs="Sylfaen"/>
          <w:sz w:val="24"/>
          <w:szCs w:val="24"/>
          <w:lang w:val="af-ZA"/>
        </w:rPr>
      </w:pPr>
    </w:p>
    <w:p w:rsidR="00DC5F41" w:rsidRPr="00ED1ED3" w:rsidRDefault="00DC5F41" w:rsidP="00DC5F41">
      <w:pPr>
        <w:spacing w:after="120" w:line="240" w:lineRule="auto"/>
        <w:ind w:right="-7" w:firstLine="567"/>
        <w:jc w:val="center"/>
        <w:rPr>
          <w:rFonts w:ascii="GHEA Grapalat" w:eastAsia="Times New Roman" w:hAnsi="GHEA Grapalat" w:cs="Sylfaen"/>
          <w:sz w:val="24"/>
          <w:szCs w:val="24"/>
          <w:lang w:val="af-ZA"/>
        </w:rPr>
      </w:pPr>
    </w:p>
    <w:p w:rsidR="00DC5F41" w:rsidRDefault="00DC5F41" w:rsidP="00DC5F41">
      <w:pPr>
        <w:spacing w:after="0" w:line="240" w:lineRule="auto"/>
        <w:ind w:right="-7"/>
        <w:jc w:val="center"/>
        <w:rPr>
          <w:rFonts w:ascii="GHEA Grapalat" w:eastAsia="Times New Roman" w:hAnsi="GHEA Grapalat" w:cs="Times New Roman"/>
          <w:sz w:val="24"/>
          <w:szCs w:val="24"/>
          <w:lang w:val="af-ZA"/>
        </w:rPr>
      </w:pPr>
      <w:r w:rsidRPr="00ED1ED3">
        <w:rPr>
          <w:rFonts w:ascii="GHEA Grapalat" w:eastAsia="Times New Roman" w:hAnsi="GHEA Grapalat" w:cs="Sylfaen"/>
          <w:sz w:val="24"/>
          <w:szCs w:val="24"/>
          <w:lang w:val="af-ZA"/>
        </w:rPr>
        <w:t>ԳԵՂԱԿԵՐՏ</w:t>
      </w:r>
      <w:r w:rsidRPr="00ED1ED3">
        <w:rPr>
          <w:rFonts w:ascii="GHEA Grapalat" w:eastAsia="Times New Roman" w:hAnsi="GHEA Grapalat" w:cs="Sylfaen"/>
          <w:sz w:val="24"/>
          <w:szCs w:val="24"/>
          <w:lang w:val="hy-AM"/>
        </w:rPr>
        <w:t>Ի ՀԱՄԱՅՆՔԱՊԵՏԱՐԱՆ</w:t>
      </w:r>
      <w:r w:rsidRPr="00ED1ED3">
        <w:rPr>
          <w:rFonts w:ascii="GHEA Grapalat" w:eastAsia="Times New Roman" w:hAnsi="GHEA Grapalat" w:cs="Sylfaen"/>
          <w:sz w:val="24"/>
          <w:szCs w:val="24"/>
          <w:lang w:val="en-US"/>
        </w:rPr>
        <w:t>ԻԿԱՐԻՔՆԵՐԻՀԱՄԱՐ</w:t>
      </w:r>
      <w:r w:rsidRPr="00ED1ED3">
        <w:rPr>
          <w:rFonts w:ascii="GHEA Grapalat" w:eastAsia="Times New Roman" w:hAnsi="GHEA Grapalat" w:cs="Times Armenian"/>
          <w:sz w:val="24"/>
          <w:szCs w:val="24"/>
          <w:lang w:val="af-ZA"/>
        </w:rPr>
        <w:t xml:space="preserve">` </w:t>
      </w:r>
    </w:p>
    <w:p w:rsidR="008C271A" w:rsidRPr="00DC5F41" w:rsidRDefault="00DC5F41" w:rsidP="00DC5F41">
      <w:pPr>
        <w:spacing w:after="0" w:line="240" w:lineRule="auto"/>
        <w:ind w:right="-7"/>
        <w:jc w:val="center"/>
        <w:rPr>
          <w:rFonts w:ascii="GHEA Grapalat" w:eastAsia="Times New Roman" w:hAnsi="GHEA Grapalat" w:cs="Times New Roman"/>
          <w:sz w:val="24"/>
          <w:szCs w:val="24"/>
          <w:lang w:val="hy-AM"/>
        </w:rPr>
      </w:pPr>
      <w:bookmarkStart w:id="6" w:name="_Hlk87220074"/>
      <w:r w:rsidRPr="00ED1ED3">
        <w:rPr>
          <w:rFonts w:ascii="Sylfaen" w:eastAsia="Times New Roman" w:hAnsi="Sylfaen" w:cs="Sylfaen"/>
          <w:sz w:val="24"/>
          <w:szCs w:val="24"/>
          <w:lang w:val="af-ZA"/>
        </w:rPr>
        <w:t>ԳԵՂԱԿԵՐՏՀԱՄԱՅՆՔ</w:t>
      </w:r>
      <w:r w:rsidRPr="00ED1ED3">
        <w:rPr>
          <w:rFonts w:ascii="GHEA Grapalat" w:eastAsia="Times New Roman" w:hAnsi="GHEA Grapalat" w:cs="Times New Roman"/>
          <w:sz w:val="24"/>
          <w:szCs w:val="24"/>
          <w:lang w:val="af-ZA"/>
        </w:rPr>
        <w:t xml:space="preserve">Ի   </w:t>
      </w:r>
      <w:r w:rsidRPr="00ED1ED3">
        <w:rPr>
          <w:rFonts w:ascii="GHEA Grapalat" w:eastAsia="Times New Roman" w:hAnsi="GHEA Grapalat" w:cs="Times New Roman"/>
          <w:sz w:val="24"/>
          <w:szCs w:val="24"/>
          <w:lang w:val="hy-AM"/>
        </w:rPr>
        <w:t xml:space="preserve">ՈՌՈԳՄԱՆ ՑԱՆՑԻՎԵՐԱՆՈՐՈԳՄԱՆ </w:t>
      </w:r>
      <w:bookmarkEnd w:id="6"/>
      <w:r w:rsidRPr="00ED1ED3">
        <w:rPr>
          <w:rFonts w:ascii="GHEA Grapalat" w:eastAsia="Times New Roman" w:hAnsi="GHEA Grapalat" w:cs="Sylfaen"/>
          <w:sz w:val="24"/>
          <w:szCs w:val="24"/>
          <w:lang w:val="en-US"/>
        </w:rPr>
        <w:t>ՆՊԱՏԱԿՈՎՀԱՅՏԱՐԱՐՎԱԾ</w:t>
      </w:r>
      <w:r w:rsidR="008C271A" w:rsidRPr="008C271A">
        <w:rPr>
          <w:rFonts w:ascii="GHEA Grapalat" w:eastAsia="Times New Roman" w:hAnsi="GHEA Grapalat" w:cs="Sylfaen"/>
          <w:sz w:val="24"/>
          <w:szCs w:val="24"/>
          <w:lang w:val="en-US"/>
        </w:rPr>
        <w:t>ԲԱՑՄՐՑՈՒՅԹԻ</w:t>
      </w:r>
    </w:p>
    <w:p w:rsidR="008C271A" w:rsidRPr="008C271A" w:rsidRDefault="008C271A" w:rsidP="008C271A">
      <w:pPr>
        <w:spacing w:after="120" w:line="240" w:lineRule="auto"/>
        <w:ind w:right="-7"/>
        <w:jc w:val="center"/>
        <w:rPr>
          <w:rFonts w:ascii="GHEA Grapalat" w:eastAsia="Times New Roman" w:hAnsi="GHEA Grapalat" w:cs="Times New Roman"/>
          <w:sz w:val="24"/>
          <w:lang w:val="af-ZA"/>
        </w:rPr>
      </w:pPr>
    </w:p>
    <w:p w:rsidR="008C271A" w:rsidRPr="008C271A" w:rsidRDefault="008C271A" w:rsidP="008C271A">
      <w:pPr>
        <w:spacing w:after="120" w:line="240" w:lineRule="auto"/>
        <w:ind w:right="-7" w:firstLine="567"/>
        <w:jc w:val="center"/>
        <w:rPr>
          <w:rFonts w:ascii="GHEA Grapalat" w:eastAsia="Times New Roman" w:hAnsi="GHEA Grapalat" w:cs="Times New Roman"/>
          <w:sz w:val="24"/>
          <w:szCs w:val="24"/>
          <w:lang w:val="af-ZA"/>
        </w:rPr>
      </w:pPr>
    </w:p>
    <w:p w:rsidR="008C271A" w:rsidRPr="008C271A" w:rsidRDefault="008C271A" w:rsidP="008C271A">
      <w:pPr>
        <w:spacing w:after="120" w:line="240" w:lineRule="auto"/>
        <w:ind w:right="-7" w:firstLine="567"/>
        <w:jc w:val="center"/>
        <w:rPr>
          <w:rFonts w:ascii="GHEA Grapalat" w:eastAsia="Times New Roman" w:hAnsi="GHEA Grapalat" w:cs="Times New Roman"/>
          <w:sz w:val="24"/>
          <w:szCs w:val="24"/>
          <w:lang w:val="af-ZA"/>
        </w:rPr>
      </w:pPr>
    </w:p>
    <w:p w:rsidR="008C271A" w:rsidRPr="008C271A" w:rsidRDefault="008C271A" w:rsidP="008C271A">
      <w:pPr>
        <w:spacing w:after="120" w:line="240" w:lineRule="auto"/>
        <w:ind w:right="-7" w:firstLine="567"/>
        <w:jc w:val="center"/>
        <w:rPr>
          <w:rFonts w:ascii="GHEA Grapalat" w:eastAsia="Times New Roman" w:hAnsi="GHEA Grapalat" w:cs="Times New Roman"/>
          <w:sz w:val="24"/>
          <w:szCs w:val="24"/>
          <w:lang w:val="af-ZA"/>
        </w:rPr>
      </w:pPr>
    </w:p>
    <w:p w:rsidR="008C271A" w:rsidRPr="008C271A" w:rsidRDefault="008C271A" w:rsidP="008C271A">
      <w:pPr>
        <w:spacing w:after="120" w:line="240" w:lineRule="auto"/>
        <w:ind w:right="-7" w:firstLine="567"/>
        <w:jc w:val="center"/>
        <w:rPr>
          <w:rFonts w:ascii="GHEA Grapalat" w:eastAsia="Times New Roman" w:hAnsi="GHEA Grapalat" w:cs="Times New Roman"/>
          <w:sz w:val="24"/>
          <w:szCs w:val="24"/>
          <w:lang w:val="af-ZA"/>
        </w:rPr>
      </w:pPr>
    </w:p>
    <w:p w:rsidR="008C271A" w:rsidRPr="008C271A" w:rsidRDefault="008C271A" w:rsidP="008C271A">
      <w:pPr>
        <w:spacing w:after="120" w:line="240" w:lineRule="auto"/>
        <w:ind w:right="-7" w:firstLine="567"/>
        <w:jc w:val="center"/>
        <w:rPr>
          <w:rFonts w:ascii="GHEA Grapalat" w:eastAsia="Times New Roman" w:hAnsi="GHEA Grapalat" w:cs="Times New Roman"/>
          <w:sz w:val="24"/>
          <w:szCs w:val="24"/>
          <w:lang w:val="af-ZA"/>
        </w:rPr>
      </w:pPr>
    </w:p>
    <w:p w:rsidR="008C271A" w:rsidRPr="008C271A" w:rsidRDefault="008C271A" w:rsidP="008C271A">
      <w:pPr>
        <w:spacing w:after="120" w:line="240" w:lineRule="auto"/>
        <w:ind w:right="-7" w:firstLine="567"/>
        <w:jc w:val="center"/>
        <w:rPr>
          <w:rFonts w:ascii="GHEA Grapalat" w:eastAsia="Times New Roman" w:hAnsi="GHEA Grapalat" w:cs="Times New Roman"/>
          <w:sz w:val="24"/>
          <w:szCs w:val="24"/>
          <w:lang w:val="af-ZA"/>
        </w:rPr>
      </w:pPr>
    </w:p>
    <w:p w:rsidR="008C271A" w:rsidRPr="008C271A" w:rsidRDefault="008C271A" w:rsidP="008C271A">
      <w:pPr>
        <w:spacing w:after="120" w:line="240" w:lineRule="auto"/>
        <w:ind w:right="-7" w:firstLine="567"/>
        <w:jc w:val="center"/>
        <w:rPr>
          <w:rFonts w:ascii="GHEA Grapalat" w:eastAsia="Times New Roman" w:hAnsi="GHEA Grapalat" w:cs="Times New Roman"/>
          <w:sz w:val="24"/>
          <w:szCs w:val="24"/>
          <w:lang w:val="af-ZA"/>
        </w:rPr>
      </w:pPr>
    </w:p>
    <w:p w:rsidR="008C271A" w:rsidRPr="008C271A" w:rsidRDefault="008C271A" w:rsidP="008C271A">
      <w:pPr>
        <w:spacing w:after="120" w:line="240" w:lineRule="auto"/>
        <w:ind w:right="-7" w:firstLine="567"/>
        <w:jc w:val="center"/>
        <w:rPr>
          <w:rFonts w:ascii="GHEA Grapalat" w:eastAsia="Times New Roman" w:hAnsi="GHEA Grapalat" w:cs="Times New Roman"/>
          <w:sz w:val="24"/>
          <w:szCs w:val="24"/>
          <w:lang w:val="af-ZA"/>
        </w:rPr>
      </w:pPr>
    </w:p>
    <w:p w:rsidR="008C271A" w:rsidRPr="008C271A" w:rsidRDefault="008C271A" w:rsidP="008C271A">
      <w:pPr>
        <w:spacing w:after="120" w:line="240" w:lineRule="auto"/>
        <w:ind w:right="-7" w:firstLine="567"/>
        <w:jc w:val="center"/>
        <w:rPr>
          <w:rFonts w:ascii="GHEA Grapalat" w:eastAsia="Times New Roman" w:hAnsi="GHEA Grapalat" w:cs="Times New Roman"/>
          <w:sz w:val="24"/>
          <w:szCs w:val="24"/>
          <w:lang w:val="af-ZA"/>
        </w:rPr>
      </w:pPr>
    </w:p>
    <w:p w:rsidR="008C271A" w:rsidRPr="008C271A" w:rsidRDefault="008C271A" w:rsidP="008C271A">
      <w:pPr>
        <w:spacing w:after="120" w:line="240" w:lineRule="auto"/>
        <w:ind w:right="-7" w:firstLine="567"/>
        <w:jc w:val="center"/>
        <w:rPr>
          <w:rFonts w:ascii="GHEA Grapalat" w:eastAsia="Times New Roman" w:hAnsi="GHEA Grapalat" w:cs="Times New Roman"/>
          <w:sz w:val="24"/>
          <w:szCs w:val="24"/>
          <w:lang w:val="af-ZA"/>
        </w:rPr>
      </w:pPr>
    </w:p>
    <w:p w:rsidR="008C271A" w:rsidRPr="008C271A" w:rsidRDefault="008C271A" w:rsidP="008C271A">
      <w:pPr>
        <w:spacing w:after="120" w:line="240" w:lineRule="auto"/>
        <w:ind w:right="-7" w:firstLine="567"/>
        <w:jc w:val="center"/>
        <w:rPr>
          <w:rFonts w:ascii="GHEA Grapalat" w:eastAsia="Times New Roman" w:hAnsi="GHEA Grapalat" w:cs="Times New Roman"/>
          <w:sz w:val="24"/>
          <w:szCs w:val="24"/>
          <w:lang w:val="af-ZA"/>
        </w:rPr>
      </w:pPr>
    </w:p>
    <w:p w:rsidR="008C271A" w:rsidRPr="008C271A" w:rsidRDefault="008C271A" w:rsidP="008C271A">
      <w:pPr>
        <w:spacing w:after="120" w:line="240" w:lineRule="auto"/>
        <w:ind w:right="-7" w:firstLine="567"/>
        <w:jc w:val="center"/>
        <w:rPr>
          <w:rFonts w:ascii="GHEA Grapalat" w:eastAsia="Times New Roman" w:hAnsi="GHEA Grapalat" w:cs="Times New Roman"/>
          <w:sz w:val="24"/>
          <w:szCs w:val="24"/>
          <w:lang w:val="af-ZA"/>
        </w:rPr>
      </w:pPr>
    </w:p>
    <w:p w:rsidR="008C271A" w:rsidRPr="008C271A" w:rsidRDefault="008C271A" w:rsidP="008C271A">
      <w:pPr>
        <w:spacing w:after="120" w:line="240" w:lineRule="auto"/>
        <w:ind w:right="-7" w:firstLine="567"/>
        <w:jc w:val="center"/>
        <w:rPr>
          <w:rFonts w:ascii="GHEA Grapalat" w:eastAsia="Times New Roman" w:hAnsi="GHEA Grapalat" w:cs="Times New Roman"/>
          <w:sz w:val="24"/>
          <w:szCs w:val="24"/>
          <w:lang w:val="af-ZA"/>
        </w:rPr>
      </w:pPr>
    </w:p>
    <w:p w:rsidR="008C271A" w:rsidRPr="008C271A" w:rsidRDefault="008C271A" w:rsidP="008C271A">
      <w:pPr>
        <w:spacing w:after="120" w:line="240" w:lineRule="auto"/>
        <w:ind w:right="-7" w:firstLine="567"/>
        <w:jc w:val="center"/>
        <w:rPr>
          <w:rFonts w:ascii="GHEA Grapalat" w:eastAsia="Times New Roman" w:hAnsi="GHEA Grapalat" w:cs="Times New Roman"/>
          <w:sz w:val="24"/>
          <w:szCs w:val="24"/>
          <w:lang w:val="af-ZA"/>
        </w:rPr>
      </w:pPr>
    </w:p>
    <w:p w:rsidR="008C271A" w:rsidRPr="008C271A" w:rsidRDefault="008C271A" w:rsidP="008C271A">
      <w:pPr>
        <w:spacing w:after="0" w:line="240" w:lineRule="auto"/>
        <w:ind w:firstLine="567"/>
        <w:jc w:val="both"/>
        <w:rPr>
          <w:rFonts w:ascii="GHEA Grapalat" w:eastAsia="Times New Roman" w:hAnsi="GHEA Grapalat" w:cs="Sylfaen"/>
          <w:i/>
          <w:lang w:val="af-ZA"/>
        </w:rPr>
      </w:pPr>
      <w:r w:rsidRPr="008C271A">
        <w:rPr>
          <w:rFonts w:ascii="GHEA Grapalat" w:eastAsia="Times New Roman" w:hAnsi="GHEA Grapalat" w:cs="Sylfaen"/>
          <w:i/>
          <w:lang w:val="af-ZA"/>
        </w:rPr>
        <w:br w:type="page"/>
      </w:r>
      <w:r w:rsidRPr="008C271A">
        <w:rPr>
          <w:rFonts w:ascii="GHEA Grapalat" w:eastAsia="Times New Roman" w:hAnsi="GHEA Grapalat" w:cs="Sylfaen"/>
          <w:i/>
          <w:lang w:val="en-US"/>
        </w:rPr>
        <w:lastRenderedPageBreak/>
        <w:t>Հարգելիմասնակիցնախքանհայտկազմելըևներկայացնելըխնդրումենքմանրամասնորենուսումնասիրելսույնհրավերը</w:t>
      </w:r>
      <w:r w:rsidRPr="008C271A">
        <w:rPr>
          <w:rFonts w:ascii="GHEA Grapalat" w:eastAsia="Times New Roman" w:hAnsi="GHEA Grapalat" w:cs="Times Armenian"/>
          <w:i/>
          <w:lang w:val="af-ZA"/>
        </w:rPr>
        <w:t xml:space="preserve">, </w:t>
      </w:r>
      <w:r w:rsidRPr="008C271A">
        <w:rPr>
          <w:rFonts w:ascii="GHEA Grapalat" w:eastAsia="Times New Roman" w:hAnsi="GHEA Grapalat" w:cs="Sylfaen"/>
          <w:i/>
          <w:lang w:val="en-US"/>
        </w:rPr>
        <w:t>քանիորհրավերինչհամապատասխանողհայտերըենթակաենմերժման</w:t>
      </w:r>
      <w:r w:rsidRPr="008C271A">
        <w:rPr>
          <w:rFonts w:ascii="GHEA Grapalat" w:eastAsia="Times New Roman" w:hAnsi="GHEA Grapalat" w:cs="Sylfaen"/>
          <w:i/>
          <w:lang w:val="af-ZA"/>
        </w:rPr>
        <w:t xml:space="preserve">: </w:t>
      </w:r>
    </w:p>
    <w:p w:rsidR="008C271A" w:rsidRPr="008C271A" w:rsidRDefault="008C271A" w:rsidP="008C271A">
      <w:pPr>
        <w:spacing w:after="0" w:line="240" w:lineRule="auto"/>
        <w:ind w:firstLine="567"/>
        <w:jc w:val="center"/>
        <w:rPr>
          <w:rFonts w:ascii="GHEA Grapalat" w:eastAsia="Times New Roman" w:hAnsi="GHEA Grapalat" w:cs="Times New Roman"/>
          <w:b/>
          <w:sz w:val="20"/>
          <w:lang w:val="af-ZA"/>
        </w:rPr>
      </w:pPr>
    </w:p>
    <w:p w:rsidR="008C271A" w:rsidRPr="008C271A" w:rsidRDefault="008C271A" w:rsidP="008C271A">
      <w:pPr>
        <w:spacing w:after="0" w:line="240" w:lineRule="auto"/>
        <w:ind w:firstLine="567"/>
        <w:jc w:val="center"/>
        <w:rPr>
          <w:rFonts w:ascii="GHEA Grapalat" w:eastAsia="Times New Roman" w:hAnsi="GHEA Grapalat" w:cs="Sylfaen"/>
          <w:b/>
          <w:lang w:val="af-ZA"/>
        </w:rPr>
      </w:pPr>
    </w:p>
    <w:p w:rsidR="008C271A" w:rsidRPr="008C271A" w:rsidRDefault="008C271A" w:rsidP="008C271A">
      <w:pPr>
        <w:spacing w:after="0" w:line="240" w:lineRule="auto"/>
        <w:ind w:firstLine="567"/>
        <w:jc w:val="center"/>
        <w:rPr>
          <w:rFonts w:ascii="GHEA Grapalat" w:eastAsia="Times New Roman" w:hAnsi="GHEA Grapalat" w:cs="Times New Roman"/>
          <w:b/>
          <w:sz w:val="20"/>
          <w:szCs w:val="20"/>
          <w:lang w:val="af-ZA"/>
        </w:rPr>
      </w:pPr>
      <w:r w:rsidRPr="008C271A">
        <w:rPr>
          <w:rFonts w:ascii="GHEA Grapalat" w:eastAsia="Times New Roman" w:hAnsi="GHEA Grapalat" w:cs="Sylfaen"/>
          <w:b/>
          <w:sz w:val="20"/>
          <w:szCs w:val="20"/>
          <w:lang w:val="en-US"/>
        </w:rPr>
        <w:t>ԲՈՎԱՆԴԱԿՈւԹՅՈւՆ</w:t>
      </w:r>
    </w:p>
    <w:p w:rsidR="008C271A" w:rsidRPr="008C271A" w:rsidRDefault="008C271A" w:rsidP="008C271A">
      <w:pPr>
        <w:spacing w:after="0" w:line="240" w:lineRule="auto"/>
        <w:ind w:firstLine="567"/>
        <w:jc w:val="center"/>
        <w:rPr>
          <w:rFonts w:ascii="GHEA Grapalat" w:eastAsia="Times New Roman" w:hAnsi="GHEA Grapalat" w:cs="Times New Roman"/>
          <w:i/>
          <w:sz w:val="20"/>
          <w:szCs w:val="24"/>
          <w:lang w:val="af-ZA"/>
        </w:rPr>
      </w:pPr>
    </w:p>
    <w:p w:rsidR="008C271A" w:rsidRPr="008C271A" w:rsidRDefault="00DC5F41" w:rsidP="008C271A">
      <w:pPr>
        <w:spacing w:after="0" w:line="240" w:lineRule="auto"/>
        <w:ind w:firstLine="567"/>
        <w:jc w:val="center"/>
        <w:rPr>
          <w:rFonts w:ascii="GHEA Grapalat" w:eastAsia="Times New Roman" w:hAnsi="GHEA Grapalat" w:cs="Times New Roman"/>
          <w:i/>
          <w:sz w:val="20"/>
          <w:szCs w:val="24"/>
          <w:lang w:val="af-ZA"/>
        </w:rPr>
      </w:pPr>
      <w:r w:rsidRPr="00ED1ED3">
        <w:rPr>
          <w:rFonts w:ascii="GHEA Grapalat" w:eastAsia="Times New Roman" w:hAnsi="GHEA Grapalat" w:cs="Times New Roman"/>
          <w:sz w:val="20"/>
          <w:szCs w:val="24"/>
          <w:u w:val="single"/>
          <w:lang w:val="hy-AM"/>
        </w:rPr>
        <w:t>ԳԵՂԱԿԵՐՏԻ ՀԱՄԱՅՆՔԱՊԵՏԱՐԱՆԻ</w:t>
      </w:r>
      <w:r w:rsidRPr="00ED1ED3">
        <w:rPr>
          <w:rFonts w:ascii="GHEA Grapalat" w:eastAsia="Times New Roman" w:hAnsi="GHEA Grapalat" w:cs="Times New Roman"/>
          <w:b/>
          <w:sz w:val="20"/>
          <w:szCs w:val="24"/>
          <w:lang w:val="af-ZA"/>
        </w:rPr>
        <w:t>ԿԱՐԻՔՆԵՐԻ ՀԱՄԱՐ</w:t>
      </w:r>
      <w:r w:rsidRPr="00ED1ED3">
        <w:rPr>
          <w:rFonts w:ascii="Sylfaen" w:eastAsia="Times New Roman" w:hAnsi="Sylfaen" w:cs="Sylfaen"/>
          <w:sz w:val="20"/>
          <w:szCs w:val="24"/>
          <w:lang w:val="af-ZA"/>
        </w:rPr>
        <w:t>ԳԵՂԱԿԵ</w:t>
      </w:r>
      <w:r w:rsidRPr="00ED1ED3">
        <w:rPr>
          <w:rFonts w:ascii="GHEA Grapalat" w:eastAsia="Times New Roman" w:hAnsi="GHEA Grapalat" w:cs="Times New Roman"/>
          <w:sz w:val="20"/>
          <w:szCs w:val="24"/>
          <w:lang w:val="af-ZA"/>
        </w:rPr>
        <w:t xml:space="preserve">ՐՏ ՀԱՄԱՅՆՔԻ   ՈՌՈԳՄԱՆ ՑԱՆՑԻ </w:t>
      </w:r>
      <w:r w:rsidRPr="00ED1ED3">
        <w:rPr>
          <w:rFonts w:ascii="GHEA Grapalat" w:eastAsia="Times New Roman" w:hAnsi="GHEA Grapalat" w:cs="Times New Roman"/>
          <w:sz w:val="20"/>
          <w:szCs w:val="24"/>
          <w:lang w:val="hy-AM"/>
        </w:rPr>
        <w:t xml:space="preserve">ՎԵՐԱՆՈՐՈԳՄԱՆ </w:t>
      </w:r>
      <w:r w:rsidRPr="00ED1ED3">
        <w:rPr>
          <w:rFonts w:ascii="GHEA Grapalat" w:eastAsia="Times New Roman" w:hAnsi="GHEA Grapalat" w:cs="Times New Roman"/>
          <w:sz w:val="20"/>
          <w:szCs w:val="24"/>
          <w:lang w:val="af-ZA"/>
        </w:rPr>
        <w:t xml:space="preserve"> ՆՊԱՏԱԿՈՎ  </w:t>
      </w:r>
      <w:r w:rsidRPr="00ED1ED3">
        <w:rPr>
          <w:rFonts w:ascii="GHEA Grapalat" w:eastAsia="Times New Roman" w:hAnsi="GHEA Grapalat" w:cs="Times New Roman"/>
          <w:b/>
          <w:sz w:val="20"/>
          <w:szCs w:val="24"/>
          <w:lang w:val="af-ZA"/>
        </w:rPr>
        <w:t xml:space="preserve">ՀԱՅՏԱՐԱՐՎԱԾ </w:t>
      </w:r>
      <w:r w:rsidR="008C271A" w:rsidRPr="008C271A">
        <w:rPr>
          <w:rFonts w:ascii="GHEA Grapalat" w:eastAsia="Times New Roman" w:hAnsi="GHEA Grapalat" w:cs="Times New Roman"/>
          <w:b/>
          <w:sz w:val="20"/>
          <w:szCs w:val="24"/>
          <w:lang w:val="af-ZA"/>
        </w:rPr>
        <w:t>ԲԱՑ ՄՐՑՈՒՅԹԻ ՀՐԱՎԵՐԻ</w:t>
      </w:r>
    </w:p>
    <w:p w:rsidR="008C271A" w:rsidRPr="008C271A" w:rsidRDefault="008C271A" w:rsidP="008C271A">
      <w:pPr>
        <w:spacing w:after="0" w:line="240" w:lineRule="auto"/>
        <w:ind w:firstLine="567"/>
        <w:jc w:val="center"/>
        <w:rPr>
          <w:rFonts w:ascii="GHEA Grapalat" w:eastAsia="Times New Roman" w:hAnsi="GHEA Grapalat" w:cs="Sylfaen"/>
          <w:b/>
          <w:sz w:val="20"/>
          <w:lang w:val="af-ZA"/>
        </w:rPr>
      </w:pPr>
    </w:p>
    <w:p w:rsidR="008C271A" w:rsidRPr="008C271A" w:rsidRDefault="008C271A" w:rsidP="008C271A">
      <w:pPr>
        <w:spacing w:after="0" w:line="240" w:lineRule="auto"/>
        <w:ind w:firstLine="567"/>
        <w:jc w:val="center"/>
        <w:rPr>
          <w:rFonts w:ascii="GHEA Grapalat" w:eastAsia="Times New Roman" w:hAnsi="GHEA Grapalat" w:cs="Sylfaen"/>
          <w:b/>
          <w:sz w:val="20"/>
          <w:lang w:val="af-ZA"/>
        </w:rPr>
      </w:pPr>
    </w:p>
    <w:p w:rsidR="008C271A" w:rsidRPr="008C271A" w:rsidRDefault="008C271A" w:rsidP="008C271A">
      <w:pPr>
        <w:spacing w:after="0" w:line="240" w:lineRule="auto"/>
        <w:ind w:firstLine="567"/>
        <w:jc w:val="center"/>
        <w:rPr>
          <w:rFonts w:ascii="GHEA Grapalat" w:eastAsia="Times New Roman" w:hAnsi="GHEA Grapalat" w:cs="Times New Roman"/>
          <w:sz w:val="20"/>
          <w:szCs w:val="24"/>
          <w:lang w:val="af-ZA"/>
        </w:rPr>
      </w:pPr>
      <w:proofErr w:type="gramStart"/>
      <w:r w:rsidRPr="008C271A">
        <w:rPr>
          <w:rFonts w:ascii="GHEA Grapalat" w:eastAsia="Times New Roman" w:hAnsi="GHEA Grapalat" w:cs="Sylfaen"/>
          <w:b/>
          <w:sz w:val="20"/>
          <w:lang w:val="en-US"/>
        </w:rPr>
        <w:t>ՄԱՍ</w:t>
      </w:r>
      <w:r w:rsidRPr="008C271A">
        <w:rPr>
          <w:rFonts w:ascii="GHEA Grapalat" w:eastAsia="Times New Roman" w:hAnsi="GHEA Grapalat" w:cs="Times Armenian"/>
          <w:b/>
          <w:sz w:val="20"/>
          <w:lang w:val="af-ZA"/>
        </w:rPr>
        <w:t xml:space="preserve">  I</w:t>
      </w:r>
      <w:proofErr w:type="gramEnd"/>
      <w:r w:rsidRPr="008C271A">
        <w:rPr>
          <w:rFonts w:ascii="GHEA Grapalat" w:eastAsia="Times New Roman" w:hAnsi="GHEA Grapalat" w:cs="Times Armenian"/>
          <w:b/>
          <w:sz w:val="20"/>
          <w:lang w:val="af-ZA"/>
        </w:rPr>
        <w:t>.</w:t>
      </w:r>
    </w:p>
    <w:p w:rsidR="008C271A" w:rsidRPr="008C271A" w:rsidRDefault="008C271A" w:rsidP="008C271A">
      <w:pPr>
        <w:spacing w:after="0" w:line="240" w:lineRule="auto"/>
        <w:ind w:firstLine="567"/>
        <w:jc w:val="both"/>
        <w:rPr>
          <w:rFonts w:ascii="GHEA Grapalat" w:eastAsia="Times New Roman" w:hAnsi="GHEA Grapalat" w:cs="Times New Roman"/>
          <w:sz w:val="20"/>
          <w:szCs w:val="24"/>
          <w:lang w:val="af-ZA"/>
        </w:rPr>
      </w:pPr>
    </w:p>
    <w:p w:rsidR="008C271A" w:rsidRPr="008C271A" w:rsidRDefault="008C271A" w:rsidP="008C271A">
      <w:pPr>
        <w:spacing w:after="0" w:line="240" w:lineRule="auto"/>
        <w:ind w:firstLine="1134"/>
        <w:jc w:val="both"/>
        <w:rPr>
          <w:rFonts w:ascii="GHEA Grapalat" w:eastAsia="Times New Roman" w:hAnsi="GHEA Grapalat" w:cs="Times New Roman"/>
          <w:sz w:val="20"/>
          <w:szCs w:val="24"/>
          <w:lang w:val="af-ZA"/>
        </w:rPr>
      </w:pPr>
      <w:r w:rsidRPr="008C271A">
        <w:rPr>
          <w:rFonts w:ascii="GHEA Grapalat" w:eastAsia="Times New Roman" w:hAnsi="GHEA Grapalat" w:cs="Times New Roman"/>
          <w:sz w:val="20"/>
          <w:szCs w:val="24"/>
          <w:lang w:val="af-ZA"/>
        </w:rPr>
        <w:t xml:space="preserve">1.  </w:t>
      </w:r>
      <w:r w:rsidRPr="008C271A">
        <w:rPr>
          <w:rFonts w:ascii="GHEA Grapalat" w:eastAsia="Times New Roman" w:hAnsi="GHEA Grapalat" w:cs="Sylfaen"/>
          <w:sz w:val="20"/>
          <w:szCs w:val="24"/>
          <w:lang w:val="en-US"/>
        </w:rPr>
        <w:t>Գնմանառարկայիբնութա</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իրը</w:t>
      </w:r>
      <w:r w:rsidRPr="008C271A">
        <w:rPr>
          <w:rFonts w:ascii="GHEA Grapalat" w:eastAsia="Times New Roman" w:hAnsi="GHEA Grapalat" w:cs="Times Armenian"/>
          <w:sz w:val="20"/>
          <w:szCs w:val="24"/>
          <w:lang w:val="af-ZA"/>
        </w:rPr>
        <w:tab/>
      </w:r>
    </w:p>
    <w:p w:rsidR="008C271A" w:rsidRPr="008C271A" w:rsidRDefault="008C271A" w:rsidP="008C271A">
      <w:pPr>
        <w:spacing w:after="0" w:line="240" w:lineRule="auto"/>
        <w:ind w:firstLine="1134"/>
        <w:jc w:val="both"/>
        <w:rPr>
          <w:rFonts w:ascii="GHEA Grapalat" w:eastAsia="Times New Roman" w:hAnsi="GHEA Grapalat" w:cs="Times New Roman"/>
          <w:sz w:val="20"/>
          <w:szCs w:val="24"/>
          <w:lang w:val="af-ZA"/>
        </w:rPr>
      </w:pPr>
      <w:r w:rsidRPr="008C271A">
        <w:rPr>
          <w:rFonts w:ascii="GHEA Grapalat" w:eastAsia="Times New Roman" w:hAnsi="GHEA Grapalat" w:cs="Times New Roman"/>
          <w:sz w:val="20"/>
          <w:szCs w:val="24"/>
          <w:lang w:val="af-ZA"/>
        </w:rPr>
        <w:t xml:space="preserve">2. </w:t>
      </w:r>
      <w:r w:rsidRPr="008C271A">
        <w:rPr>
          <w:rFonts w:ascii="GHEA Grapalat" w:eastAsia="Times New Roman" w:hAnsi="GHEA Grapalat" w:cs="Sylfaen"/>
          <w:sz w:val="20"/>
          <w:szCs w:val="24"/>
          <w:lang w:val="en-US"/>
        </w:rPr>
        <w:t>Մասնակցիմասնակցությանիրավունքիպահանջներըևդրանցգնահատմանկարգը</w:t>
      </w:r>
      <w:r w:rsidRPr="008C271A">
        <w:rPr>
          <w:rFonts w:ascii="GHEA Grapalat" w:eastAsia="Times New Roman" w:hAnsi="GHEA Grapalat" w:cs="Times Armenian"/>
          <w:sz w:val="20"/>
          <w:szCs w:val="24"/>
          <w:lang w:val="af-ZA"/>
        </w:rPr>
        <w:t xml:space="preserve">, ընտրված մասնակից ճանաչվելու դեպքում </w:t>
      </w:r>
      <w:r w:rsidRPr="008C271A">
        <w:rPr>
          <w:rFonts w:ascii="GHEA Grapalat" w:eastAsia="Times New Roman" w:hAnsi="GHEA Grapalat" w:cs="Sylfaen"/>
          <w:sz w:val="20"/>
          <w:szCs w:val="24"/>
          <w:lang w:val="en-US"/>
        </w:rPr>
        <w:t>որակավորման</w:t>
      </w:r>
      <w:r w:rsidRPr="008C271A">
        <w:rPr>
          <w:rFonts w:ascii="GHEA Grapalat" w:eastAsia="Times New Roman" w:hAnsi="GHEA Grapalat" w:cs="Times Armenian"/>
          <w:sz w:val="20"/>
          <w:szCs w:val="24"/>
          <w:lang w:val="af-ZA"/>
        </w:rPr>
        <w:t xml:space="preserve"> ապահովում ներկայացնելու պայմանները </w:t>
      </w:r>
    </w:p>
    <w:p w:rsidR="008C271A" w:rsidRPr="008C271A" w:rsidRDefault="008C271A" w:rsidP="008C271A">
      <w:pPr>
        <w:spacing w:after="0" w:line="240" w:lineRule="auto"/>
        <w:ind w:firstLine="1134"/>
        <w:jc w:val="both"/>
        <w:rPr>
          <w:rFonts w:ascii="GHEA Grapalat" w:eastAsia="Times New Roman" w:hAnsi="GHEA Grapalat" w:cs="Times New Roman"/>
          <w:sz w:val="20"/>
          <w:szCs w:val="24"/>
          <w:lang w:val="af-ZA"/>
        </w:rPr>
      </w:pPr>
      <w:r w:rsidRPr="008C271A">
        <w:rPr>
          <w:rFonts w:ascii="GHEA Grapalat" w:eastAsia="Times New Roman" w:hAnsi="GHEA Grapalat" w:cs="Times New Roman"/>
          <w:sz w:val="20"/>
          <w:szCs w:val="24"/>
          <w:lang w:val="af-ZA"/>
        </w:rPr>
        <w:t xml:space="preserve">3. </w:t>
      </w:r>
      <w:r w:rsidRPr="008C271A">
        <w:rPr>
          <w:rFonts w:ascii="GHEA Grapalat" w:eastAsia="Times New Roman" w:hAnsi="GHEA Grapalat" w:cs="Sylfaen"/>
          <w:sz w:val="20"/>
          <w:szCs w:val="24"/>
          <w:lang w:val="en-US"/>
        </w:rPr>
        <w:t>Հրավերիպարզաբանումըևհրավերումփոփոխությունկատարելուկար</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ը</w:t>
      </w:r>
      <w:r w:rsidRPr="008C271A">
        <w:rPr>
          <w:rFonts w:ascii="GHEA Grapalat" w:eastAsia="Times New Roman" w:hAnsi="GHEA Grapalat" w:cs="Times Armenian"/>
          <w:sz w:val="20"/>
          <w:szCs w:val="24"/>
          <w:lang w:val="af-ZA"/>
        </w:rPr>
        <w:tab/>
      </w:r>
    </w:p>
    <w:p w:rsidR="008C271A" w:rsidRPr="008C271A" w:rsidRDefault="008C271A" w:rsidP="008C271A">
      <w:pPr>
        <w:spacing w:after="0" w:line="240" w:lineRule="auto"/>
        <w:ind w:firstLine="1134"/>
        <w:jc w:val="both"/>
        <w:rPr>
          <w:rFonts w:ascii="GHEA Grapalat" w:eastAsia="Times New Roman" w:hAnsi="GHEA Grapalat" w:cs="Sylfaen"/>
          <w:sz w:val="20"/>
          <w:szCs w:val="24"/>
          <w:lang w:val="af-ZA"/>
        </w:rPr>
      </w:pPr>
      <w:r w:rsidRPr="008C271A">
        <w:rPr>
          <w:rFonts w:ascii="GHEA Grapalat" w:eastAsia="Times New Roman" w:hAnsi="GHEA Grapalat" w:cs="Times New Roman"/>
          <w:sz w:val="20"/>
          <w:szCs w:val="24"/>
          <w:lang w:val="af-ZA"/>
        </w:rPr>
        <w:t xml:space="preserve">4. </w:t>
      </w:r>
      <w:r w:rsidRPr="008C271A">
        <w:rPr>
          <w:rFonts w:ascii="GHEA Grapalat" w:eastAsia="Times New Roman" w:hAnsi="GHEA Grapalat" w:cs="Sylfaen"/>
          <w:sz w:val="20"/>
          <w:szCs w:val="24"/>
          <w:lang w:val="en-US"/>
        </w:rPr>
        <w:t>Հայտըներկայացնելուկար</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ը</w:t>
      </w:r>
    </w:p>
    <w:p w:rsidR="008C271A" w:rsidRPr="008C271A" w:rsidRDefault="008C271A" w:rsidP="008C271A">
      <w:pPr>
        <w:spacing w:after="0" w:line="240" w:lineRule="auto"/>
        <w:ind w:firstLine="1134"/>
        <w:jc w:val="both"/>
        <w:rPr>
          <w:rFonts w:ascii="GHEA Grapalat" w:eastAsia="Times New Roman" w:hAnsi="GHEA Grapalat" w:cs="Times New Roman"/>
          <w:sz w:val="20"/>
          <w:szCs w:val="24"/>
          <w:lang w:val="af-ZA"/>
        </w:rPr>
      </w:pPr>
      <w:r w:rsidRPr="008C271A">
        <w:rPr>
          <w:rFonts w:ascii="GHEA Grapalat" w:eastAsia="Times New Roman" w:hAnsi="GHEA Grapalat" w:cs="Times New Roman"/>
          <w:sz w:val="20"/>
          <w:szCs w:val="24"/>
          <w:lang w:val="af-ZA"/>
        </w:rPr>
        <w:t>5.</w:t>
      </w:r>
      <w:r w:rsidRPr="008C271A">
        <w:rPr>
          <w:rFonts w:ascii="GHEA Grapalat" w:eastAsia="Times New Roman" w:hAnsi="GHEA Grapalat" w:cs="Times New Roman"/>
          <w:sz w:val="20"/>
          <w:szCs w:val="24"/>
          <w:lang w:val="af-ZA"/>
        </w:rPr>
        <w:tab/>
      </w:r>
      <w:r w:rsidRPr="008C271A">
        <w:rPr>
          <w:rFonts w:ascii="GHEA Grapalat" w:eastAsia="Times New Roman" w:hAnsi="GHEA Grapalat" w:cs="Sylfaen"/>
          <w:sz w:val="20"/>
          <w:szCs w:val="24"/>
          <w:lang w:val="en-US"/>
        </w:rPr>
        <w:t>Հայտի</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նայինառաջարկը</w:t>
      </w:r>
      <w:r w:rsidRPr="008C271A">
        <w:rPr>
          <w:rFonts w:ascii="GHEA Grapalat" w:eastAsia="Times New Roman" w:hAnsi="GHEA Grapalat" w:cs="Times Armenian"/>
          <w:sz w:val="20"/>
          <w:szCs w:val="24"/>
          <w:lang w:val="af-ZA"/>
        </w:rPr>
        <w:tab/>
      </w:r>
    </w:p>
    <w:p w:rsidR="008C271A" w:rsidRPr="008C271A" w:rsidRDefault="008C271A" w:rsidP="008C271A">
      <w:pPr>
        <w:spacing w:after="0" w:line="240" w:lineRule="auto"/>
        <w:ind w:firstLine="1134"/>
        <w:jc w:val="both"/>
        <w:rPr>
          <w:rFonts w:ascii="GHEA Grapalat" w:eastAsia="Times New Roman" w:hAnsi="GHEA Grapalat" w:cs="Times New Roman"/>
          <w:sz w:val="20"/>
          <w:szCs w:val="24"/>
          <w:lang w:val="af-ZA"/>
        </w:rPr>
      </w:pPr>
      <w:r w:rsidRPr="008C271A">
        <w:rPr>
          <w:rFonts w:ascii="GHEA Grapalat" w:eastAsia="Times New Roman" w:hAnsi="GHEA Grapalat" w:cs="Times New Roman"/>
          <w:sz w:val="20"/>
          <w:szCs w:val="24"/>
          <w:lang w:val="af-ZA"/>
        </w:rPr>
        <w:t xml:space="preserve">6. </w:t>
      </w:r>
      <w:r w:rsidRPr="008C271A">
        <w:rPr>
          <w:rFonts w:ascii="GHEA Grapalat" w:eastAsia="Times New Roman" w:hAnsi="GHEA Grapalat" w:cs="Sylfaen"/>
          <w:sz w:val="20"/>
          <w:szCs w:val="24"/>
          <w:lang w:val="en-US"/>
        </w:rPr>
        <w:t>Հայտի</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ործողությանժամկետը</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հայտերումփոփոխությունկատարելուևդրանքհետվերցնելուկար</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ը</w:t>
      </w:r>
      <w:r w:rsidRPr="008C271A">
        <w:rPr>
          <w:rFonts w:ascii="GHEA Grapalat" w:eastAsia="Times New Roman" w:hAnsi="GHEA Grapalat" w:cs="Times Armenian"/>
          <w:sz w:val="20"/>
          <w:szCs w:val="24"/>
          <w:lang w:val="af-ZA"/>
        </w:rPr>
        <w:tab/>
      </w:r>
    </w:p>
    <w:p w:rsidR="008C271A" w:rsidRPr="008C271A" w:rsidRDefault="008C271A" w:rsidP="008C271A">
      <w:pPr>
        <w:spacing w:after="0" w:line="240" w:lineRule="auto"/>
        <w:ind w:firstLine="1134"/>
        <w:jc w:val="both"/>
        <w:rPr>
          <w:rFonts w:ascii="GHEA Grapalat" w:eastAsia="Times New Roman" w:hAnsi="GHEA Grapalat" w:cs="Times New Roman"/>
          <w:sz w:val="20"/>
          <w:szCs w:val="24"/>
          <w:lang w:val="af-ZA"/>
        </w:rPr>
      </w:pPr>
      <w:r w:rsidRPr="008C271A">
        <w:rPr>
          <w:rFonts w:ascii="GHEA Grapalat" w:eastAsia="Times New Roman" w:hAnsi="GHEA Grapalat" w:cs="Times New Roman"/>
          <w:sz w:val="20"/>
          <w:szCs w:val="24"/>
          <w:lang w:val="af-ZA"/>
        </w:rPr>
        <w:t>7.</w:t>
      </w:r>
      <w:r w:rsidRPr="008C271A">
        <w:rPr>
          <w:rFonts w:ascii="GHEA Grapalat" w:eastAsia="Times New Roman" w:hAnsi="GHEA Grapalat" w:cs="Times Armenian"/>
          <w:sz w:val="20"/>
          <w:szCs w:val="24"/>
          <w:lang w:val="af-ZA"/>
        </w:rPr>
        <w:tab/>
      </w:r>
    </w:p>
    <w:p w:rsidR="008C271A" w:rsidRPr="008C271A" w:rsidRDefault="008C271A" w:rsidP="008C271A">
      <w:pPr>
        <w:spacing w:after="0" w:line="240" w:lineRule="auto"/>
        <w:ind w:firstLine="1134"/>
        <w:jc w:val="both"/>
        <w:rPr>
          <w:rFonts w:ascii="GHEA Grapalat" w:eastAsia="Times New Roman" w:hAnsi="GHEA Grapalat" w:cs="Sylfaen"/>
          <w:sz w:val="20"/>
          <w:szCs w:val="24"/>
          <w:lang w:val="af-ZA"/>
        </w:rPr>
      </w:pPr>
      <w:r w:rsidRPr="008C271A">
        <w:rPr>
          <w:rFonts w:ascii="GHEA Grapalat" w:eastAsia="Times New Roman" w:hAnsi="GHEA Grapalat" w:cs="Times New Roman"/>
          <w:sz w:val="20"/>
          <w:szCs w:val="24"/>
          <w:lang w:val="af-ZA"/>
        </w:rPr>
        <w:t>8. Հ</w:t>
      </w:r>
      <w:r w:rsidRPr="008C271A">
        <w:rPr>
          <w:rFonts w:ascii="GHEA Grapalat" w:eastAsia="Times New Roman" w:hAnsi="GHEA Grapalat" w:cs="Sylfaen"/>
          <w:sz w:val="20"/>
          <w:szCs w:val="24"/>
          <w:lang w:val="en-US"/>
        </w:rPr>
        <w:t>այտերիբացումը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գնահատումըևարդյունքներիամփոփումը</w:t>
      </w:r>
      <w:r w:rsidRPr="008C271A">
        <w:rPr>
          <w:rFonts w:ascii="GHEA Grapalat" w:eastAsia="Times New Roman" w:hAnsi="GHEA Grapalat" w:cs="Sylfaen"/>
          <w:sz w:val="20"/>
          <w:szCs w:val="24"/>
          <w:lang w:val="af-ZA"/>
        </w:rPr>
        <w:tab/>
      </w:r>
    </w:p>
    <w:p w:rsidR="008C271A" w:rsidRPr="008C271A" w:rsidRDefault="008C271A" w:rsidP="008C271A">
      <w:pPr>
        <w:spacing w:after="0" w:line="240" w:lineRule="auto"/>
        <w:ind w:firstLine="1134"/>
        <w:jc w:val="both"/>
        <w:rPr>
          <w:rFonts w:ascii="GHEA Grapalat" w:eastAsia="Times New Roman" w:hAnsi="GHEA Grapalat" w:cs="Times New Roman"/>
          <w:sz w:val="20"/>
          <w:szCs w:val="24"/>
          <w:lang w:val="af-ZA"/>
        </w:rPr>
      </w:pPr>
      <w:r w:rsidRPr="008C271A">
        <w:rPr>
          <w:rFonts w:ascii="GHEA Grapalat" w:eastAsia="Times New Roman" w:hAnsi="GHEA Grapalat" w:cs="Times New Roman"/>
          <w:sz w:val="20"/>
          <w:szCs w:val="24"/>
          <w:lang w:val="af-ZA"/>
        </w:rPr>
        <w:t xml:space="preserve">9. </w:t>
      </w:r>
      <w:r w:rsidRPr="008C271A">
        <w:rPr>
          <w:rFonts w:ascii="GHEA Grapalat" w:eastAsia="Times New Roman" w:hAnsi="GHEA Grapalat" w:cs="Sylfaen"/>
          <w:sz w:val="20"/>
          <w:szCs w:val="24"/>
          <w:lang w:val="en-US"/>
        </w:rPr>
        <w:t>Պայմանա</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րիկնքումը</w:t>
      </w:r>
      <w:r w:rsidRPr="008C271A">
        <w:rPr>
          <w:rFonts w:ascii="GHEA Grapalat" w:eastAsia="Times New Roman" w:hAnsi="GHEA Grapalat" w:cs="Times Armenian"/>
          <w:sz w:val="20"/>
          <w:szCs w:val="24"/>
          <w:lang w:val="af-ZA"/>
        </w:rPr>
        <w:tab/>
      </w:r>
    </w:p>
    <w:p w:rsidR="008C271A" w:rsidRPr="008C271A" w:rsidRDefault="008C271A" w:rsidP="008C271A">
      <w:pPr>
        <w:spacing w:after="0" w:line="240" w:lineRule="auto"/>
        <w:ind w:firstLine="1134"/>
        <w:jc w:val="both"/>
        <w:rPr>
          <w:rFonts w:ascii="GHEA Grapalat" w:eastAsia="Times New Roman" w:hAnsi="GHEA Grapalat" w:cs="Times New Roman"/>
          <w:sz w:val="20"/>
          <w:szCs w:val="24"/>
          <w:lang w:val="af-ZA"/>
        </w:rPr>
      </w:pPr>
      <w:r w:rsidRPr="008C271A">
        <w:rPr>
          <w:rFonts w:ascii="GHEA Grapalat" w:eastAsia="Times New Roman" w:hAnsi="GHEA Grapalat" w:cs="Times New Roman"/>
          <w:sz w:val="20"/>
          <w:szCs w:val="24"/>
          <w:lang w:val="af-ZA"/>
        </w:rPr>
        <w:t xml:space="preserve">10. Որակավորման և </w:t>
      </w:r>
      <w:r w:rsidRPr="008C271A">
        <w:rPr>
          <w:rFonts w:ascii="GHEA Grapalat" w:eastAsia="Times New Roman" w:hAnsi="GHEA Grapalat" w:cs="Sylfaen"/>
          <w:sz w:val="20"/>
          <w:szCs w:val="24"/>
          <w:lang w:val="en-US"/>
        </w:rPr>
        <w:t>պայմանա</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րիապահովումները</w:t>
      </w:r>
      <w:r w:rsidRPr="008C271A">
        <w:rPr>
          <w:rFonts w:ascii="GHEA Grapalat" w:eastAsia="Times New Roman" w:hAnsi="GHEA Grapalat" w:cs="Times Armenian"/>
          <w:sz w:val="20"/>
          <w:szCs w:val="24"/>
          <w:lang w:val="af-ZA"/>
        </w:rPr>
        <w:tab/>
      </w:r>
    </w:p>
    <w:p w:rsidR="008C271A" w:rsidRPr="008C271A" w:rsidRDefault="008C271A" w:rsidP="008C271A">
      <w:pPr>
        <w:spacing w:after="0" w:line="240" w:lineRule="auto"/>
        <w:ind w:firstLine="1134"/>
        <w:jc w:val="both"/>
        <w:rPr>
          <w:rFonts w:ascii="GHEA Grapalat" w:eastAsia="Times New Roman" w:hAnsi="GHEA Grapalat" w:cs="Times New Roman"/>
          <w:sz w:val="20"/>
          <w:szCs w:val="24"/>
          <w:lang w:val="af-ZA"/>
        </w:rPr>
      </w:pPr>
      <w:r w:rsidRPr="008C271A">
        <w:rPr>
          <w:rFonts w:ascii="GHEA Grapalat" w:eastAsia="Times New Roman" w:hAnsi="GHEA Grapalat" w:cs="Times New Roman"/>
          <w:sz w:val="20"/>
          <w:szCs w:val="24"/>
          <w:lang w:val="af-ZA"/>
        </w:rPr>
        <w:t xml:space="preserve">11. </w:t>
      </w:r>
      <w:r w:rsidRPr="008C271A">
        <w:rPr>
          <w:rFonts w:ascii="GHEA Grapalat" w:eastAsia="Times New Roman" w:hAnsi="GHEA Grapalat" w:cs="Sylfaen"/>
          <w:sz w:val="20"/>
          <w:szCs w:val="24"/>
          <w:lang w:val="en-US"/>
        </w:rPr>
        <w:t>Ընթացակար</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ըչկայացածհայտարարելը</w:t>
      </w:r>
      <w:r w:rsidRPr="008C271A">
        <w:rPr>
          <w:rFonts w:ascii="GHEA Grapalat" w:eastAsia="Times New Roman" w:hAnsi="GHEA Grapalat" w:cs="Times Armenian"/>
          <w:sz w:val="20"/>
          <w:szCs w:val="24"/>
          <w:lang w:val="af-ZA"/>
        </w:rPr>
        <w:tab/>
      </w:r>
    </w:p>
    <w:p w:rsidR="008C271A" w:rsidRPr="008C271A" w:rsidRDefault="008C271A" w:rsidP="008C271A">
      <w:pPr>
        <w:spacing w:after="0" w:line="240" w:lineRule="auto"/>
        <w:ind w:firstLine="1134"/>
        <w:jc w:val="both"/>
        <w:rPr>
          <w:rFonts w:ascii="GHEA Grapalat" w:eastAsia="Times New Roman" w:hAnsi="GHEA Grapalat" w:cs="Times New Roman"/>
          <w:sz w:val="20"/>
          <w:szCs w:val="24"/>
          <w:lang w:val="af-ZA"/>
        </w:rPr>
      </w:pPr>
      <w:r w:rsidRPr="008C271A">
        <w:rPr>
          <w:rFonts w:ascii="GHEA Grapalat" w:eastAsia="Times New Roman" w:hAnsi="GHEA Grapalat" w:cs="Times New Roman"/>
          <w:sz w:val="20"/>
          <w:szCs w:val="24"/>
          <w:lang w:val="af-ZA"/>
        </w:rPr>
        <w:t xml:space="preserve">12. </w:t>
      </w:r>
      <w:r w:rsidRPr="008C271A">
        <w:rPr>
          <w:rFonts w:ascii="GHEA Grapalat" w:eastAsia="Times New Roman" w:hAnsi="GHEA Grapalat" w:cs="Sylfaen"/>
          <w:sz w:val="20"/>
          <w:szCs w:val="24"/>
          <w:lang w:val="en-US"/>
        </w:rPr>
        <w:t>Գնման</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ործընթացիհետկապված</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ործողություններըև</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կամ</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ընդունվածորոշումներըբողոքարկելումասնակցիիրավունքըևկար</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ը</w:t>
      </w:r>
      <w:r w:rsidRPr="008C271A">
        <w:rPr>
          <w:rFonts w:ascii="GHEA Grapalat" w:eastAsia="Times New Roman" w:hAnsi="GHEA Grapalat" w:cs="Times Armenian"/>
          <w:sz w:val="20"/>
          <w:szCs w:val="24"/>
          <w:lang w:val="af-ZA"/>
        </w:rPr>
        <w:tab/>
      </w:r>
    </w:p>
    <w:p w:rsidR="008C271A" w:rsidRPr="008C271A" w:rsidRDefault="008C271A" w:rsidP="008C271A">
      <w:pPr>
        <w:spacing w:after="0" w:line="240" w:lineRule="auto"/>
        <w:ind w:firstLine="567"/>
        <w:jc w:val="both"/>
        <w:rPr>
          <w:rFonts w:ascii="GHEA Grapalat" w:eastAsia="Times New Roman" w:hAnsi="GHEA Grapalat" w:cs="Times New Roman"/>
          <w:sz w:val="20"/>
          <w:szCs w:val="24"/>
          <w:lang w:val="af-ZA"/>
        </w:rPr>
      </w:pPr>
    </w:p>
    <w:p w:rsidR="008C271A" w:rsidRPr="008C271A" w:rsidRDefault="008C271A" w:rsidP="008C271A">
      <w:pPr>
        <w:spacing w:after="0" w:line="240" w:lineRule="auto"/>
        <w:ind w:firstLine="567"/>
        <w:jc w:val="both"/>
        <w:rPr>
          <w:rFonts w:ascii="GHEA Grapalat" w:eastAsia="Times New Roman" w:hAnsi="GHEA Grapalat" w:cs="Times New Roman"/>
          <w:sz w:val="20"/>
          <w:szCs w:val="24"/>
          <w:lang w:val="af-ZA"/>
        </w:rPr>
      </w:pPr>
    </w:p>
    <w:p w:rsidR="008C271A" w:rsidRPr="008C271A" w:rsidRDefault="008C271A" w:rsidP="008C271A">
      <w:pPr>
        <w:spacing w:after="0" w:line="240" w:lineRule="auto"/>
        <w:ind w:firstLine="567"/>
        <w:jc w:val="center"/>
        <w:rPr>
          <w:rFonts w:ascii="GHEA Grapalat" w:eastAsia="Times New Roman" w:hAnsi="GHEA Grapalat" w:cs="Times New Roman"/>
          <w:b/>
          <w:sz w:val="20"/>
          <w:szCs w:val="24"/>
          <w:lang w:val="af-ZA"/>
        </w:rPr>
      </w:pPr>
      <w:proofErr w:type="gramStart"/>
      <w:r w:rsidRPr="008C271A">
        <w:rPr>
          <w:rFonts w:ascii="GHEA Grapalat" w:eastAsia="Times New Roman" w:hAnsi="GHEA Grapalat" w:cs="Sylfaen"/>
          <w:b/>
          <w:sz w:val="20"/>
          <w:szCs w:val="24"/>
          <w:lang w:val="en-US"/>
        </w:rPr>
        <w:t>ՄԱՍ</w:t>
      </w:r>
      <w:r w:rsidRPr="008C271A">
        <w:rPr>
          <w:rFonts w:ascii="GHEA Grapalat" w:eastAsia="Times New Roman" w:hAnsi="GHEA Grapalat" w:cs="Times Armenian"/>
          <w:b/>
          <w:sz w:val="20"/>
          <w:szCs w:val="24"/>
          <w:lang w:val="af-ZA"/>
        </w:rPr>
        <w:t xml:space="preserve">  II.</w:t>
      </w:r>
      <w:r w:rsidRPr="008C271A">
        <w:rPr>
          <w:rFonts w:ascii="GHEA Grapalat" w:eastAsia="Times New Roman" w:hAnsi="GHEA Grapalat" w:cs="Sylfaen"/>
          <w:b/>
          <w:sz w:val="20"/>
          <w:szCs w:val="24"/>
          <w:lang w:val="en-US"/>
        </w:rPr>
        <w:t>ԲԱՑՄՐՑՈՒՅԹԻՀԱՅՏԸՊԱՏՐԱՍՏԵԼՈՒՀՐԱՀԱՆԳ</w:t>
      </w:r>
      <w:proofErr w:type="gramEnd"/>
    </w:p>
    <w:p w:rsidR="008C271A" w:rsidRPr="008C271A" w:rsidRDefault="008C271A" w:rsidP="008C271A">
      <w:pPr>
        <w:spacing w:after="0" w:line="240" w:lineRule="auto"/>
        <w:ind w:firstLine="567"/>
        <w:jc w:val="both"/>
        <w:rPr>
          <w:rFonts w:ascii="GHEA Grapalat" w:eastAsia="Times New Roman" w:hAnsi="GHEA Grapalat" w:cs="Times New Roman"/>
          <w:sz w:val="20"/>
          <w:szCs w:val="24"/>
          <w:lang w:val="af-ZA"/>
        </w:rPr>
      </w:pPr>
    </w:p>
    <w:p w:rsidR="008C271A" w:rsidRPr="008C271A" w:rsidRDefault="008C271A" w:rsidP="008C271A">
      <w:pPr>
        <w:spacing w:after="0" w:line="240" w:lineRule="auto"/>
        <w:ind w:firstLine="1134"/>
        <w:jc w:val="both"/>
        <w:rPr>
          <w:rFonts w:ascii="GHEA Grapalat" w:eastAsia="Times New Roman" w:hAnsi="GHEA Grapalat" w:cs="Times New Roman"/>
          <w:sz w:val="20"/>
          <w:szCs w:val="24"/>
          <w:lang w:val="af-ZA"/>
        </w:rPr>
      </w:pPr>
      <w:r w:rsidRPr="008C271A">
        <w:rPr>
          <w:rFonts w:ascii="GHEA Grapalat" w:eastAsia="Times New Roman" w:hAnsi="GHEA Grapalat" w:cs="Times New Roman"/>
          <w:sz w:val="20"/>
          <w:szCs w:val="24"/>
          <w:lang w:val="af-ZA"/>
        </w:rPr>
        <w:t>1.</w:t>
      </w:r>
      <w:r w:rsidRPr="008C271A">
        <w:rPr>
          <w:rFonts w:ascii="GHEA Grapalat" w:eastAsia="Times New Roman" w:hAnsi="GHEA Grapalat" w:cs="Times New Roman"/>
          <w:sz w:val="20"/>
          <w:szCs w:val="24"/>
          <w:lang w:val="af-ZA"/>
        </w:rPr>
        <w:tab/>
      </w:r>
      <w:r w:rsidRPr="008C271A">
        <w:rPr>
          <w:rFonts w:ascii="GHEA Grapalat" w:eastAsia="Times New Roman" w:hAnsi="GHEA Grapalat" w:cs="Sylfaen"/>
          <w:sz w:val="20"/>
          <w:szCs w:val="24"/>
          <w:lang w:val="en-US"/>
        </w:rPr>
        <w:t>Ընդհանուրդրույթներ</w:t>
      </w:r>
      <w:r w:rsidRPr="008C271A">
        <w:rPr>
          <w:rFonts w:ascii="GHEA Grapalat" w:eastAsia="Times New Roman" w:hAnsi="GHEA Grapalat" w:cs="Times Armenian"/>
          <w:sz w:val="20"/>
          <w:szCs w:val="24"/>
          <w:lang w:val="af-ZA"/>
        </w:rPr>
        <w:tab/>
      </w:r>
    </w:p>
    <w:p w:rsidR="008C271A" w:rsidRPr="008C271A" w:rsidRDefault="008C271A" w:rsidP="008C271A">
      <w:pPr>
        <w:spacing w:after="0" w:line="240" w:lineRule="auto"/>
        <w:ind w:firstLine="1134"/>
        <w:jc w:val="both"/>
        <w:rPr>
          <w:rFonts w:ascii="GHEA Grapalat" w:eastAsia="Times New Roman" w:hAnsi="GHEA Grapalat" w:cs="Times New Roman"/>
          <w:sz w:val="20"/>
          <w:szCs w:val="24"/>
          <w:lang w:val="af-ZA"/>
        </w:rPr>
      </w:pPr>
      <w:r w:rsidRPr="008C271A">
        <w:rPr>
          <w:rFonts w:ascii="GHEA Grapalat" w:eastAsia="Times New Roman" w:hAnsi="GHEA Grapalat" w:cs="Times New Roman"/>
          <w:sz w:val="20"/>
          <w:szCs w:val="24"/>
          <w:lang w:val="af-ZA"/>
        </w:rPr>
        <w:t>2.</w:t>
      </w:r>
      <w:r w:rsidRPr="008C271A">
        <w:rPr>
          <w:rFonts w:ascii="GHEA Grapalat" w:eastAsia="Times New Roman" w:hAnsi="GHEA Grapalat" w:cs="Times New Roman"/>
          <w:sz w:val="20"/>
          <w:szCs w:val="24"/>
          <w:lang w:val="af-ZA"/>
        </w:rPr>
        <w:tab/>
      </w:r>
      <w:r w:rsidRPr="008C271A">
        <w:rPr>
          <w:rFonts w:ascii="GHEA Grapalat" w:eastAsia="Times New Roman" w:hAnsi="GHEA Grapalat" w:cs="Sylfaen"/>
          <w:sz w:val="20"/>
          <w:szCs w:val="24"/>
          <w:lang w:val="en-US"/>
        </w:rPr>
        <w:t>Ընթացակար</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իհայտը</w:t>
      </w:r>
      <w:r w:rsidRPr="008C271A">
        <w:rPr>
          <w:rFonts w:ascii="GHEA Grapalat" w:eastAsia="Times New Roman" w:hAnsi="GHEA Grapalat" w:cs="Times Armenian"/>
          <w:sz w:val="20"/>
          <w:szCs w:val="24"/>
          <w:lang w:val="af-ZA"/>
        </w:rPr>
        <w:tab/>
      </w:r>
    </w:p>
    <w:p w:rsidR="008C271A" w:rsidRPr="008C271A" w:rsidRDefault="008C271A" w:rsidP="008C271A">
      <w:pPr>
        <w:spacing w:after="0" w:line="240" w:lineRule="auto"/>
        <w:ind w:firstLine="1134"/>
        <w:jc w:val="both"/>
        <w:rPr>
          <w:rFonts w:ascii="GHEA Grapalat" w:eastAsia="Times New Roman" w:hAnsi="GHEA Grapalat" w:cs="Times Armenian"/>
          <w:sz w:val="20"/>
          <w:szCs w:val="24"/>
          <w:lang w:val="af-ZA"/>
        </w:rPr>
      </w:pPr>
      <w:r w:rsidRPr="008C271A">
        <w:rPr>
          <w:rFonts w:ascii="GHEA Grapalat" w:eastAsia="Times New Roman" w:hAnsi="GHEA Grapalat" w:cs="Times New Roman"/>
          <w:sz w:val="20"/>
          <w:szCs w:val="24"/>
          <w:lang w:val="af-ZA"/>
        </w:rPr>
        <w:t>3.</w:t>
      </w:r>
      <w:r w:rsidRPr="008C271A">
        <w:rPr>
          <w:rFonts w:ascii="GHEA Grapalat" w:eastAsia="Times New Roman" w:hAnsi="GHEA Grapalat" w:cs="Times New Roman"/>
          <w:sz w:val="20"/>
          <w:szCs w:val="24"/>
          <w:lang w:val="af-ZA"/>
        </w:rPr>
        <w:tab/>
      </w:r>
      <w:r w:rsidRPr="008C271A">
        <w:rPr>
          <w:rFonts w:ascii="GHEA Grapalat" w:eastAsia="Times New Roman" w:hAnsi="GHEA Grapalat" w:cs="Sylfaen"/>
          <w:sz w:val="20"/>
          <w:szCs w:val="24"/>
          <w:lang w:val="en-US"/>
        </w:rPr>
        <w:t>Հավելվածներ</w:t>
      </w:r>
      <w:r w:rsidRPr="008C271A">
        <w:rPr>
          <w:rFonts w:ascii="GHEA Grapalat" w:eastAsia="Times New Roman" w:hAnsi="GHEA Grapalat" w:cs="Times Armenian"/>
          <w:sz w:val="20"/>
          <w:szCs w:val="24"/>
          <w:lang w:val="af-ZA"/>
        </w:rPr>
        <w:t xml:space="preserve"> 1-7</w:t>
      </w:r>
      <w:r w:rsidRPr="008C271A">
        <w:rPr>
          <w:rFonts w:ascii="GHEA Grapalat" w:eastAsia="Times New Roman" w:hAnsi="GHEA Grapalat" w:cs="Times Armenian"/>
          <w:sz w:val="20"/>
          <w:szCs w:val="24"/>
          <w:lang w:val="af-ZA"/>
        </w:rPr>
        <w:tab/>
      </w:r>
    </w:p>
    <w:p w:rsidR="008C271A" w:rsidRPr="008C271A" w:rsidRDefault="008C271A" w:rsidP="008C271A">
      <w:pPr>
        <w:spacing w:after="0" w:line="240" w:lineRule="auto"/>
        <w:ind w:firstLine="1134"/>
        <w:jc w:val="both"/>
        <w:rPr>
          <w:rFonts w:ascii="GHEA Grapalat" w:eastAsia="Times New Roman" w:hAnsi="GHEA Grapalat" w:cs="Times Armenian"/>
          <w:sz w:val="20"/>
          <w:szCs w:val="24"/>
          <w:lang w:val="af-ZA"/>
        </w:rPr>
      </w:pPr>
    </w:p>
    <w:p w:rsidR="008C271A" w:rsidRPr="008C271A" w:rsidRDefault="008C271A" w:rsidP="008C271A">
      <w:pPr>
        <w:spacing w:after="0" w:line="240" w:lineRule="auto"/>
        <w:ind w:firstLine="1134"/>
        <w:jc w:val="both"/>
        <w:rPr>
          <w:rFonts w:ascii="GHEA Grapalat" w:eastAsia="Times New Roman" w:hAnsi="GHEA Grapalat" w:cs="Times Armenian"/>
          <w:sz w:val="20"/>
          <w:szCs w:val="24"/>
          <w:lang w:val="af-ZA"/>
        </w:rPr>
      </w:pPr>
    </w:p>
    <w:p w:rsidR="008C271A" w:rsidRPr="008C271A" w:rsidRDefault="008C271A" w:rsidP="008C271A">
      <w:pPr>
        <w:spacing w:after="0" w:line="240" w:lineRule="auto"/>
        <w:ind w:firstLine="1134"/>
        <w:jc w:val="both"/>
        <w:rPr>
          <w:rFonts w:ascii="GHEA Grapalat" w:eastAsia="Times New Roman" w:hAnsi="GHEA Grapalat" w:cs="Times Armenian"/>
          <w:sz w:val="20"/>
          <w:szCs w:val="24"/>
          <w:lang w:val="af-ZA"/>
        </w:rPr>
      </w:pPr>
    </w:p>
    <w:p w:rsidR="008C271A" w:rsidRPr="008C271A" w:rsidRDefault="008C271A" w:rsidP="008C271A">
      <w:pPr>
        <w:spacing w:after="0" w:line="240" w:lineRule="auto"/>
        <w:ind w:firstLine="1134"/>
        <w:jc w:val="both"/>
        <w:rPr>
          <w:rFonts w:ascii="GHEA Grapalat" w:eastAsia="Times New Roman" w:hAnsi="GHEA Grapalat" w:cs="Times Armenian"/>
          <w:sz w:val="20"/>
          <w:szCs w:val="24"/>
          <w:lang w:val="af-ZA"/>
        </w:rPr>
      </w:pPr>
    </w:p>
    <w:p w:rsidR="008C271A" w:rsidRPr="008C271A" w:rsidRDefault="008C271A" w:rsidP="008C271A">
      <w:pPr>
        <w:spacing w:after="0" w:line="240" w:lineRule="auto"/>
        <w:ind w:firstLine="1134"/>
        <w:jc w:val="both"/>
        <w:rPr>
          <w:rFonts w:ascii="GHEA Grapalat" w:eastAsia="Times New Roman" w:hAnsi="GHEA Grapalat" w:cs="Times Armenian"/>
          <w:sz w:val="20"/>
          <w:szCs w:val="24"/>
          <w:lang w:val="af-ZA"/>
        </w:rPr>
      </w:pPr>
    </w:p>
    <w:p w:rsidR="008C271A" w:rsidRPr="008C271A" w:rsidRDefault="008C271A" w:rsidP="008C271A">
      <w:pPr>
        <w:spacing w:after="0" w:line="240" w:lineRule="auto"/>
        <w:ind w:firstLine="1134"/>
        <w:jc w:val="both"/>
        <w:rPr>
          <w:rFonts w:ascii="GHEA Grapalat" w:eastAsia="Times New Roman" w:hAnsi="GHEA Grapalat" w:cs="Times Armenian"/>
          <w:sz w:val="20"/>
          <w:szCs w:val="24"/>
          <w:lang w:val="af-ZA"/>
        </w:rPr>
      </w:pPr>
      <w:r w:rsidRPr="008C271A">
        <w:rPr>
          <w:rFonts w:ascii="GHEA Grapalat" w:eastAsia="Times New Roman" w:hAnsi="GHEA Grapalat" w:cs="Times Armenian"/>
          <w:sz w:val="20"/>
          <w:szCs w:val="24"/>
          <w:lang w:val="af-ZA"/>
        </w:rPr>
        <w:br w:type="page"/>
      </w:r>
      <w:r w:rsidRPr="008C271A">
        <w:rPr>
          <w:rFonts w:ascii="GHEA Grapalat" w:eastAsia="Times New Roman" w:hAnsi="GHEA Grapalat" w:cs="Times Armenian"/>
          <w:sz w:val="20"/>
          <w:szCs w:val="24"/>
          <w:lang w:val="af-ZA"/>
        </w:rPr>
        <w:lastRenderedPageBreak/>
        <w:tab/>
      </w:r>
    </w:p>
    <w:p w:rsidR="008C271A" w:rsidRPr="008C271A" w:rsidRDefault="008C271A" w:rsidP="008C271A">
      <w:pPr>
        <w:spacing w:after="0" w:line="240" w:lineRule="auto"/>
        <w:jc w:val="both"/>
        <w:rPr>
          <w:rFonts w:ascii="GHEA Grapalat" w:eastAsia="Times New Roman" w:hAnsi="GHEA Grapalat" w:cs="Times New Roman"/>
          <w:sz w:val="20"/>
          <w:szCs w:val="24"/>
          <w:lang w:val="af-ZA"/>
        </w:rPr>
      </w:pPr>
      <w:r w:rsidRPr="008C271A">
        <w:rPr>
          <w:rFonts w:ascii="GHEA Grapalat" w:eastAsia="Times New Roman" w:hAnsi="GHEA Grapalat" w:cs="Sylfaen"/>
          <w:sz w:val="20"/>
          <w:szCs w:val="24"/>
          <w:lang w:val="en-US"/>
        </w:rPr>
        <w:t>Սույնհրավերըտրամադրվումէիլրումն</w:t>
      </w:r>
      <w:r w:rsidR="00816093">
        <w:rPr>
          <w:rFonts w:ascii="GHEA Grapalat" w:eastAsia="Times New Roman" w:hAnsi="GHEA Grapalat" w:cs="Times Armenian"/>
          <w:sz w:val="20"/>
          <w:szCs w:val="24"/>
          <w:lang w:val="hy-AM"/>
        </w:rPr>
        <w:t>ՀՀԱՄԳՀ-</w:t>
      </w:r>
      <w:r w:rsidRPr="008C271A">
        <w:rPr>
          <w:rFonts w:ascii="GHEA Grapalat" w:eastAsia="Times New Roman" w:hAnsi="GHEA Grapalat" w:cs="Sylfaen"/>
          <w:sz w:val="20"/>
          <w:szCs w:val="24"/>
          <w:lang w:val="en-US"/>
        </w:rPr>
        <w:t>ԲՄԱՇՁԲ</w:t>
      </w:r>
      <w:r w:rsidR="00816093">
        <w:rPr>
          <w:rFonts w:ascii="GHEA Grapalat" w:eastAsia="Times New Roman" w:hAnsi="GHEA Grapalat" w:cs="Sylfaen"/>
          <w:sz w:val="20"/>
          <w:szCs w:val="24"/>
          <w:lang w:val="hy-AM"/>
        </w:rPr>
        <w:t>21</w:t>
      </w:r>
      <w:r w:rsidRPr="008C271A">
        <w:rPr>
          <w:rFonts w:ascii="GHEA Grapalat" w:eastAsia="Times New Roman" w:hAnsi="GHEA Grapalat" w:cs="Times Armenian"/>
          <w:sz w:val="20"/>
          <w:szCs w:val="24"/>
          <w:lang w:val="af-ZA"/>
        </w:rPr>
        <w:t>/</w:t>
      </w:r>
      <w:r w:rsidR="00816093">
        <w:rPr>
          <w:rFonts w:ascii="GHEA Grapalat" w:eastAsia="Times New Roman" w:hAnsi="GHEA Grapalat" w:cs="Times Armenian"/>
          <w:sz w:val="20"/>
          <w:szCs w:val="24"/>
          <w:lang w:val="hy-AM"/>
        </w:rPr>
        <w:t>08</w:t>
      </w:r>
      <w:r w:rsidRPr="008C271A">
        <w:rPr>
          <w:rFonts w:ascii="GHEA Grapalat" w:eastAsia="Times New Roman" w:hAnsi="GHEA Grapalat" w:cs="Sylfaen"/>
          <w:sz w:val="20"/>
          <w:szCs w:val="24"/>
          <w:lang w:val="en-US"/>
        </w:rPr>
        <w:t>ծածկա</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րովանցկացվողբաց</w:t>
      </w:r>
      <w:r w:rsidRPr="008C271A">
        <w:rPr>
          <w:rFonts w:ascii="GHEA Grapalat" w:eastAsia="Times New Roman" w:hAnsi="GHEA Grapalat" w:cs="Times Armenian"/>
          <w:sz w:val="20"/>
          <w:szCs w:val="24"/>
          <w:lang w:val="en-US"/>
        </w:rPr>
        <w:t>մրցույթ</w:t>
      </w:r>
      <w:r w:rsidRPr="008C271A">
        <w:rPr>
          <w:rFonts w:ascii="GHEA Grapalat" w:eastAsia="Times New Roman" w:hAnsi="GHEA Grapalat" w:cs="Sylfaen"/>
          <w:sz w:val="20"/>
          <w:szCs w:val="24"/>
          <w:lang w:val="en-US"/>
        </w:rPr>
        <w:t>ի</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այսուհետև</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ընթացակար</w:t>
      </w:r>
      <w:r w:rsidRPr="008C271A">
        <w:rPr>
          <w:rFonts w:ascii="GHEA Grapalat" w:eastAsia="Times New Roman" w:hAnsi="GHEA Grapalat" w:cs="Times Armenian"/>
          <w:sz w:val="20"/>
          <w:szCs w:val="24"/>
          <w:lang w:val="en-US"/>
        </w:rPr>
        <w:t>գ</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հայտարարության</w:t>
      </w:r>
      <w:r w:rsidRPr="008C271A">
        <w:rPr>
          <w:rFonts w:ascii="GHEA Grapalat" w:eastAsia="Times New Roman" w:hAnsi="GHEA Grapalat" w:cs="Times Armenian"/>
          <w:sz w:val="20"/>
          <w:szCs w:val="24"/>
          <w:lang w:val="af-ZA"/>
        </w:rPr>
        <w:t>։</w:t>
      </w:r>
    </w:p>
    <w:p w:rsidR="008C271A" w:rsidRPr="008C271A" w:rsidRDefault="008C271A" w:rsidP="008C271A">
      <w:pPr>
        <w:spacing w:after="0" w:line="240" w:lineRule="auto"/>
        <w:ind w:firstLine="567"/>
        <w:jc w:val="both"/>
        <w:rPr>
          <w:rFonts w:ascii="GHEA Grapalat" w:eastAsia="Times New Roman" w:hAnsi="GHEA Grapalat" w:cs="Times New Roman"/>
          <w:sz w:val="20"/>
          <w:szCs w:val="24"/>
          <w:lang w:val="af-ZA"/>
        </w:rPr>
      </w:pPr>
      <w:proofErr w:type="gramStart"/>
      <w:r w:rsidRPr="008C271A">
        <w:rPr>
          <w:rFonts w:ascii="GHEA Grapalat" w:eastAsia="Times New Roman" w:hAnsi="GHEA Grapalat" w:cs="Sylfaen"/>
          <w:sz w:val="20"/>
          <w:szCs w:val="24"/>
          <w:lang w:val="en-US"/>
        </w:rPr>
        <w:t>Սույնհրավերըկազմվելէ</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նումներիմասինՀՀօրենսդրության</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այդթվում</w:t>
      </w:r>
      <w:r w:rsidRPr="008C271A">
        <w:rPr>
          <w:rFonts w:ascii="GHEA Grapalat" w:eastAsia="Times New Roman" w:hAnsi="GHEA Grapalat" w:cs="Times Armenian"/>
          <w:sz w:val="20"/>
          <w:szCs w:val="24"/>
          <w:lang w:val="af-ZA"/>
        </w:rPr>
        <w:t>`</w:t>
      </w:r>
      <w:r w:rsidRPr="008C271A">
        <w:rPr>
          <w:rFonts w:ascii="GHEA Grapalat" w:eastAsia="Times New Roman" w:hAnsi="GHEA Grapalat" w:cs="Times New Roman"/>
          <w:sz w:val="20"/>
          <w:szCs w:val="24"/>
          <w:lang w:val="af-ZA"/>
        </w:rPr>
        <w:t xml:space="preserve"> «</w:t>
      </w:r>
      <w:r w:rsidRPr="008C271A">
        <w:rPr>
          <w:rFonts w:ascii="GHEA Grapalat" w:eastAsia="Times New Roman" w:hAnsi="GHEA Grapalat" w:cs="Sylfaen"/>
          <w:sz w:val="20"/>
          <w:szCs w:val="24"/>
          <w:lang w:val="en-US"/>
        </w:rPr>
        <w:t>Գնումներիմասին</w:t>
      </w:r>
      <w:r w:rsidRPr="008C271A">
        <w:rPr>
          <w:rFonts w:ascii="GHEA Grapalat" w:eastAsia="Times New Roman" w:hAnsi="GHEA Grapalat" w:cs="Times New Roman"/>
          <w:sz w:val="20"/>
          <w:szCs w:val="24"/>
          <w:lang w:val="af-ZA"/>
        </w:rPr>
        <w:t xml:space="preserve">» </w:t>
      </w:r>
      <w:r w:rsidRPr="008C271A">
        <w:rPr>
          <w:rFonts w:ascii="GHEA Grapalat" w:eastAsia="Times New Roman" w:hAnsi="GHEA Grapalat" w:cs="Sylfaen"/>
          <w:sz w:val="20"/>
          <w:szCs w:val="24"/>
          <w:lang w:val="en-US"/>
        </w:rPr>
        <w:t>ՀՀօրենքի</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այսուհետ</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Օրենք</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ՀՀկառավարության</w:t>
      </w:r>
      <w:r w:rsidRPr="008C271A">
        <w:rPr>
          <w:rFonts w:ascii="GHEA Grapalat" w:eastAsia="Times New Roman" w:hAnsi="GHEA Grapalat" w:cs="Times Armenian"/>
          <w:sz w:val="20"/>
          <w:szCs w:val="24"/>
          <w:lang w:val="af-ZA"/>
        </w:rPr>
        <w:t xml:space="preserve"> 2017</w:t>
      </w:r>
      <w:r w:rsidRPr="008C271A">
        <w:rPr>
          <w:rFonts w:ascii="GHEA Grapalat" w:eastAsia="Times New Roman" w:hAnsi="GHEA Grapalat" w:cs="Sylfaen"/>
          <w:sz w:val="20"/>
          <w:szCs w:val="24"/>
          <w:lang w:val="en-US"/>
        </w:rPr>
        <w:t>թ</w:t>
      </w:r>
      <w:r w:rsidRPr="008C271A">
        <w:rPr>
          <w:rFonts w:ascii="GHEA Grapalat" w:eastAsia="Times New Roman" w:hAnsi="GHEA Grapalat" w:cs="Times Armenian"/>
          <w:sz w:val="20"/>
          <w:szCs w:val="24"/>
          <w:lang w:val="af-ZA"/>
        </w:rPr>
        <w:t>.</w:t>
      </w:r>
      <w:proofErr w:type="gramEnd"/>
      <w:r w:rsidRPr="008C271A">
        <w:rPr>
          <w:rFonts w:ascii="GHEA Grapalat" w:eastAsia="Times New Roman" w:hAnsi="GHEA Grapalat" w:cs="Times Armenian"/>
          <w:sz w:val="20"/>
          <w:szCs w:val="24"/>
          <w:lang w:val="af-ZA"/>
        </w:rPr>
        <w:t xml:space="preserve"> մայիսի 4-ի N 526-</w:t>
      </w:r>
      <w:r w:rsidRPr="008C271A">
        <w:rPr>
          <w:rFonts w:ascii="GHEA Grapalat" w:eastAsia="Times New Roman" w:hAnsi="GHEA Grapalat" w:cs="Sylfaen"/>
          <w:sz w:val="20"/>
          <w:szCs w:val="24"/>
          <w:lang w:val="en-US"/>
        </w:rPr>
        <w:t>Նորոշմամբհաստատված</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Գնումների</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ործընթացիկազմակերպման</w:t>
      </w:r>
      <w:r w:rsidRPr="008C271A">
        <w:rPr>
          <w:rFonts w:ascii="GHEA Grapalat" w:eastAsia="Times New Roman" w:hAnsi="GHEA Grapalat" w:cs="Times New Roman"/>
          <w:sz w:val="20"/>
          <w:szCs w:val="24"/>
          <w:lang w:val="af-ZA"/>
        </w:rPr>
        <w:t xml:space="preserve">» </w:t>
      </w:r>
      <w:r w:rsidRPr="008C271A">
        <w:rPr>
          <w:rFonts w:ascii="GHEA Grapalat" w:eastAsia="Times New Roman" w:hAnsi="GHEA Grapalat" w:cs="Sylfaen"/>
          <w:sz w:val="20"/>
          <w:szCs w:val="24"/>
          <w:lang w:val="en-US"/>
        </w:rPr>
        <w:t>կար</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ի</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այսուհետ</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Կար</w:t>
      </w:r>
      <w:r w:rsidRPr="008C271A">
        <w:rPr>
          <w:rFonts w:ascii="GHEA Grapalat" w:eastAsia="Times New Roman" w:hAnsi="GHEA Grapalat" w:cs="Times Armenian"/>
          <w:sz w:val="20"/>
          <w:szCs w:val="24"/>
          <w:lang w:val="en-US"/>
        </w:rPr>
        <w:t>գ</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ևայլիրավականակտերիպահանջներինհամապատասխանևնպատակունի</w:t>
      </w:r>
      <w:r w:rsidR="00816093">
        <w:rPr>
          <w:rFonts w:ascii="GHEA Grapalat" w:eastAsia="Times New Roman" w:hAnsi="GHEA Grapalat" w:cs="Times New Roman"/>
          <w:sz w:val="20"/>
          <w:szCs w:val="24"/>
          <w:lang w:val="hy-AM"/>
        </w:rPr>
        <w:t>Գեղակերտի համայնքապետարան</w:t>
      </w:r>
      <w:r w:rsidRPr="008C271A">
        <w:rPr>
          <w:rFonts w:ascii="GHEA Grapalat" w:eastAsia="Times New Roman" w:hAnsi="GHEA Grapalat" w:cs="Times New Roman"/>
          <w:sz w:val="20"/>
          <w:szCs w:val="24"/>
          <w:lang w:val="en-US"/>
        </w:rPr>
        <w:t>ի</w:t>
      </w:r>
      <w:r w:rsidRPr="008C271A">
        <w:rPr>
          <w:rFonts w:ascii="GHEA Grapalat" w:eastAsia="Times New Roman" w:hAnsi="GHEA Grapalat" w:cs="Times Armenian"/>
          <w:sz w:val="20"/>
          <w:szCs w:val="24"/>
          <w:lang w:val="af-ZA"/>
        </w:rPr>
        <w:t>(</w:t>
      </w:r>
      <w:r w:rsidRPr="008C271A">
        <w:rPr>
          <w:rFonts w:ascii="GHEA Grapalat" w:eastAsia="Times New Roman" w:hAnsi="GHEA Grapalat" w:cs="Sylfaen"/>
          <w:sz w:val="20"/>
          <w:szCs w:val="24"/>
          <w:lang w:val="en-US"/>
        </w:rPr>
        <w:t>այսուհետ</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պատվիրատու</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կողմիցհայտարարվածընթացակար</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ինմասնակցելումտադրությունունեցողանձանց</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այսուհետ</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մասնակից</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տեղեկացնելուընթացակար</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իպայմանների</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նմանառարկայի</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ընթացակար</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իանցկացման</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hy-AM"/>
        </w:rPr>
        <w:t>ընտրված մասնակցին</w:t>
      </w:r>
      <w:r w:rsidRPr="008C271A">
        <w:rPr>
          <w:rFonts w:ascii="GHEA Grapalat" w:eastAsia="Times New Roman" w:hAnsi="GHEA Grapalat" w:cs="Sylfaen"/>
          <w:sz w:val="20"/>
          <w:szCs w:val="24"/>
          <w:lang w:val="en-US"/>
        </w:rPr>
        <w:t>որոշելուևնրահետպայմանա</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իրկնքելումասին</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ինչպեսնաևօժանդակելուընթացակար</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իհայտըպատրաստելիս</w:t>
      </w:r>
      <w:r w:rsidRPr="008C271A">
        <w:rPr>
          <w:rFonts w:ascii="GHEA Grapalat" w:eastAsia="Times New Roman" w:hAnsi="GHEA Grapalat" w:cs="Times Armenian"/>
          <w:sz w:val="20"/>
          <w:szCs w:val="24"/>
          <w:lang w:val="af-ZA"/>
        </w:rPr>
        <w:t>։</w:t>
      </w:r>
    </w:p>
    <w:p w:rsidR="008C271A" w:rsidRPr="008C271A" w:rsidRDefault="008C271A" w:rsidP="008C271A">
      <w:pPr>
        <w:spacing w:after="0" w:line="240" w:lineRule="auto"/>
        <w:ind w:firstLine="567"/>
        <w:jc w:val="both"/>
        <w:rPr>
          <w:rFonts w:ascii="GHEA Grapalat" w:eastAsia="Times New Roman" w:hAnsi="GHEA Grapalat" w:cs="Times New Roman"/>
          <w:sz w:val="20"/>
          <w:szCs w:val="24"/>
          <w:lang w:val="af-ZA"/>
        </w:rPr>
      </w:pPr>
      <w:r w:rsidRPr="008C271A">
        <w:rPr>
          <w:rFonts w:ascii="GHEA Grapalat" w:eastAsia="Times New Roman" w:hAnsi="GHEA Grapalat" w:cs="Sylfaen"/>
          <w:sz w:val="20"/>
          <w:szCs w:val="24"/>
          <w:lang w:val="en-US"/>
        </w:rPr>
        <w:t>Հայտերկարողեններկայացնելբոլորանձիք</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անկախնրանց</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օտարերկրյաֆիզիկականանձ</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կազմակերպություն</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քաղաքացիությունչունեցողանձլինելուհան</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ամանքից</w:t>
      </w:r>
      <w:r w:rsidRPr="008C271A">
        <w:rPr>
          <w:rFonts w:ascii="GHEA Grapalat" w:eastAsia="Times New Roman" w:hAnsi="GHEA Grapalat" w:cs="Times Armenian"/>
          <w:sz w:val="20"/>
          <w:szCs w:val="24"/>
          <w:lang w:val="af-ZA"/>
        </w:rPr>
        <w:t>։</w:t>
      </w:r>
    </w:p>
    <w:p w:rsidR="008C271A" w:rsidRPr="008C271A" w:rsidRDefault="008C271A" w:rsidP="008C271A">
      <w:pPr>
        <w:spacing w:after="0" w:line="240" w:lineRule="auto"/>
        <w:ind w:firstLine="567"/>
        <w:jc w:val="both"/>
        <w:rPr>
          <w:rFonts w:ascii="GHEA Grapalat" w:eastAsia="Times New Roman" w:hAnsi="GHEA Grapalat" w:cs="Times Armenian"/>
          <w:sz w:val="20"/>
          <w:szCs w:val="24"/>
          <w:lang w:val="af-ZA"/>
        </w:rPr>
      </w:pPr>
      <w:r w:rsidRPr="008C271A">
        <w:rPr>
          <w:rFonts w:ascii="GHEA Grapalat" w:eastAsia="Times New Roman" w:hAnsi="GHEA Grapalat" w:cs="Sylfaen"/>
          <w:sz w:val="20"/>
          <w:szCs w:val="24"/>
          <w:lang w:val="en-US"/>
        </w:rPr>
        <w:t>Սույնընթացակար</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իհետկապվածհարաբերություններինկատմամբկիրառվումէՀայաստանիՀանրապետությանիրավունքը</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Sylfaen"/>
          <w:sz w:val="20"/>
          <w:szCs w:val="24"/>
          <w:lang w:val="en-US"/>
        </w:rPr>
        <w:t>Սույնընթացակար</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իհետկապվածվեճերըենթակաենքննությանՀայաստանիՀանրապետությանդատարաններում</w:t>
      </w:r>
      <w:r w:rsidRPr="008C271A">
        <w:rPr>
          <w:rFonts w:ascii="GHEA Grapalat" w:eastAsia="Times New Roman" w:hAnsi="GHEA Grapalat" w:cs="Times Armenian"/>
          <w:sz w:val="20"/>
          <w:szCs w:val="24"/>
          <w:lang w:val="af-ZA"/>
        </w:rPr>
        <w:t xml:space="preserve">։ </w:t>
      </w:r>
    </w:p>
    <w:p w:rsidR="008C271A" w:rsidRPr="008C271A" w:rsidRDefault="008C271A" w:rsidP="008C271A">
      <w:pPr>
        <w:spacing w:after="0" w:line="240" w:lineRule="auto"/>
        <w:ind w:firstLine="567"/>
        <w:jc w:val="both"/>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 xml:space="preserve">Գնահատող հանձնաժողովի քարտուղարի էլեկտրոնային փոստի հասցեն է` </w:t>
      </w:r>
      <w:r w:rsidR="00816093" w:rsidRPr="00816093">
        <w:rPr>
          <w:rFonts w:ascii="GHEA Grapalat" w:eastAsia="Times New Roman" w:hAnsi="GHEA Grapalat" w:cs="Times New Roman"/>
          <w:sz w:val="16"/>
          <w:szCs w:val="16"/>
          <w:lang w:val="af-ZA"/>
        </w:rPr>
        <w:t>ggeghakert@mail.ru</w:t>
      </w:r>
    </w:p>
    <w:p w:rsidR="008C271A" w:rsidRPr="008C271A" w:rsidRDefault="008C271A" w:rsidP="008C271A">
      <w:pPr>
        <w:spacing w:after="0" w:line="240" w:lineRule="auto"/>
        <w:jc w:val="center"/>
        <w:rPr>
          <w:rFonts w:ascii="GHEA Grapalat" w:eastAsia="Times New Roman" w:hAnsi="GHEA Grapalat" w:cs="Times New Roman"/>
          <w:sz w:val="24"/>
          <w:lang w:val="af-ZA"/>
        </w:rPr>
      </w:pPr>
      <w:r w:rsidRPr="008C271A">
        <w:rPr>
          <w:rFonts w:ascii="GHEA Grapalat" w:eastAsia="Times New Roman" w:hAnsi="GHEA Grapalat" w:cs="Times New Roman"/>
          <w:sz w:val="16"/>
          <w:szCs w:val="16"/>
          <w:lang w:val="af-ZA"/>
        </w:rPr>
        <w:br w:type="page"/>
      </w:r>
      <w:proofErr w:type="gramStart"/>
      <w:r w:rsidRPr="008C271A">
        <w:rPr>
          <w:rFonts w:ascii="GHEA Grapalat" w:eastAsia="Times New Roman" w:hAnsi="GHEA Grapalat" w:cs="Sylfaen"/>
          <w:sz w:val="24"/>
          <w:lang w:val="en-US"/>
        </w:rPr>
        <w:lastRenderedPageBreak/>
        <w:t>ՄԱՍ</w:t>
      </w:r>
      <w:r w:rsidRPr="008C271A">
        <w:rPr>
          <w:rFonts w:ascii="GHEA Grapalat" w:eastAsia="Times New Roman" w:hAnsi="GHEA Grapalat" w:cs="Times Armenian"/>
          <w:sz w:val="24"/>
          <w:lang w:val="af-ZA"/>
        </w:rPr>
        <w:t xml:space="preserve">  I</w:t>
      </w:r>
      <w:proofErr w:type="gramEnd"/>
    </w:p>
    <w:p w:rsidR="008C271A" w:rsidRPr="008C271A" w:rsidRDefault="008C271A" w:rsidP="008C271A">
      <w:pPr>
        <w:keepNext/>
        <w:spacing w:after="0" w:line="240" w:lineRule="auto"/>
        <w:ind w:firstLine="567"/>
        <w:jc w:val="center"/>
        <w:outlineLvl w:val="2"/>
        <w:rPr>
          <w:rFonts w:ascii="GHEA Grapalat" w:eastAsia="Times New Roman" w:hAnsi="GHEA Grapalat" w:cs="Times New Roman"/>
          <w:i/>
          <w:sz w:val="24"/>
          <w:lang w:val="af-ZA"/>
        </w:rPr>
      </w:pPr>
    </w:p>
    <w:p w:rsidR="008C271A" w:rsidRPr="008C271A" w:rsidRDefault="008C271A" w:rsidP="008C271A">
      <w:pPr>
        <w:numPr>
          <w:ilvl w:val="0"/>
          <w:numId w:val="3"/>
        </w:numPr>
        <w:spacing w:after="0" w:line="240" w:lineRule="auto"/>
        <w:jc w:val="center"/>
        <w:rPr>
          <w:rFonts w:ascii="GHEA Grapalat" w:eastAsia="Times New Roman" w:hAnsi="GHEA Grapalat" w:cs="Sylfaen"/>
          <w:b/>
          <w:sz w:val="20"/>
          <w:szCs w:val="24"/>
          <w:lang w:val="en-US"/>
        </w:rPr>
      </w:pPr>
      <w:r w:rsidRPr="008C271A">
        <w:rPr>
          <w:rFonts w:ascii="GHEA Grapalat" w:eastAsia="Times New Roman" w:hAnsi="GHEA Grapalat" w:cs="Sylfaen"/>
          <w:b/>
          <w:sz w:val="20"/>
          <w:szCs w:val="24"/>
          <w:lang w:val="en-US"/>
        </w:rPr>
        <w:t>ԳՆՄԱՆ  ԱՌԱՐԿԱՅԻ  ԲՆՈՒԹԱԳԻՐԸ</w:t>
      </w:r>
    </w:p>
    <w:p w:rsidR="008C271A" w:rsidRPr="008C271A" w:rsidRDefault="008C271A" w:rsidP="008C271A">
      <w:pPr>
        <w:spacing w:after="0" w:line="240" w:lineRule="auto"/>
        <w:ind w:left="360"/>
        <w:jc w:val="center"/>
        <w:rPr>
          <w:rFonts w:ascii="GHEA Grapalat" w:eastAsia="Times New Roman" w:hAnsi="GHEA Grapalat" w:cs="Sylfaen"/>
          <w:b/>
          <w:sz w:val="20"/>
          <w:szCs w:val="24"/>
          <w:lang w:val="en-US"/>
        </w:rPr>
      </w:pPr>
    </w:p>
    <w:p w:rsidR="008C271A" w:rsidRPr="008C271A" w:rsidRDefault="008C271A" w:rsidP="008C271A">
      <w:pPr>
        <w:keepNext/>
        <w:spacing w:after="0" w:line="240" w:lineRule="auto"/>
        <w:ind w:firstLine="567"/>
        <w:jc w:val="both"/>
        <w:outlineLvl w:val="2"/>
        <w:rPr>
          <w:rFonts w:ascii="GHEA Grapalat" w:eastAsia="Times New Roman" w:hAnsi="GHEA Grapalat" w:cs="Times New Roman"/>
          <w:sz w:val="20"/>
          <w:szCs w:val="20"/>
          <w:lang w:val="af-ZA"/>
        </w:rPr>
      </w:pPr>
      <w:r w:rsidRPr="008C271A">
        <w:rPr>
          <w:rFonts w:ascii="GHEA Grapalat" w:eastAsia="Times New Roman" w:hAnsi="GHEA Grapalat" w:cs="Sylfaen"/>
          <w:sz w:val="20"/>
          <w:szCs w:val="20"/>
          <w:lang w:val="en-AU"/>
        </w:rPr>
        <w:t>1.1 Գնմանառարկաէհանդիսանում</w:t>
      </w:r>
      <w:r w:rsidR="00816093">
        <w:rPr>
          <w:rFonts w:ascii="GHEA Grapalat" w:eastAsia="Times New Roman" w:hAnsi="GHEA Grapalat" w:cs="Sylfaen"/>
          <w:sz w:val="20"/>
          <w:szCs w:val="20"/>
          <w:lang w:val="hy-AM"/>
        </w:rPr>
        <w:t>Գեղակերտի համայնքապետարանի</w:t>
      </w:r>
      <w:r w:rsidRPr="008C271A">
        <w:rPr>
          <w:rFonts w:ascii="GHEA Grapalat" w:eastAsia="Times New Roman" w:hAnsi="GHEA Grapalat" w:cs="Sylfaen"/>
          <w:sz w:val="20"/>
          <w:szCs w:val="20"/>
          <w:lang w:val="en-AU"/>
        </w:rPr>
        <w:t>կարիքներիհամար</w:t>
      </w:r>
      <w:r w:rsidRPr="008C271A">
        <w:rPr>
          <w:rFonts w:ascii="GHEA Grapalat" w:eastAsia="Times New Roman" w:hAnsi="GHEA Grapalat" w:cs="Times Armenian"/>
          <w:sz w:val="20"/>
          <w:szCs w:val="20"/>
          <w:lang w:val="af-ZA"/>
        </w:rPr>
        <w:t xml:space="preserve">` </w:t>
      </w:r>
      <w:r w:rsidR="00816093" w:rsidRPr="00816093">
        <w:rPr>
          <w:rFonts w:ascii="Sylfaen" w:eastAsia="Times New Roman" w:hAnsi="Sylfaen" w:cs="Sylfaen"/>
          <w:i/>
          <w:sz w:val="18"/>
          <w:szCs w:val="18"/>
          <w:lang w:val="af-ZA"/>
        </w:rPr>
        <w:t>ԳԵՂԱԿԵՐՏՀԱՄԱՅՆՔ</w:t>
      </w:r>
      <w:r w:rsidR="00816093" w:rsidRPr="00816093">
        <w:rPr>
          <w:rFonts w:ascii="GHEA Grapalat" w:eastAsia="Times New Roman" w:hAnsi="GHEA Grapalat" w:cs="Times New Roman"/>
          <w:i/>
          <w:sz w:val="18"/>
          <w:szCs w:val="18"/>
          <w:lang w:val="af-ZA"/>
        </w:rPr>
        <w:t xml:space="preserve">Ի   </w:t>
      </w:r>
      <w:r w:rsidR="00816093" w:rsidRPr="00816093">
        <w:rPr>
          <w:rFonts w:ascii="GHEA Grapalat" w:eastAsia="Times New Roman" w:hAnsi="GHEA Grapalat" w:cs="Times New Roman"/>
          <w:i/>
          <w:sz w:val="18"/>
          <w:szCs w:val="18"/>
          <w:lang w:val="hy-AM"/>
        </w:rPr>
        <w:t>ՈՌՈԳՄԱՆ ՑԱՆՑԻՎԵՐԱՆՈՐՈԳՈՒՄ</w:t>
      </w:r>
      <w:r w:rsidRPr="008C271A">
        <w:rPr>
          <w:rFonts w:ascii="GHEA Grapalat" w:eastAsia="Times New Roman" w:hAnsi="GHEA Grapalat" w:cs="Times New Roman"/>
          <w:sz w:val="20"/>
          <w:szCs w:val="20"/>
          <w:lang w:val="en-AU"/>
        </w:rPr>
        <w:t>ձեռքբերումը (այսուհետ` նաևաշխատանք)</w:t>
      </w:r>
      <w:r w:rsidRPr="008C271A">
        <w:rPr>
          <w:rFonts w:ascii="GHEA Grapalat" w:eastAsia="Times New Roman" w:hAnsi="GHEA Grapalat" w:cs="Times New Roman"/>
          <w:sz w:val="20"/>
          <w:szCs w:val="20"/>
          <w:lang w:val="af-ZA"/>
        </w:rPr>
        <w:t xml:space="preserve">, </w:t>
      </w:r>
      <w:r w:rsidRPr="008C271A">
        <w:rPr>
          <w:rFonts w:ascii="GHEA Grapalat" w:eastAsia="Times New Roman" w:hAnsi="GHEA Grapalat" w:cs="Times New Roman"/>
          <w:sz w:val="20"/>
          <w:szCs w:val="20"/>
          <w:lang w:val="en-AU"/>
        </w:rPr>
        <w:t>որոնքխմբավորվածեն</w:t>
      </w:r>
      <w:r w:rsidR="00816093">
        <w:rPr>
          <w:rFonts w:ascii="GHEA Grapalat" w:eastAsia="Times New Roman" w:hAnsi="GHEA Grapalat" w:cs="Times New Roman"/>
          <w:sz w:val="20"/>
          <w:szCs w:val="20"/>
          <w:lang w:val="hy-AM"/>
        </w:rPr>
        <w:t>մեկ</w:t>
      </w:r>
      <w:r w:rsidRPr="008C271A">
        <w:rPr>
          <w:rFonts w:ascii="GHEA Grapalat" w:eastAsia="Times New Roman" w:hAnsi="GHEA Grapalat" w:cs="Sylfaen"/>
          <w:sz w:val="20"/>
          <w:szCs w:val="20"/>
          <w:lang w:val="en-AU"/>
        </w:rPr>
        <w:t>չափաբաժ</w:t>
      </w:r>
      <w:r w:rsidR="00816093">
        <w:rPr>
          <w:rFonts w:ascii="GHEA Grapalat" w:eastAsia="Times New Roman" w:hAnsi="GHEA Grapalat" w:cs="Sylfaen"/>
          <w:sz w:val="20"/>
          <w:szCs w:val="20"/>
          <w:lang w:val="hy-AM"/>
        </w:rPr>
        <w:t>ն</w:t>
      </w:r>
      <w:r w:rsidRPr="008C271A">
        <w:rPr>
          <w:rFonts w:ascii="GHEA Grapalat" w:eastAsia="Times New Roman" w:hAnsi="GHEA Grapalat" w:cs="Sylfaen"/>
          <w:sz w:val="20"/>
          <w:szCs w:val="20"/>
          <w:lang w:val="en-AU"/>
        </w:rPr>
        <w:t>ում</w:t>
      </w:r>
      <w:r w:rsidRPr="008C271A">
        <w:rPr>
          <w:rFonts w:ascii="GHEA Grapalat" w:eastAsia="Times New Roman" w:hAnsi="GHEA Grapalat" w:cs="Times Armenian"/>
          <w:sz w:val="20"/>
          <w:szCs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8C271A" w:rsidRPr="008C271A" w:rsidTr="00405051">
        <w:tc>
          <w:tcPr>
            <w:tcW w:w="1530" w:type="dxa"/>
            <w:vAlign w:val="center"/>
          </w:tcPr>
          <w:p w:rsidR="008C271A" w:rsidRPr="008C271A" w:rsidRDefault="008C271A" w:rsidP="008C271A">
            <w:pPr>
              <w:spacing w:after="0" w:line="240" w:lineRule="auto"/>
              <w:jc w:val="center"/>
              <w:rPr>
                <w:rFonts w:ascii="GHEA Grapalat" w:eastAsia="Times New Roman" w:hAnsi="GHEA Grapalat" w:cs="Times New Roman"/>
                <w:b/>
                <w:bCs/>
                <w:i/>
                <w:iCs/>
                <w:sz w:val="14"/>
                <w:szCs w:val="14"/>
                <w:lang w:val="af-ZA"/>
              </w:rPr>
            </w:pPr>
            <w:r w:rsidRPr="008C271A">
              <w:rPr>
                <w:rFonts w:ascii="GHEA Grapalat" w:eastAsia="Times New Roman" w:hAnsi="GHEA Grapalat" w:cs="Times New Roman"/>
                <w:b/>
                <w:bCs/>
                <w:i/>
                <w:iCs/>
                <w:sz w:val="14"/>
                <w:szCs w:val="14"/>
                <w:lang w:val="af-ZA"/>
              </w:rPr>
              <w:t>Չափաբաժինների համարները</w:t>
            </w:r>
          </w:p>
        </w:tc>
        <w:tc>
          <w:tcPr>
            <w:tcW w:w="8820" w:type="dxa"/>
            <w:vAlign w:val="center"/>
          </w:tcPr>
          <w:p w:rsidR="008C271A" w:rsidRPr="008C271A" w:rsidRDefault="008C271A" w:rsidP="008C271A">
            <w:pPr>
              <w:spacing w:after="0" w:line="240" w:lineRule="auto"/>
              <w:jc w:val="center"/>
              <w:rPr>
                <w:rFonts w:ascii="GHEA Grapalat" w:eastAsia="Times New Roman" w:hAnsi="GHEA Grapalat" w:cs="Times New Roman"/>
                <w:b/>
                <w:bCs/>
                <w:i/>
                <w:iCs/>
                <w:sz w:val="20"/>
                <w:szCs w:val="20"/>
                <w:lang w:val="af-ZA"/>
              </w:rPr>
            </w:pPr>
            <w:r w:rsidRPr="008C271A">
              <w:rPr>
                <w:rFonts w:ascii="GHEA Grapalat" w:eastAsia="Times New Roman" w:hAnsi="GHEA Grapalat" w:cs="Times New Roman"/>
                <w:b/>
                <w:bCs/>
                <w:i/>
                <w:iCs/>
                <w:sz w:val="20"/>
                <w:szCs w:val="20"/>
                <w:lang w:val="af-ZA"/>
              </w:rPr>
              <w:t>Չափաբաժնի անվանումը</w:t>
            </w:r>
          </w:p>
        </w:tc>
      </w:tr>
      <w:tr w:rsidR="008C271A" w:rsidRPr="00405051" w:rsidTr="00405051">
        <w:tc>
          <w:tcPr>
            <w:tcW w:w="1530" w:type="dxa"/>
            <w:vAlign w:val="center"/>
          </w:tcPr>
          <w:p w:rsidR="008C271A" w:rsidRPr="008C271A" w:rsidRDefault="008C271A" w:rsidP="008C271A">
            <w:pPr>
              <w:spacing w:after="0" w:line="240" w:lineRule="auto"/>
              <w:jc w:val="center"/>
              <w:rPr>
                <w:rFonts w:ascii="GHEA Grapalat" w:eastAsia="Times New Roman" w:hAnsi="GHEA Grapalat" w:cs="Times New Roman"/>
                <w:sz w:val="16"/>
                <w:szCs w:val="20"/>
                <w:lang w:val="af-ZA"/>
              </w:rPr>
            </w:pPr>
            <w:r w:rsidRPr="008C271A">
              <w:rPr>
                <w:rFonts w:ascii="GHEA Grapalat" w:eastAsia="Times New Roman" w:hAnsi="GHEA Grapalat" w:cs="Times New Roman"/>
                <w:sz w:val="16"/>
                <w:szCs w:val="20"/>
                <w:lang w:val="af-ZA"/>
              </w:rPr>
              <w:t>1</w:t>
            </w:r>
          </w:p>
        </w:tc>
        <w:tc>
          <w:tcPr>
            <w:tcW w:w="8820" w:type="dxa"/>
            <w:vAlign w:val="center"/>
          </w:tcPr>
          <w:p w:rsidR="008C271A" w:rsidRPr="00816093" w:rsidRDefault="00816093" w:rsidP="008C271A">
            <w:pPr>
              <w:spacing w:after="0" w:line="240" w:lineRule="auto"/>
              <w:jc w:val="both"/>
              <w:rPr>
                <w:rFonts w:ascii="GHEA Grapalat" w:eastAsia="Times New Roman" w:hAnsi="GHEA Grapalat" w:cs="Times New Roman"/>
                <w:sz w:val="16"/>
                <w:szCs w:val="16"/>
                <w:u w:val="single"/>
                <w:vertAlign w:val="subscript"/>
                <w:lang w:val="af-ZA"/>
              </w:rPr>
            </w:pPr>
            <w:r w:rsidRPr="00816093">
              <w:rPr>
                <w:rFonts w:ascii="Sylfaen" w:eastAsia="Times New Roman" w:hAnsi="Sylfaen" w:cs="Sylfaen"/>
                <w:i/>
                <w:sz w:val="16"/>
                <w:szCs w:val="16"/>
                <w:lang w:val="af-ZA"/>
              </w:rPr>
              <w:t>ԳԵՂԱԿԵՐՏՀԱՄԱՅՆՔ</w:t>
            </w:r>
            <w:r w:rsidRPr="00816093">
              <w:rPr>
                <w:rFonts w:ascii="GHEA Grapalat" w:eastAsia="Times New Roman" w:hAnsi="GHEA Grapalat" w:cs="Times New Roman"/>
                <w:i/>
                <w:sz w:val="16"/>
                <w:szCs w:val="16"/>
                <w:lang w:val="af-ZA"/>
              </w:rPr>
              <w:t xml:space="preserve">Ի   </w:t>
            </w:r>
            <w:r w:rsidRPr="00816093">
              <w:rPr>
                <w:rFonts w:ascii="GHEA Grapalat" w:eastAsia="Times New Roman" w:hAnsi="GHEA Grapalat" w:cs="Times New Roman"/>
                <w:i/>
                <w:sz w:val="16"/>
                <w:szCs w:val="16"/>
                <w:lang w:val="hy-AM"/>
              </w:rPr>
              <w:t xml:space="preserve">ՈՌՈԳՄԱՆ ՑԱՆՑԻՎԵՐԱՆՈՐՈԳՈՒՄ </w:t>
            </w:r>
          </w:p>
        </w:tc>
      </w:tr>
    </w:tbl>
    <w:p w:rsidR="00816093" w:rsidRDefault="00816093" w:rsidP="008C271A">
      <w:pPr>
        <w:spacing w:after="0" w:line="240" w:lineRule="auto"/>
        <w:ind w:firstLine="567"/>
        <w:jc w:val="both"/>
        <w:rPr>
          <w:rFonts w:ascii="GHEA Grapalat" w:eastAsia="Times New Roman" w:hAnsi="GHEA Grapalat" w:cs="Times New Roman"/>
          <w:sz w:val="20"/>
          <w:szCs w:val="20"/>
          <w:lang w:val="af-ZA"/>
        </w:rPr>
      </w:pPr>
    </w:p>
    <w:p w:rsidR="008C271A" w:rsidRPr="008C271A" w:rsidRDefault="008C271A" w:rsidP="008C271A">
      <w:pPr>
        <w:spacing w:after="0" w:line="240" w:lineRule="auto"/>
        <w:ind w:firstLine="567"/>
        <w:jc w:val="both"/>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8C271A" w:rsidRPr="008C271A" w:rsidRDefault="008C271A" w:rsidP="008C271A">
      <w:pPr>
        <w:spacing w:after="0" w:line="240" w:lineRule="auto"/>
        <w:ind w:firstLine="567"/>
        <w:jc w:val="both"/>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1.2 Սույն ընթացակարգի շրջանակում, ընտրված մասնակցի առաջարկության հիման վրա, կհատկացվի կանխավճար` ներքոհիշյալ չափով և ժամկետներում`</w:t>
      </w:r>
    </w:p>
    <w:p w:rsidR="008C271A" w:rsidRPr="008C271A" w:rsidRDefault="008C271A" w:rsidP="008C271A">
      <w:pPr>
        <w:spacing w:after="0" w:line="240" w:lineRule="auto"/>
        <w:ind w:firstLine="567"/>
        <w:rPr>
          <w:rFonts w:ascii="GHEA Grapalat" w:eastAsia="Times New Roman" w:hAnsi="GHEA Grapalat" w:cs="Sylfaen"/>
          <w:i/>
          <w:sz w:val="20"/>
          <w:szCs w:val="24"/>
          <w:lang w:val="es-ES"/>
        </w:rPr>
      </w:pPr>
    </w:p>
    <w:p w:rsidR="008C271A" w:rsidRPr="008C271A" w:rsidRDefault="008C271A" w:rsidP="008C271A">
      <w:pPr>
        <w:spacing w:after="0" w:line="240" w:lineRule="auto"/>
        <w:ind w:firstLine="567"/>
        <w:rPr>
          <w:rFonts w:ascii="GHEA Grapalat" w:eastAsia="Times New Roman" w:hAnsi="GHEA Grapalat" w:cs="Sylfaen"/>
          <w:i/>
          <w:sz w:val="20"/>
          <w:szCs w:val="24"/>
          <w:lang w:val="es-ES"/>
        </w:rPr>
      </w:pPr>
    </w:p>
    <w:p w:rsidR="008C271A" w:rsidRPr="008C271A" w:rsidRDefault="008C271A" w:rsidP="008C271A">
      <w:pPr>
        <w:spacing w:after="0" w:line="240" w:lineRule="auto"/>
        <w:jc w:val="center"/>
        <w:rPr>
          <w:rFonts w:ascii="GHEA Grapalat" w:eastAsia="Times New Roman" w:hAnsi="GHEA Grapalat" w:cs="Times New Roman"/>
          <w:b/>
          <w:sz w:val="20"/>
          <w:szCs w:val="24"/>
          <w:lang w:val="es-ES"/>
        </w:rPr>
      </w:pPr>
      <w:r w:rsidRPr="008C271A">
        <w:rPr>
          <w:rFonts w:ascii="GHEA Grapalat" w:eastAsia="Times New Roman" w:hAnsi="GHEA Grapalat" w:cs="Times New Roman"/>
          <w:b/>
          <w:sz w:val="20"/>
          <w:szCs w:val="24"/>
          <w:lang w:val="es-ES"/>
        </w:rPr>
        <w:t xml:space="preserve">2.  </w:t>
      </w:r>
      <w:r w:rsidRPr="008C271A">
        <w:rPr>
          <w:rFonts w:ascii="GHEA Grapalat" w:eastAsia="Times New Roman" w:hAnsi="GHEA Grapalat" w:cs="Sylfaen"/>
          <w:b/>
          <w:sz w:val="20"/>
          <w:szCs w:val="24"/>
          <w:lang w:val="en-US"/>
        </w:rPr>
        <w:t>ՄԱՍՆԱԿՑԻՄԱՍՆԱԿՑՈՒԹՅԱՆԻՐԱՎՈՒՆՔԻՊԱՀԱՆՋՆԵՐԸ</w:t>
      </w:r>
      <w:r w:rsidRPr="008C271A">
        <w:rPr>
          <w:rFonts w:ascii="GHEA Grapalat" w:eastAsia="Times New Roman" w:hAnsi="GHEA Grapalat" w:cs="Times New Roman"/>
          <w:b/>
          <w:sz w:val="20"/>
          <w:szCs w:val="24"/>
          <w:lang w:val="es-ES"/>
        </w:rPr>
        <w:t xml:space="preserve">, </w:t>
      </w:r>
      <w:proofErr w:type="gramStart"/>
      <w:r w:rsidRPr="008C271A">
        <w:rPr>
          <w:rFonts w:ascii="GHEA Grapalat" w:eastAsia="Times New Roman" w:hAnsi="GHEA Grapalat" w:cs="Sylfaen"/>
          <w:b/>
          <w:sz w:val="20"/>
          <w:szCs w:val="24"/>
          <w:lang w:val="en-US"/>
        </w:rPr>
        <w:t>ՈՐԱԿԱՎՈՐՄԱՆՉԱՓԱՆԻՇՆԵՐԸ</w:t>
      </w:r>
      <w:r w:rsidRPr="008C271A">
        <w:rPr>
          <w:rFonts w:ascii="GHEA Grapalat" w:eastAsia="Times New Roman" w:hAnsi="GHEA Grapalat" w:cs="Times New Roman"/>
          <w:b/>
          <w:sz w:val="20"/>
          <w:szCs w:val="24"/>
          <w:lang w:val="es-ES"/>
        </w:rPr>
        <w:t xml:space="preserve">  ԵՎ</w:t>
      </w:r>
      <w:r w:rsidRPr="008C271A">
        <w:rPr>
          <w:rFonts w:ascii="GHEA Grapalat" w:eastAsia="Times New Roman" w:hAnsi="GHEA Grapalat" w:cs="Sylfaen"/>
          <w:b/>
          <w:sz w:val="20"/>
          <w:szCs w:val="24"/>
          <w:lang w:val="en-US"/>
        </w:rPr>
        <w:t>ԴՐԱՆՑ</w:t>
      </w:r>
      <w:r w:rsidRPr="008C271A">
        <w:rPr>
          <w:rFonts w:ascii="GHEA Grapalat" w:eastAsia="Times New Roman" w:hAnsi="GHEA Grapalat" w:cs="Sylfaen"/>
          <w:b/>
          <w:sz w:val="20"/>
          <w:szCs w:val="24"/>
          <w:lang w:val="es-ES"/>
        </w:rPr>
        <w:t>Գ</w:t>
      </w:r>
      <w:r w:rsidRPr="008C271A">
        <w:rPr>
          <w:rFonts w:ascii="GHEA Grapalat" w:eastAsia="Times New Roman" w:hAnsi="GHEA Grapalat" w:cs="Sylfaen"/>
          <w:b/>
          <w:sz w:val="20"/>
          <w:szCs w:val="24"/>
          <w:lang w:val="en-US"/>
        </w:rPr>
        <w:t>ՆԱՀԱՏՄԱՆԿԱՐ</w:t>
      </w:r>
      <w:r w:rsidRPr="008C271A">
        <w:rPr>
          <w:rFonts w:ascii="GHEA Grapalat" w:eastAsia="Times New Roman" w:hAnsi="GHEA Grapalat" w:cs="Sylfaen"/>
          <w:b/>
          <w:sz w:val="20"/>
          <w:szCs w:val="24"/>
          <w:lang w:val="es-ES"/>
        </w:rPr>
        <w:t>Գ</w:t>
      </w:r>
      <w:r w:rsidRPr="008C271A">
        <w:rPr>
          <w:rFonts w:ascii="GHEA Grapalat" w:eastAsia="Times New Roman" w:hAnsi="GHEA Grapalat" w:cs="Sylfaen"/>
          <w:b/>
          <w:sz w:val="20"/>
          <w:szCs w:val="24"/>
          <w:lang w:val="en-US"/>
        </w:rPr>
        <w:t>Ը</w:t>
      </w:r>
      <w:proofErr w:type="gramEnd"/>
    </w:p>
    <w:p w:rsidR="008C271A" w:rsidRPr="008C271A" w:rsidRDefault="008C271A" w:rsidP="008C271A">
      <w:pPr>
        <w:spacing w:after="0" w:line="240" w:lineRule="auto"/>
        <w:ind w:firstLine="567"/>
        <w:jc w:val="both"/>
        <w:rPr>
          <w:rFonts w:ascii="GHEA Grapalat" w:eastAsia="Times New Roman" w:hAnsi="GHEA Grapalat" w:cs="Times New Roman"/>
          <w:sz w:val="24"/>
          <w:lang w:val="es-ES"/>
        </w:rPr>
      </w:pPr>
    </w:p>
    <w:p w:rsidR="008C271A" w:rsidRPr="008C271A" w:rsidRDefault="008C271A" w:rsidP="008C271A">
      <w:pPr>
        <w:spacing w:after="0" w:line="240" w:lineRule="auto"/>
        <w:ind w:firstLine="567"/>
        <w:jc w:val="both"/>
        <w:rPr>
          <w:rFonts w:ascii="GHEA Grapalat" w:eastAsia="Times New Roman" w:hAnsi="GHEA Grapalat" w:cs="Arial Armenian"/>
          <w:sz w:val="20"/>
          <w:szCs w:val="24"/>
          <w:lang w:val="es-ES"/>
        </w:rPr>
      </w:pPr>
      <w:r w:rsidRPr="008C271A">
        <w:rPr>
          <w:rFonts w:ascii="GHEA Grapalat" w:eastAsia="Times New Roman" w:hAnsi="GHEA Grapalat" w:cs="Arial Armenian"/>
          <w:sz w:val="20"/>
          <w:szCs w:val="24"/>
          <w:lang w:val="es-ES"/>
        </w:rPr>
        <w:t xml:space="preserve">2.1 </w:t>
      </w:r>
      <w:r w:rsidRPr="008C271A">
        <w:rPr>
          <w:rFonts w:ascii="GHEA Grapalat" w:eastAsia="Times New Roman" w:hAnsi="GHEA Grapalat" w:cs="Sylfaen"/>
          <w:sz w:val="20"/>
          <w:szCs w:val="24"/>
        </w:rPr>
        <w:t>Սույն</w:t>
      </w:r>
      <w:r w:rsidRPr="008C271A">
        <w:rPr>
          <w:rFonts w:ascii="GHEA Grapalat" w:eastAsia="Times New Roman" w:hAnsi="GHEA Grapalat" w:cs="Arial Armenian"/>
          <w:sz w:val="20"/>
          <w:szCs w:val="24"/>
          <w:lang w:val="es-ES"/>
        </w:rPr>
        <w:t>ընթացակարգին</w:t>
      </w:r>
      <w:r w:rsidRPr="008C271A">
        <w:rPr>
          <w:rFonts w:ascii="GHEA Grapalat" w:eastAsia="Times New Roman" w:hAnsi="GHEA Grapalat" w:cs="Sylfaen"/>
          <w:sz w:val="20"/>
          <w:szCs w:val="24"/>
        </w:rPr>
        <w:t>մասնակցելուիրավունքչունենանձինք</w:t>
      </w:r>
      <w:r w:rsidRPr="008C271A">
        <w:rPr>
          <w:rFonts w:ascii="GHEA Grapalat" w:eastAsia="Times New Roman" w:hAnsi="GHEA Grapalat" w:cs="Sylfaen"/>
          <w:sz w:val="20"/>
          <w:szCs w:val="24"/>
          <w:lang w:val="es-ES"/>
        </w:rPr>
        <w:t>.</w:t>
      </w:r>
    </w:p>
    <w:p w:rsidR="008C271A" w:rsidRPr="008C271A" w:rsidRDefault="008C271A" w:rsidP="008C271A">
      <w:pPr>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 xml:space="preserve">1) </w:t>
      </w:r>
      <w:r w:rsidRPr="008C271A">
        <w:rPr>
          <w:rFonts w:ascii="GHEA Grapalat" w:eastAsia="Times New Roman" w:hAnsi="GHEA Grapalat" w:cs="Sylfaen"/>
          <w:sz w:val="20"/>
          <w:szCs w:val="20"/>
          <w:lang w:val="en-US"/>
        </w:rPr>
        <w:t>որոնքհայտըներկայացնելուօրվադրությամբդատականկարգովճանաչվելենսնանկ</w:t>
      </w:r>
      <w:r w:rsidRPr="008C271A">
        <w:rPr>
          <w:rFonts w:ascii="GHEA Grapalat" w:eastAsia="Times New Roman" w:hAnsi="GHEA Grapalat" w:cs="Times New Roman"/>
          <w:sz w:val="20"/>
          <w:szCs w:val="20"/>
          <w:lang w:val="es-ES"/>
        </w:rPr>
        <w:t xml:space="preserve">. </w:t>
      </w:r>
    </w:p>
    <w:p w:rsidR="008C271A" w:rsidRPr="008C271A" w:rsidRDefault="008C271A" w:rsidP="008C271A">
      <w:pPr>
        <w:tabs>
          <w:tab w:val="left" w:pos="7200"/>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 xml:space="preserve">2) </w:t>
      </w:r>
      <w:r w:rsidRPr="008C271A">
        <w:rPr>
          <w:rFonts w:ascii="GHEA Grapalat" w:eastAsia="Times New Roman" w:hAnsi="GHEA Grapalat" w:cs="Sylfaen"/>
          <w:sz w:val="20"/>
          <w:szCs w:val="20"/>
          <w:lang w:val="en-US"/>
        </w:rPr>
        <w:t>որոնքհայտըներկայացնելուօրվադրությամբ</w:t>
      </w:r>
      <w:r w:rsidRPr="008C271A">
        <w:rPr>
          <w:rFonts w:ascii="GHEA Grapalat" w:eastAsia="Times New Roman" w:hAnsi="GHEA Grapalat" w:cs="Times New Roman"/>
          <w:sz w:val="20"/>
          <w:szCs w:val="20"/>
          <w:lang w:val="en-US"/>
        </w:rPr>
        <w:t>հարկայինմարմնիկողմիցվերահսկվողեկամուտներիգծով</w:t>
      </w:r>
      <w:r w:rsidRPr="008C271A">
        <w:rPr>
          <w:rFonts w:ascii="GHEA Grapalat" w:eastAsia="Times New Roman" w:hAnsi="GHEA Grapalat" w:cs="Sylfaen"/>
          <w:sz w:val="20"/>
          <w:szCs w:val="20"/>
          <w:lang w:val="en-US"/>
        </w:rPr>
        <w:t>ունենիրենցներկայացրածգնայինառաջարկիմինչևմեկտոկոսը</w:t>
      </w:r>
      <w:r w:rsidRPr="008C271A">
        <w:rPr>
          <w:rFonts w:ascii="GHEA Grapalat" w:eastAsia="Times New Roman" w:hAnsi="GHEA Grapalat" w:cs="Sylfaen"/>
          <w:sz w:val="20"/>
          <w:szCs w:val="20"/>
          <w:lang w:val="es-ES"/>
        </w:rPr>
        <w:t xml:space="preserve">, </w:t>
      </w:r>
      <w:r w:rsidRPr="008C271A">
        <w:rPr>
          <w:rFonts w:ascii="GHEA Grapalat" w:eastAsia="Times New Roman" w:hAnsi="GHEA Grapalat" w:cs="Sylfaen"/>
          <w:sz w:val="20"/>
          <w:szCs w:val="20"/>
          <w:lang w:val="en-US"/>
        </w:rPr>
        <w:t>բայցոչավելի</w:t>
      </w:r>
      <w:r w:rsidRPr="008C271A">
        <w:rPr>
          <w:rFonts w:ascii="GHEA Grapalat" w:eastAsia="Times New Roman" w:hAnsi="GHEA Grapalat" w:cs="Sylfaen"/>
          <w:sz w:val="20"/>
          <w:szCs w:val="20"/>
          <w:lang w:val="es-ES"/>
        </w:rPr>
        <w:t xml:space="preserve">, </w:t>
      </w:r>
      <w:r w:rsidRPr="008C271A">
        <w:rPr>
          <w:rFonts w:ascii="GHEA Grapalat" w:eastAsia="Times New Roman" w:hAnsi="GHEA Grapalat" w:cs="Sylfaen"/>
          <w:sz w:val="20"/>
          <w:szCs w:val="20"/>
          <w:lang w:val="en-US"/>
        </w:rPr>
        <w:t>քանհիսունհազարՀայաստանիՀանրապետությանդրամը</w:t>
      </w:r>
      <w:r w:rsidRPr="008C271A">
        <w:rPr>
          <w:rFonts w:ascii="GHEA Grapalat" w:eastAsia="Times New Roman" w:hAnsi="GHEA Grapalat" w:cs="Times New Roman"/>
          <w:sz w:val="20"/>
          <w:szCs w:val="20"/>
          <w:lang w:val="en-US"/>
        </w:rPr>
        <w:t>գերազանցողժամկետանցպարտավորություններ</w:t>
      </w:r>
      <w:r w:rsidRPr="008C271A">
        <w:rPr>
          <w:rFonts w:ascii="GHEA Grapalat" w:eastAsia="Times New Roman" w:hAnsi="GHEA Grapalat" w:cs="Times New Roman"/>
          <w:sz w:val="20"/>
          <w:szCs w:val="20"/>
          <w:lang w:val="es-ES"/>
        </w:rPr>
        <w:t>.</w:t>
      </w:r>
    </w:p>
    <w:p w:rsidR="008C271A" w:rsidRPr="008C271A" w:rsidRDefault="008C271A" w:rsidP="008C271A">
      <w:pPr>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 xml:space="preserve">3) </w:t>
      </w:r>
      <w:r w:rsidRPr="008C271A">
        <w:rPr>
          <w:rFonts w:ascii="GHEA Grapalat" w:eastAsia="Times New Roman" w:hAnsi="GHEA Grapalat" w:cs="Times New Roman"/>
          <w:sz w:val="20"/>
          <w:szCs w:val="20"/>
          <w:lang w:val="en-US"/>
        </w:rPr>
        <w:t>որոնքկամորոնց</w:t>
      </w:r>
      <w:r w:rsidRPr="008C271A">
        <w:rPr>
          <w:rFonts w:ascii="GHEA Grapalat" w:eastAsia="Times New Roman" w:hAnsi="GHEA Grapalat" w:cs="Sylfaen"/>
          <w:sz w:val="20"/>
          <w:szCs w:val="20"/>
          <w:lang w:val="en-US"/>
        </w:rPr>
        <w:t>գործադիրմարմնիներկայացուցիչըհայտըներկայացնելուօրվաննախորդողերեքտարիներիընթացքումդատապարտվածէեղել</w:t>
      </w:r>
      <w:r w:rsidRPr="008C271A">
        <w:rPr>
          <w:rFonts w:ascii="GHEA Grapalat" w:eastAsia="Times New Roman" w:hAnsi="GHEA Grapalat" w:cs="Times New Roman"/>
          <w:sz w:val="20"/>
          <w:szCs w:val="20"/>
          <w:lang w:val="en-US"/>
        </w:rPr>
        <w:t>ահաբեկչությանֆինանսավորման</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Times New Roman"/>
          <w:sz w:val="20"/>
          <w:szCs w:val="20"/>
          <w:lang w:val="en-US"/>
        </w:rPr>
        <w:t>երեխայիշահագործմանկամմարդկայինթրաֆիքինգներառողհանցագործության</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en-US"/>
        </w:rPr>
        <w:t>հանցավորհամագործակցությունստեղծելուկամդրանմասնակցելու</w:t>
      </w:r>
      <w:r w:rsidRPr="008C271A">
        <w:rPr>
          <w:rFonts w:ascii="GHEA Grapalat" w:eastAsia="Times New Roman" w:hAnsi="GHEA Grapalat" w:cs="Sylfaen"/>
          <w:sz w:val="20"/>
          <w:szCs w:val="20"/>
          <w:lang w:val="es-ES"/>
        </w:rPr>
        <w:t xml:space="preserve">, </w:t>
      </w:r>
      <w:r w:rsidRPr="008C271A">
        <w:rPr>
          <w:rFonts w:ascii="GHEA Grapalat" w:eastAsia="Times New Roman" w:hAnsi="GHEA Grapalat" w:cs="Sylfaen"/>
          <w:sz w:val="20"/>
          <w:szCs w:val="20"/>
          <w:lang w:val="en-US"/>
        </w:rPr>
        <w:t>կաշառքստանալու</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Times New Roman"/>
          <w:sz w:val="20"/>
          <w:szCs w:val="20"/>
          <w:lang w:val="en-US"/>
        </w:rPr>
        <w:t>կաշառքտալուկամկաշառքիմիջնորդությանևօրենքովնախատեսվածտնտեսականգործունեությանդեմուղղվածհանցագործություններիհամար</w:t>
      </w:r>
      <w:r w:rsidRPr="008C271A">
        <w:rPr>
          <w:rFonts w:ascii="GHEA Grapalat" w:eastAsia="Times New Roman" w:hAnsi="GHEA Grapalat" w:cs="Times New Roman"/>
          <w:sz w:val="20"/>
          <w:szCs w:val="20"/>
          <w:lang w:val="es-ES"/>
        </w:rPr>
        <w:t>,</w:t>
      </w:r>
      <w:r w:rsidRPr="008C271A">
        <w:rPr>
          <w:rFonts w:ascii="GHEA Grapalat" w:eastAsia="Times New Roman" w:hAnsi="GHEA Grapalat" w:cs="Sylfaen"/>
          <w:sz w:val="20"/>
          <w:szCs w:val="20"/>
          <w:lang w:val="en-US"/>
        </w:rPr>
        <w:t>բացառությամբայնդեպքերի</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en-US"/>
        </w:rPr>
        <w:t>երբդատվածությունըօրենքովսահմանվածկարգովհանվածկամմարվածէ</w:t>
      </w:r>
      <w:r w:rsidRPr="008C271A">
        <w:rPr>
          <w:rFonts w:ascii="GHEA Grapalat" w:eastAsia="Times New Roman" w:hAnsi="GHEA Grapalat" w:cs="Times New Roman"/>
          <w:sz w:val="20"/>
          <w:szCs w:val="20"/>
          <w:lang w:val="es-ES"/>
        </w:rPr>
        <w:t xml:space="preserve">.  </w:t>
      </w:r>
    </w:p>
    <w:p w:rsidR="008C271A" w:rsidRPr="008C271A" w:rsidRDefault="008C271A" w:rsidP="008C271A">
      <w:pPr>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Sylfaen"/>
          <w:sz w:val="20"/>
          <w:szCs w:val="20"/>
          <w:lang w:val="es-ES"/>
        </w:rPr>
        <w:t>4)</w:t>
      </w:r>
      <w:r w:rsidRPr="008C271A">
        <w:rPr>
          <w:rFonts w:ascii="GHEA Grapalat" w:eastAsia="Times New Roman" w:hAnsi="GHEA Grapalat" w:cs="Times New Roman"/>
          <w:sz w:val="20"/>
          <w:szCs w:val="20"/>
          <w:lang w:val="en-US"/>
        </w:rPr>
        <w:t>որոնցվերաբերյալհայտըներկայացվելուօրվաննախորդողմեկտարվաընթացքումառկաէօրենքովսահմանվածկարգովկայացվածանբողոքարկելիվարչականակտ</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Times New Roman"/>
          <w:sz w:val="20"/>
          <w:szCs w:val="20"/>
          <w:lang w:val="en-US"/>
        </w:rPr>
        <w:t>գնումներիոլորտում</w:t>
      </w:r>
      <w:r w:rsidRPr="008C271A">
        <w:rPr>
          <w:rFonts w:ascii="GHEA Grapalat" w:eastAsia="Times New Roman" w:hAnsi="GHEA Grapalat" w:cs="Sylfaen"/>
          <w:sz w:val="20"/>
          <w:szCs w:val="20"/>
          <w:lang w:val="en-US"/>
        </w:rPr>
        <w:t>հակամրցակցայինհամաձայնությանկամգերիշխողդիրքիչարաշահմանհամար</w:t>
      </w:r>
      <w:r w:rsidRPr="008C271A">
        <w:rPr>
          <w:rFonts w:ascii="GHEA Grapalat" w:eastAsia="Times New Roman" w:hAnsi="GHEA Grapalat" w:cs="Sylfaen"/>
          <w:sz w:val="20"/>
          <w:szCs w:val="20"/>
          <w:lang w:val="es-ES"/>
        </w:rPr>
        <w:t>.</w:t>
      </w:r>
    </w:p>
    <w:p w:rsidR="008C271A" w:rsidRPr="008C271A" w:rsidRDefault="008C271A" w:rsidP="008C271A">
      <w:pPr>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Sylfaen"/>
          <w:sz w:val="20"/>
          <w:szCs w:val="20"/>
          <w:lang w:val="es-ES"/>
        </w:rPr>
        <w:t xml:space="preserve">5) </w:t>
      </w:r>
      <w:r w:rsidRPr="008C271A">
        <w:rPr>
          <w:rFonts w:ascii="GHEA Grapalat" w:eastAsia="Times New Roman" w:hAnsi="GHEA Grapalat" w:cs="Sylfaen"/>
          <w:sz w:val="20"/>
          <w:szCs w:val="20"/>
          <w:lang w:val="en-US"/>
        </w:rPr>
        <w:t>որոնքհայտըներկայացնելուօրվադրությամբներառվածենԵվրասիականտնտեսականմիությաննանդամակցողերկրներիգնումներիմասինօրենսդրությանհամաձայնհրապարակվածգնումներիգործընթացինմասնակցելուիրավունքչունեցողմասնակիցներիցուցակում</w:t>
      </w:r>
      <w:r w:rsidRPr="008C271A">
        <w:rPr>
          <w:rFonts w:ascii="GHEA Grapalat" w:eastAsia="Times New Roman" w:hAnsi="GHEA Grapalat" w:cs="Sylfaen"/>
          <w:sz w:val="20"/>
          <w:szCs w:val="20"/>
          <w:lang w:val="es-ES"/>
        </w:rPr>
        <w:t xml:space="preserve">. </w:t>
      </w:r>
    </w:p>
    <w:p w:rsidR="008C271A" w:rsidRPr="008C271A" w:rsidRDefault="008C271A" w:rsidP="008C271A">
      <w:pPr>
        <w:spacing w:after="0" w:line="240" w:lineRule="auto"/>
        <w:ind w:firstLine="567"/>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 xml:space="preserve">   6) </w:t>
      </w:r>
      <w:r w:rsidRPr="008C271A">
        <w:rPr>
          <w:rFonts w:ascii="GHEA Grapalat" w:eastAsia="Times New Roman" w:hAnsi="GHEA Grapalat" w:cs="Times New Roman"/>
          <w:sz w:val="20"/>
          <w:szCs w:val="20"/>
          <w:lang w:val="en-US"/>
        </w:rPr>
        <w:t>որոնքհայտըներկայացնելուօրվադրությամբ</w:t>
      </w:r>
      <w:r w:rsidRPr="008C271A">
        <w:rPr>
          <w:rFonts w:ascii="GHEA Grapalat" w:eastAsia="Times New Roman" w:hAnsi="GHEA Grapalat" w:cs="Sylfaen"/>
          <w:sz w:val="20"/>
          <w:szCs w:val="20"/>
          <w:lang w:val="en-US"/>
        </w:rPr>
        <w:t>ներառվածենգնումներիգործընթացինմասնակցելուիրավունքչունեցողմասնակիցներիցուցակում</w:t>
      </w:r>
      <w:r w:rsidRPr="008C271A">
        <w:rPr>
          <w:rFonts w:ascii="GHEA Grapalat" w:eastAsia="Times New Roman" w:hAnsi="GHEA Grapalat" w:cs="Times New Roman"/>
          <w:sz w:val="20"/>
          <w:szCs w:val="20"/>
          <w:lang w:val="es-ES"/>
        </w:rPr>
        <w:t>:</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es-ES"/>
        </w:rPr>
      </w:pPr>
      <w:r w:rsidRPr="008C271A">
        <w:rPr>
          <w:rFonts w:ascii="GHEA Grapalat" w:eastAsia="Times New Roman" w:hAnsi="GHEA Grapalat" w:cs="Sylfaen"/>
          <w:sz w:val="20"/>
          <w:szCs w:val="24"/>
          <w:lang w:val="es-ES"/>
        </w:rPr>
        <w:t>Ընդորում, եթեմասնակիցըսույնկետի 5-րդ և 6-րդ ենթակետերովնախատեսվածցուցակներումներառվել է հայտըներկայացնելուօրվանիցհետո, ապանրատվյալհայտըենթակաչէմերժման:</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es-ES"/>
        </w:rPr>
      </w:pPr>
      <w:r w:rsidRPr="008C271A">
        <w:rPr>
          <w:rFonts w:ascii="GHEA Grapalat" w:eastAsia="Times New Roman" w:hAnsi="GHEA Grapalat" w:cs="Sylfaen"/>
          <w:sz w:val="20"/>
          <w:szCs w:val="24"/>
          <w:lang w:val="es-ES"/>
        </w:rPr>
        <w:t>2.2 Մասնակցությանիրավունքիգնահատմանհամարմասնակիցըհայտովպետք է ներկայացնիիրկողմիցհաստատված` սույնհրավերի</w:t>
      </w:r>
      <w:r w:rsidRPr="008C271A">
        <w:rPr>
          <w:rFonts w:ascii="GHEA Grapalat" w:eastAsia="Times New Roman" w:hAnsi="GHEA Grapalat" w:cs="Arial"/>
          <w:sz w:val="20"/>
          <w:szCs w:val="24"/>
          <w:lang w:val="es-ES"/>
        </w:rPr>
        <w:t xml:space="preserve"> 2-րդ </w:t>
      </w:r>
      <w:r w:rsidRPr="008C271A">
        <w:rPr>
          <w:rFonts w:ascii="GHEA Grapalat" w:eastAsia="Times New Roman" w:hAnsi="GHEA Grapalat" w:cs="Sylfaen"/>
          <w:sz w:val="20"/>
          <w:szCs w:val="24"/>
          <w:lang w:val="es-ES"/>
        </w:rPr>
        <w:t>մասի</w:t>
      </w:r>
      <w:r w:rsidRPr="008C271A">
        <w:rPr>
          <w:rFonts w:ascii="GHEA Grapalat" w:eastAsia="Times New Roman" w:hAnsi="GHEA Grapalat" w:cs="Arial"/>
          <w:sz w:val="20"/>
          <w:szCs w:val="24"/>
          <w:lang w:val="es-ES"/>
        </w:rPr>
        <w:t xml:space="preserve"> 2.</w:t>
      </w:r>
      <w:r w:rsidRPr="008C271A">
        <w:rPr>
          <w:rFonts w:ascii="GHEA Grapalat" w:eastAsia="Times New Roman" w:hAnsi="GHEA Grapalat" w:cs="Arial"/>
          <w:sz w:val="20"/>
          <w:szCs w:val="24"/>
          <w:lang w:val="hy-AM"/>
        </w:rPr>
        <w:t>1</w:t>
      </w:r>
      <w:r w:rsidRPr="008C271A">
        <w:rPr>
          <w:rFonts w:ascii="GHEA Grapalat" w:eastAsia="Times New Roman" w:hAnsi="GHEA Grapalat" w:cs="Sylfaen"/>
          <w:sz w:val="20"/>
          <w:szCs w:val="24"/>
          <w:lang w:val="es-ES"/>
        </w:rPr>
        <w:t xml:space="preserve">կետովնախատեսվածգրավորհայտարարություն: </w:t>
      </w:r>
      <w:r w:rsidRPr="008C271A">
        <w:rPr>
          <w:rFonts w:ascii="GHEA Grapalat" w:eastAsia="Times New Roman" w:hAnsi="GHEA Grapalat" w:cs="Sylfaen"/>
          <w:sz w:val="20"/>
          <w:szCs w:val="24"/>
          <w:lang w:val="en-US"/>
        </w:rPr>
        <w:t>Բացիսույնկետովնախատեսվածհայտարարությունիցմասնակցությանիրավունքիգնահատմանհամարմասնակցից</w:t>
      </w:r>
      <w:r w:rsidRPr="008C271A">
        <w:rPr>
          <w:rFonts w:ascii="GHEA Grapalat" w:eastAsia="Times New Roman" w:hAnsi="GHEA Grapalat" w:cs="Sylfaen"/>
          <w:sz w:val="20"/>
          <w:szCs w:val="24"/>
          <w:lang w:val="es-ES"/>
        </w:rPr>
        <w:t xml:space="preserve">, </w:t>
      </w:r>
      <w:r w:rsidRPr="008C271A">
        <w:rPr>
          <w:rFonts w:ascii="GHEA Grapalat" w:eastAsia="Times New Roman" w:hAnsi="GHEA Grapalat" w:cs="Sylfaen"/>
          <w:sz w:val="20"/>
          <w:szCs w:val="24"/>
          <w:lang w:val="en-US"/>
        </w:rPr>
        <w:t>այդթվումընտրվածմասնակցիցայլփաստաթղթերկամհիմնավորումներչենկարողպահանջվել</w:t>
      </w:r>
      <w:r w:rsidRPr="008C271A">
        <w:rPr>
          <w:rFonts w:ascii="GHEA Grapalat" w:eastAsia="Times New Roman" w:hAnsi="GHEA Grapalat" w:cs="Sylfaen"/>
          <w:sz w:val="20"/>
          <w:szCs w:val="24"/>
          <w:lang w:val="es-ES"/>
        </w:rPr>
        <w:t>:</w:t>
      </w:r>
      <w:r w:rsidRPr="008C271A">
        <w:rPr>
          <w:rFonts w:ascii="GHEA Grapalat" w:eastAsia="Times New Roman" w:hAnsi="GHEA Grapalat" w:cs="Tahoma"/>
          <w:sz w:val="20"/>
          <w:szCs w:val="24"/>
          <w:lang w:val="en-US"/>
        </w:rPr>
        <w:t>Մասնակցիհայտարարությանիսկությունըգնահատողհանձնաժողովը</w:t>
      </w:r>
      <w:r w:rsidRPr="008C271A">
        <w:rPr>
          <w:rFonts w:ascii="GHEA Grapalat" w:eastAsia="Times New Roman" w:hAnsi="GHEA Grapalat" w:cs="Tahoma"/>
          <w:sz w:val="20"/>
          <w:szCs w:val="24"/>
          <w:lang w:val="es-ES"/>
        </w:rPr>
        <w:t xml:space="preserve"> (</w:t>
      </w:r>
      <w:r w:rsidRPr="008C271A">
        <w:rPr>
          <w:rFonts w:ascii="GHEA Grapalat" w:eastAsia="Times New Roman" w:hAnsi="GHEA Grapalat" w:cs="Tahoma"/>
          <w:sz w:val="20"/>
          <w:szCs w:val="24"/>
          <w:lang w:val="en-US"/>
        </w:rPr>
        <w:t>այսուհետ</w:t>
      </w:r>
      <w:r w:rsidRPr="008C271A">
        <w:rPr>
          <w:rFonts w:ascii="GHEA Grapalat" w:eastAsia="Times New Roman" w:hAnsi="GHEA Grapalat" w:cs="Tahoma"/>
          <w:sz w:val="20"/>
          <w:szCs w:val="24"/>
          <w:lang w:val="es-ES"/>
        </w:rPr>
        <w:t xml:space="preserve">` </w:t>
      </w:r>
      <w:r w:rsidRPr="008C271A">
        <w:rPr>
          <w:rFonts w:ascii="GHEA Grapalat" w:eastAsia="Times New Roman" w:hAnsi="GHEA Grapalat" w:cs="Tahoma"/>
          <w:sz w:val="20"/>
          <w:szCs w:val="24"/>
          <w:lang w:val="en-US"/>
        </w:rPr>
        <w:t>հանձնաժողով</w:t>
      </w:r>
      <w:r w:rsidRPr="008C271A">
        <w:rPr>
          <w:rFonts w:ascii="GHEA Grapalat" w:eastAsia="Times New Roman" w:hAnsi="GHEA Grapalat" w:cs="Tahoma"/>
          <w:sz w:val="20"/>
          <w:szCs w:val="24"/>
          <w:lang w:val="es-ES"/>
        </w:rPr>
        <w:t xml:space="preserve">) </w:t>
      </w:r>
      <w:r w:rsidRPr="008C271A">
        <w:rPr>
          <w:rFonts w:ascii="GHEA Grapalat" w:eastAsia="Times New Roman" w:hAnsi="GHEA Grapalat" w:cs="Tahoma"/>
          <w:sz w:val="20"/>
          <w:szCs w:val="24"/>
          <w:lang w:val="en-US"/>
        </w:rPr>
        <w:t>գնահատումէսույնհրավերովսահմանվածպայմաններով</w:t>
      </w:r>
      <w:r w:rsidRPr="008C271A">
        <w:rPr>
          <w:rFonts w:ascii="GHEA Grapalat" w:eastAsia="Times New Roman" w:hAnsi="GHEA Grapalat" w:cs="Tahoma"/>
          <w:sz w:val="20"/>
          <w:szCs w:val="24"/>
          <w:lang w:val="es-ES"/>
        </w:rPr>
        <w:t>:</w:t>
      </w:r>
    </w:p>
    <w:p w:rsidR="008C271A" w:rsidRPr="008C271A" w:rsidRDefault="008C271A" w:rsidP="008C271A">
      <w:pPr>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ahoma"/>
          <w:sz w:val="20"/>
          <w:szCs w:val="20"/>
          <w:lang w:val="es-ES"/>
        </w:rPr>
        <w:t xml:space="preserve">2.3 </w:t>
      </w:r>
      <w:r w:rsidRPr="008C271A">
        <w:rPr>
          <w:rFonts w:ascii="GHEA Grapalat" w:eastAsia="Times New Roman" w:hAnsi="GHEA Grapalat" w:cs="Sylfaen"/>
          <w:sz w:val="20"/>
          <w:szCs w:val="20"/>
          <w:lang w:val="en-US"/>
        </w:rPr>
        <w:t>Արգելվումէ</w:t>
      </w:r>
      <w:r w:rsidRPr="008C271A">
        <w:rPr>
          <w:rFonts w:ascii="GHEA Grapalat" w:eastAsia="Times New Roman" w:hAnsi="GHEA Grapalat" w:cs="Times New Roman"/>
          <w:sz w:val="20"/>
          <w:szCs w:val="20"/>
          <w:lang w:val="en-US"/>
        </w:rPr>
        <w:t>սույնկետովսահմանվածփոխկապակցվածանձանցև</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Times New Roman"/>
          <w:sz w:val="20"/>
          <w:szCs w:val="20"/>
          <w:lang w:val="en-US"/>
        </w:rPr>
        <w:t>կամ</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en-US"/>
        </w:rPr>
        <w:t>միևնույնանձի</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en-US"/>
        </w:rPr>
        <w:t>անձանց</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en-US"/>
        </w:rPr>
        <w:t>կողմիցհիմնադրվածկամավելիքանհիսունտոկոսմիևնույնանձի</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en-US"/>
        </w:rPr>
        <w:t>անձանց</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en-US"/>
        </w:rPr>
        <w:t>պատկանողբաժնեմաս</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Times New Roman"/>
          <w:sz w:val="20"/>
          <w:szCs w:val="20"/>
          <w:lang w:val="en-US"/>
        </w:rPr>
        <w:t>փայաբաժին</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en-US"/>
        </w:rPr>
        <w:t>ունեցողկազմակերպություններիմիաժամանակյամասնակցությունը</w:t>
      </w:r>
      <w:r w:rsidRPr="008C271A">
        <w:rPr>
          <w:rFonts w:ascii="GHEA Grapalat" w:eastAsia="Times New Roman" w:hAnsi="GHEA Grapalat" w:cs="Times New Roman"/>
          <w:sz w:val="20"/>
          <w:szCs w:val="20"/>
          <w:lang w:val="en-US"/>
        </w:rPr>
        <w:t>սույնընթացակարգին</w:t>
      </w:r>
      <w:r w:rsidRPr="008C271A">
        <w:rPr>
          <w:rFonts w:ascii="GHEA Grapalat" w:eastAsia="Times New Roman" w:hAnsi="GHEA Grapalat" w:cs="Sylfaen"/>
          <w:sz w:val="20"/>
          <w:szCs w:val="20"/>
          <w:lang w:val="es-ES"/>
        </w:rPr>
        <w:t>(</w:t>
      </w:r>
      <w:r w:rsidRPr="008C271A">
        <w:rPr>
          <w:rFonts w:ascii="GHEA Grapalat" w:eastAsia="Times New Roman" w:hAnsi="GHEA Grapalat" w:cs="Sylfaen"/>
          <w:sz w:val="20"/>
          <w:szCs w:val="20"/>
          <w:lang w:val="en-US"/>
        </w:rPr>
        <w:t>միևնույնչափաբաժնին</w:t>
      </w:r>
      <w:r w:rsidRPr="008C271A">
        <w:rPr>
          <w:rFonts w:ascii="GHEA Grapalat" w:eastAsia="Times New Roman" w:hAnsi="GHEA Grapalat" w:cs="Sylfaen"/>
          <w:sz w:val="20"/>
          <w:szCs w:val="20"/>
          <w:lang w:val="es-ES"/>
        </w:rPr>
        <w:t xml:space="preserve">), </w:t>
      </w:r>
      <w:r w:rsidRPr="008C271A">
        <w:rPr>
          <w:rFonts w:ascii="GHEA Grapalat" w:eastAsia="Times New Roman" w:hAnsi="GHEA Grapalat" w:cs="Sylfaen"/>
          <w:sz w:val="20"/>
          <w:szCs w:val="20"/>
          <w:lang w:val="en-US"/>
        </w:rPr>
        <w:t>բացառությամբպետությանկամհամայնքներիկողմիցհիմնադրվածկազմակերպություններիև</w:t>
      </w:r>
      <w:r w:rsidRPr="008C271A">
        <w:rPr>
          <w:rFonts w:ascii="GHEA Grapalat" w:eastAsia="Times New Roman" w:hAnsi="GHEA Grapalat" w:cs="Sylfaen"/>
          <w:sz w:val="20"/>
          <w:szCs w:val="20"/>
          <w:lang w:val="es-ES"/>
        </w:rPr>
        <w:t xml:space="preserve"> (</w:t>
      </w:r>
      <w:r w:rsidRPr="008C271A">
        <w:rPr>
          <w:rFonts w:ascii="GHEA Grapalat" w:eastAsia="Times New Roman" w:hAnsi="GHEA Grapalat" w:cs="Sylfaen"/>
          <w:sz w:val="20"/>
          <w:szCs w:val="20"/>
          <w:lang w:val="en-US"/>
        </w:rPr>
        <w:t>կամ</w:t>
      </w:r>
      <w:r w:rsidRPr="008C271A">
        <w:rPr>
          <w:rFonts w:ascii="GHEA Grapalat" w:eastAsia="Times New Roman" w:hAnsi="GHEA Grapalat" w:cs="Sylfaen"/>
          <w:sz w:val="20"/>
          <w:szCs w:val="20"/>
          <w:lang w:val="es-ES"/>
        </w:rPr>
        <w:t xml:space="preserve">) </w:t>
      </w:r>
      <w:r w:rsidRPr="008C271A">
        <w:rPr>
          <w:rFonts w:ascii="GHEA Grapalat" w:eastAsia="Times New Roman" w:hAnsi="GHEA Grapalat" w:cs="Sylfaen"/>
          <w:sz w:val="20"/>
          <w:szCs w:val="24"/>
          <w:lang w:val="en-US"/>
        </w:rPr>
        <w:t>համատեղ</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ործունեությանկար</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ով</w:t>
      </w:r>
      <w:r w:rsidRPr="008C271A">
        <w:rPr>
          <w:rFonts w:ascii="GHEA Grapalat" w:eastAsia="Times New Roman" w:hAnsi="GHEA Grapalat" w:cs="Times Armenian"/>
          <w:sz w:val="20"/>
          <w:szCs w:val="24"/>
          <w:lang w:val="af-ZA"/>
        </w:rPr>
        <w:t>(</w:t>
      </w:r>
      <w:r w:rsidRPr="008C271A">
        <w:rPr>
          <w:rFonts w:ascii="GHEA Grapalat" w:eastAsia="Times New Roman" w:hAnsi="GHEA Grapalat" w:cs="Sylfaen"/>
          <w:sz w:val="20"/>
          <w:szCs w:val="24"/>
          <w:lang w:val="en-US"/>
        </w:rPr>
        <w:t>կոնսորցիումով</w:t>
      </w:r>
      <w:r w:rsidRPr="008C271A">
        <w:rPr>
          <w:rFonts w:ascii="GHEA Grapalat" w:eastAsia="Times New Roman" w:hAnsi="GHEA Grapalat" w:cs="Times Armenian"/>
          <w:sz w:val="20"/>
          <w:szCs w:val="24"/>
          <w:lang w:val="af-ZA"/>
        </w:rPr>
        <w:t xml:space="preserve">) </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նումների</w:t>
      </w:r>
      <w:r w:rsidRPr="008C271A">
        <w:rPr>
          <w:rFonts w:ascii="GHEA Grapalat" w:eastAsia="Times New Roman" w:hAnsi="GHEA Grapalat" w:cs="Times Armenian"/>
          <w:sz w:val="20"/>
          <w:szCs w:val="24"/>
          <w:lang w:val="en-US"/>
        </w:rPr>
        <w:t>գ</w:t>
      </w:r>
      <w:r w:rsidRPr="008C271A">
        <w:rPr>
          <w:rFonts w:ascii="GHEA Grapalat" w:eastAsia="Times New Roman" w:hAnsi="GHEA Grapalat" w:cs="Sylfaen"/>
          <w:sz w:val="20"/>
          <w:szCs w:val="24"/>
          <w:lang w:val="en-US"/>
        </w:rPr>
        <w:t>ործընթացին</w:t>
      </w:r>
      <w:r w:rsidRPr="008C271A">
        <w:rPr>
          <w:rFonts w:ascii="GHEA Grapalat" w:eastAsia="Times New Roman" w:hAnsi="GHEA Grapalat" w:cs="Sylfaen"/>
          <w:sz w:val="20"/>
          <w:szCs w:val="20"/>
          <w:lang w:val="en-US"/>
        </w:rPr>
        <w:t>մասնակցությանդեպքերի</w:t>
      </w:r>
      <w:r w:rsidRPr="008C271A">
        <w:rPr>
          <w:rFonts w:ascii="GHEA Grapalat" w:eastAsia="Times New Roman" w:hAnsi="GHEA Grapalat" w:cs="Sylfaen"/>
          <w:sz w:val="20"/>
          <w:szCs w:val="20"/>
          <w:lang w:val="es-ES"/>
        </w:rPr>
        <w:t>:</w:t>
      </w:r>
    </w:p>
    <w:p w:rsidR="008C271A" w:rsidRPr="008C271A" w:rsidRDefault="008C271A" w:rsidP="008C271A">
      <w:pPr>
        <w:spacing w:after="0" w:line="240" w:lineRule="auto"/>
        <w:ind w:firstLine="708"/>
        <w:jc w:val="both"/>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t>Կարգի</w:t>
      </w:r>
      <w:r w:rsidRPr="008C271A">
        <w:rPr>
          <w:rFonts w:ascii="GHEA Grapalat" w:eastAsia="Times New Roman" w:hAnsi="GHEA Grapalat" w:cs="Times New Roman"/>
          <w:sz w:val="20"/>
          <w:szCs w:val="20"/>
          <w:lang w:val="es-ES"/>
        </w:rPr>
        <w:t xml:space="preserve"> 119-</w:t>
      </w:r>
      <w:r w:rsidRPr="008C271A">
        <w:rPr>
          <w:rFonts w:ascii="GHEA Grapalat" w:eastAsia="Times New Roman" w:hAnsi="GHEA Grapalat" w:cs="Times New Roman"/>
          <w:sz w:val="20"/>
          <w:szCs w:val="20"/>
          <w:lang w:val="en-US"/>
        </w:rPr>
        <w:t>րդկետի</w:t>
      </w:r>
      <w:r w:rsidRPr="008C271A">
        <w:rPr>
          <w:rFonts w:ascii="GHEA Grapalat" w:eastAsia="Times New Roman" w:hAnsi="GHEA Grapalat" w:cs="Times New Roman"/>
          <w:sz w:val="20"/>
          <w:szCs w:val="20"/>
          <w:lang w:val="hy-AM"/>
        </w:rPr>
        <w:t>իմաստով`</w:t>
      </w:r>
    </w:p>
    <w:p w:rsidR="008C271A" w:rsidRPr="008C271A" w:rsidRDefault="008C271A" w:rsidP="008C271A">
      <w:pPr>
        <w:spacing w:after="0" w:line="240" w:lineRule="auto"/>
        <w:ind w:firstLine="708"/>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sz w:val="20"/>
          <w:szCs w:val="20"/>
          <w:lang w:val="hy-AM"/>
        </w:rPr>
        <w:lastRenderedPageBreak/>
        <w:t>1</w:t>
      </w:r>
      <w:r w:rsidRPr="008C271A">
        <w:rPr>
          <w:rFonts w:ascii="GHEA Grapalat" w:eastAsia="Times New Roman" w:hAnsi="GHEA Grapalat" w:cs="Times New Roman"/>
          <w:color w:val="000000"/>
          <w:sz w:val="20"/>
          <w:szCs w:val="20"/>
          <w:lang w:val="hy-AM"/>
        </w:rPr>
        <w:t xml:space="preserve">) </w:t>
      </w:r>
      <w:r w:rsidRPr="008C271A">
        <w:rPr>
          <w:rFonts w:ascii="GHEA Grapalat" w:eastAsia="Times New Roman" w:hAnsi="GHEA Grapalat" w:cs="Times New Roman"/>
          <w:sz w:val="20"/>
          <w:szCs w:val="20"/>
          <w:lang w:val="hy-AM"/>
        </w:rPr>
        <w:t xml:space="preserve">ֆիզիկական </w:t>
      </w:r>
      <w:r w:rsidRPr="008C271A">
        <w:rPr>
          <w:rFonts w:ascii="GHEA Grapalat" w:eastAsia="Times New Roman" w:hAnsi="GHEA Grapalat" w:cs="GHEA Grapalat"/>
          <w:color w:val="000000"/>
          <w:sz w:val="20"/>
          <w:szCs w:val="20"/>
          <w:lang w:val="hy-AM"/>
        </w:rPr>
        <w:t xml:space="preserve">անձինք համարվում են փոխկապակցված, </w:t>
      </w:r>
      <w:r w:rsidRPr="008C271A">
        <w:rPr>
          <w:rFonts w:ascii="GHEA Grapalat" w:eastAsia="Times New Roman" w:hAnsi="GHEA Grapalat" w:cs="Times New Roma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8C271A" w:rsidRPr="008C271A" w:rsidRDefault="008C271A" w:rsidP="008C271A">
      <w:pPr>
        <w:spacing w:after="0" w:line="240" w:lineRule="auto"/>
        <w:ind w:firstLine="708"/>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8C271A" w:rsidRPr="008C271A" w:rsidRDefault="008C271A" w:rsidP="008C271A">
      <w:pPr>
        <w:spacing w:after="0" w:line="240" w:lineRule="auto"/>
        <w:ind w:firstLine="708"/>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ա. տվյալ իրավաբանական անձի բաժնետոմսերի տաս տոկոսից ավելին տնօրինող մասնակից.</w:t>
      </w:r>
    </w:p>
    <w:p w:rsidR="008C271A" w:rsidRPr="008C271A" w:rsidRDefault="008C271A" w:rsidP="008C271A">
      <w:pPr>
        <w:spacing w:after="0" w:line="240" w:lineRule="auto"/>
        <w:ind w:firstLine="708"/>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8C271A" w:rsidRPr="008C271A" w:rsidRDefault="008C271A" w:rsidP="008C271A">
      <w:pPr>
        <w:spacing w:after="0" w:line="240" w:lineRule="auto"/>
        <w:ind w:firstLine="708"/>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8C271A" w:rsidRPr="008C271A" w:rsidRDefault="008C271A" w:rsidP="008C271A">
      <w:pPr>
        <w:spacing w:after="0" w:line="240" w:lineRule="auto"/>
        <w:ind w:firstLine="708"/>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8C271A" w:rsidRPr="008C271A" w:rsidRDefault="008C271A" w:rsidP="008C271A">
      <w:pPr>
        <w:spacing w:after="0" w:line="240" w:lineRule="auto"/>
        <w:ind w:firstLine="708"/>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sz w:val="20"/>
          <w:szCs w:val="20"/>
          <w:lang w:val="hy-AM"/>
        </w:rPr>
        <w:t xml:space="preserve">3) ֆիզիկական անձի կարգավիճակ չունեցող մասնակիցները </w:t>
      </w:r>
      <w:r w:rsidRPr="008C271A">
        <w:rPr>
          <w:rFonts w:ascii="GHEA Grapalat" w:eastAsia="Times New Roman" w:hAnsi="GHEA Grapalat" w:cs="Times New Roman"/>
          <w:color w:val="000000"/>
          <w:sz w:val="20"/>
          <w:szCs w:val="20"/>
          <w:lang w:val="hy-AM"/>
        </w:rPr>
        <w:t xml:space="preserve">համարվում են փոխկապակցված, եթե` </w:t>
      </w:r>
    </w:p>
    <w:p w:rsidR="008C271A" w:rsidRPr="008C271A" w:rsidRDefault="008C271A" w:rsidP="008C271A">
      <w:pPr>
        <w:spacing w:after="0" w:line="240" w:lineRule="auto"/>
        <w:ind w:firstLine="269"/>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8C271A" w:rsidRPr="008C271A" w:rsidRDefault="008C271A" w:rsidP="008C271A">
      <w:pPr>
        <w:spacing w:after="0" w:line="240" w:lineRule="auto"/>
        <w:ind w:firstLine="269"/>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8C271A" w:rsidRPr="008C271A" w:rsidRDefault="008C271A" w:rsidP="008C271A">
      <w:pPr>
        <w:spacing w:after="0" w:line="240" w:lineRule="auto"/>
        <w:ind w:firstLine="708"/>
        <w:jc w:val="both"/>
        <w:rPr>
          <w:rFonts w:ascii="Sylfaen" w:eastAsia="Times New Roman" w:hAnsi="Sylfaen" w:cs="Times New Roman"/>
          <w:sz w:val="20"/>
          <w:szCs w:val="20"/>
          <w:lang w:val="hy-AM"/>
        </w:rPr>
      </w:pPr>
      <w:r w:rsidRPr="008C271A">
        <w:rPr>
          <w:rFonts w:ascii="GHEA Grapalat" w:eastAsia="Times New Roman" w:hAnsi="GHEA Grapalat" w:cs="Times New Roma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8C271A" w:rsidRPr="008C271A" w:rsidRDefault="008C271A" w:rsidP="008C271A">
      <w:pPr>
        <w:spacing w:after="0" w:line="240" w:lineRule="auto"/>
        <w:ind w:firstLine="708"/>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դ. նրանք գործել կամ գործում են համաձայնեցված՝ ելնելով ընդհանուր տնտեսական շահերից.</w:t>
      </w:r>
    </w:p>
    <w:p w:rsidR="008C271A" w:rsidRPr="008C271A" w:rsidRDefault="008C271A" w:rsidP="008C271A">
      <w:pPr>
        <w:spacing w:after="0" w:line="240" w:lineRule="auto"/>
        <w:ind w:firstLine="284"/>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C271A" w:rsidRPr="008C271A" w:rsidRDefault="008C271A" w:rsidP="008C271A">
      <w:pPr>
        <w:spacing w:after="0" w:line="240" w:lineRule="auto"/>
        <w:ind w:firstLine="567"/>
        <w:jc w:val="both"/>
        <w:rPr>
          <w:rFonts w:ascii="GHEA Grapalat" w:eastAsia="Times New Roman" w:hAnsi="GHEA Grapalat" w:cs="Arial"/>
          <w:sz w:val="20"/>
          <w:szCs w:val="24"/>
          <w:lang w:val="hy-AM"/>
        </w:rPr>
      </w:pPr>
      <w:r w:rsidRPr="008C271A">
        <w:rPr>
          <w:rFonts w:ascii="GHEA Grapalat" w:eastAsia="Times New Roman" w:hAnsi="GHEA Grapalat" w:cs="Arial Armenian"/>
          <w:sz w:val="20"/>
          <w:szCs w:val="24"/>
          <w:lang w:val="hy-AM"/>
        </w:rPr>
        <w:t xml:space="preserve">2.4 </w:t>
      </w:r>
      <w:r w:rsidRPr="008C271A">
        <w:rPr>
          <w:rFonts w:ascii="GHEA Grapalat" w:eastAsia="Times New Roman" w:hAnsi="GHEA Grapalat" w:cs="Sylfaen"/>
          <w:sz w:val="20"/>
          <w:szCs w:val="24"/>
          <w:lang w:val="hy-AM"/>
        </w:rPr>
        <w:t>Մասնակիցը</w:t>
      </w:r>
      <w:r w:rsidRPr="008C271A">
        <w:rPr>
          <w:rFonts w:ascii="GHEA Grapalat" w:eastAsia="Times New Roman" w:hAnsi="GHEA Grapalat" w:cs="Arial"/>
          <w:sz w:val="20"/>
          <w:szCs w:val="24"/>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816093" w:rsidRPr="004B28EA">
        <w:rPr>
          <w:rFonts w:ascii="GHEA Grapalat" w:eastAsia="Times New Roman" w:hAnsi="GHEA Grapalat" w:cs="Times New Roman"/>
          <w:color w:val="000000"/>
          <w:sz w:val="20"/>
          <w:szCs w:val="20"/>
          <w:lang w:val="hy-AM"/>
        </w:rPr>
        <w:t>30</w:t>
      </w:r>
      <w:r w:rsidRPr="008C271A">
        <w:rPr>
          <w:rFonts w:ascii="GHEA Grapalat" w:eastAsia="Times New Roman" w:hAnsi="GHEA Grapalat" w:cs="Times New Roman"/>
          <w:color w:val="000000"/>
          <w:sz w:val="20"/>
          <w:szCs w:val="20"/>
          <w:lang w:val="hy-AM"/>
        </w:rPr>
        <w:t xml:space="preserve"> տոկոսի</w:t>
      </w:r>
      <w:r w:rsidRPr="008C271A">
        <w:rPr>
          <w:rFonts w:ascii="GHEA Grapalat" w:eastAsia="Times New Roman" w:hAnsi="GHEA Grapalat" w:cs="Arial"/>
          <w:sz w:val="20"/>
          <w:szCs w:val="24"/>
          <w:vertAlign w:val="superscript"/>
          <w:lang w:val="hy-AM"/>
        </w:rPr>
        <w:footnoteReference w:id="2"/>
      </w:r>
      <w:r w:rsidRPr="008C271A">
        <w:rPr>
          <w:rFonts w:ascii="GHEA Grapalat" w:eastAsia="Times New Roman" w:hAnsi="GHEA Grapalat" w:cs="Times New Roman"/>
          <w:color w:val="000000"/>
          <w:sz w:val="20"/>
          <w:szCs w:val="20"/>
          <w:vertAlign w:val="superscript"/>
          <w:lang w:val="hy-AM"/>
        </w:rPr>
        <w:t>.1</w:t>
      </w:r>
      <w:r w:rsidRPr="008C271A">
        <w:rPr>
          <w:rFonts w:ascii="GHEA Grapalat" w:eastAsia="Times New Roman" w:hAnsi="GHEA Grapalat" w:cs="Times New Roman"/>
          <w:color w:val="000000"/>
          <w:sz w:val="20"/>
          <w:szCs w:val="20"/>
          <w:lang w:val="hy-AM"/>
        </w:rPr>
        <w:t xml:space="preserve">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7" w:tgtFrame="_blank" w:history="1">
        <w:r w:rsidRPr="008C271A">
          <w:rPr>
            <w:rFonts w:ascii="GHEA Grapalat" w:eastAsia="Times New Roman" w:hAnsi="GHEA Grapalat" w:cs="Times New Roman"/>
            <w:color w:val="000000"/>
            <w:sz w:val="20"/>
            <w:szCs w:val="20"/>
            <w:lang w:val="hy-AM"/>
          </w:rPr>
          <w:t>Standard &amp; Poor’s</w:t>
        </w:r>
      </w:hyperlink>
      <w:r w:rsidRPr="008C271A">
        <w:rPr>
          <w:rFonts w:ascii="Calibri" w:eastAsia="Times New Roman" w:hAnsi="Calibri" w:cs="Calibri"/>
          <w:color w:val="000000"/>
          <w:sz w:val="20"/>
          <w:szCs w:val="20"/>
          <w:lang w:val="hy-AM"/>
        </w:rPr>
        <w:t> </w:t>
      </w:r>
      <w:r w:rsidRPr="008C271A">
        <w:rPr>
          <w:rFonts w:ascii="GHEA Grapalat" w:eastAsia="Times New Roman" w:hAnsi="GHEA Grapalat" w:cs="Times New Roma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p>
    <w:p w:rsidR="008C271A" w:rsidRPr="008C271A" w:rsidRDefault="008C271A" w:rsidP="008C271A">
      <w:pPr>
        <w:spacing w:after="0" w:line="240" w:lineRule="auto"/>
        <w:ind w:firstLine="540"/>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hy-AM"/>
        </w:rPr>
        <w:t>2.5 Սույն ընթացակարգի շրջանակում կնքվելիք պայմանագիրըկարող</w:t>
      </w:r>
      <w:r w:rsidRPr="008C271A">
        <w:rPr>
          <w:rFonts w:ascii="GHEA Grapalat" w:eastAsia="Times New Roman" w:hAnsi="GHEA Grapalat" w:cs="Sylfaen"/>
          <w:sz w:val="20"/>
          <w:szCs w:val="24"/>
          <w:lang w:val="af-ZA"/>
        </w:rPr>
        <w:t xml:space="preserve"> է </w:t>
      </w:r>
      <w:r w:rsidRPr="008C271A">
        <w:rPr>
          <w:rFonts w:ascii="GHEA Grapalat" w:eastAsia="Times New Roman" w:hAnsi="GHEA Grapalat" w:cs="Sylfaen"/>
          <w:sz w:val="20"/>
          <w:szCs w:val="24"/>
          <w:lang w:val="hy-AM"/>
        </w:rPr>
        <w:t>իրականացվել</w:t>
      </w:r>
      <w:r w:rsidRPr="008C271A">
        <w:rPr>
          <w:rFonts w:ascii="GHEA Grapalat" w:eastAsia="Times New Roman" w:hAnsi="GHEA Grapalat" w:cs="Sylfaen"/>
          <w:sz w:val="20"/>
          <w:szCs w:val="24"/>
          <w:lang w:val="af-ZA"/>
        </w:rPr>
        <w:t xml:space="preserve"> ենթակապալի </w:t>
      </w:r>
      <w:r w:rsidRPr="008C271A">
        <w:rPr>
          <w:rFonts w:ascii="GHEA Grapalat" w:eastAsia="Times New Roman" w:hAnsi="GHEA Grapalat" w:cs="Sylfaen"/>
          <w:sz w:val="20"/>
          <w:szCs w:val="24"/>
          <w:lang w:val="hy-AM"/>
        </w:rPr>
        <w:t>պայմանագիրկնքելումիջոցով։</w:t>
      </w:r>
      <w:r w:rsidRPr="008C271A">
        <w:rPr>
          <w:rFonts w:ascii="GHEA Grapalat" w:eastAsia="Times New Roman" w:hAnsi="GHEA Grapalat" w:cs="Sylfaen"/>
          <w:sz w:val="20"/>
          <w:szCs w:val="24"/>
          <w:lang w:val="af-ZA"/>
        </w:rPr>
        <w:t xml:space="preserve"> Ենթակապալի </w:t>
      </w:r>
      <w:r w:rsidRPr="008C271A">
        <w:rPr>
          <w:rFonts w:ascii="GHEA Grapalat" w:eastAsia="Times New Roman" w:hAnsi="GHEA Grapalat" w:cs="Sylfaen"/>
          <w:sz w:val="20"/>
          <w:szCs w:val="24"/>
          <w:lang w:val="en-US"/>
        </w:rPr>
        <w:t>պայմանագրիկողմչիկարողհանդիսանալսույնընթացակարգին</w:t>
      </w:r>
      <w:r w:rsidRPr="008C271A">
        <w:rPr>
          <w:rFonts w:ascii="GHEA Grapalat" w:eastAsia="Times New Roman" w:hAnsi="GHEA Grapalat" w:cs="Sylfaen"/>
          <w:sz w:val="20"/>
          <w:szCs w:val="20"/>
          <w:lang w:val="af-ZA" w:eastAsia="ru-RU"/>
        </w:rPr>
        <w:t>(</w:t>
      </w:r>
      <w:r w:rsidRPr="008C271A">
        <w:rPr>
          <w:rFonts w:ascii="GHEA Grapalat" w:eastAsia="Times New Roman" w:hAnsi="GHEA Grapalat" w:cs="Sylfaen"/>
          <w:sz w:val="20"/>
          <w:szCs w:val="20"/>
          <w:lang w:val="en-US" w:eastAsia="ru-RU"/>
        </w:rPr>
        <w:t>միևնույնչափաբաժնին</w:t>
      </w:r>
      <w:r w:rsidRPr="008C271A">
        <w:rPr>
          <w:rFonts w:ascii="GHEA Grapalat" w:eastAsia="Times New Roman" w:hAnsi="GHEA Grapalat" w:cs="Sylfaen"/>
          <w:sz w:val="20"/>
          <w:szCs w:val="20"/>
          <w:lang w:val="af-ZA" w:eastAsia="ru-RU"/>
        </w:rPr>
        <w:t xml:space="preserve">) </w:t>
      </w:r>
      <w:r w:rsidRPr="008C271A">
        <w:rPr>
          <w:rFonts w:ascii="GHEA Grapalat" w:eastAsia="Times New Roman" w:hAnsi="GHEA Grapalat" w:cs="Sylfaen"/>
          <w:sz w:val="20"/>
          <w:szCs w:val="24"/>
          <w:lang w:val="en-US"/>
        </w:rPr>
        <w:t>մասնակցելունպատակովհայտներկայացրածմասնակիցը</w:t>
      </w:r>
      <w:r w:rsidRPr="008C271A">
        <w:rPr>
          <w:rFonts w:ascii="GHEA Grapalat" w:eastAsia="Times New Roman" w:hAnsi="GHEA Grapalat" w:cs="Sylfaen"/>
          <w:sz w:val="20"/>
          <w:szCs w:val="24"/>
          <w:lang w:val="af-ZA"/>
        </w:rPr>
        <w:t xml:space="preserve">: </w:t>
      </w:r>
    </w:p>
    <w:p w:rsidR="008C271A" w:rsidRPr="008C271A" w:rsidRDefault="008C271A" w:rsidP="008C271A">
      <w:pPr>
        <w:spacing w:after="0" w:line="240" w:lineRule="auto"/>
        <w:ind w:firstLine="540"/>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 2</w:t>
      </w:r>
      <w:r w:rsidRPr="008C271A">
        <w:rPr>
          <w:rFonts w:ascii="GHEA Grapalat" w:eastAsia="Times New Roman" w:hAnsi="GHEA Grapalat" w:cs="Sylfaen"/>
          <w:sz w:val="20"/>
          <w:szCs w:val="24"/>
          <w:lang w:val="hy-AM"/>
        </w:rPr>
        <w:t>.</w:t>
      </w:r>
      <w:r w:rsidRPr="008C271A">
        <w:rPr>
          <w:rFonts w:ascii="GHEA Grapalat" w:eastAsia="Times New Roman" w:hAnsi="GHEA Grapalat" w:cs="Sylfaen"/>
          <w:sz w:val="20"/>
          <w:szCs w:val="24"/>
          <w:lang w:val="af-ZA"/>
        </w:rPr>
        <w:t xml:space="preserve">6 </w:t>
      </w:r>
      <w:r w:rsidRPr="008C271A">
        <w:rPr>
          <w:rFonts w:ascii="GHEA Grapalat" w:eastAsia="Times New Roman" w:hAnsi="GHEA Grapalat" w:cs="Sylfaen"/>
          <w:sz w:val="20"/>
          <w:szCs w:val="24"/>
        </w:rPr>
        <w:t>Մասնակիցներըկարողենսույնընթացակարգինմասնակցելհամատեղգործունեությանկարգով</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կոնսորցիումով</w:t>
      </w:r>
      <w:r w:rsidRPr="008C271A">
        <w:rPr>
          <w:rFonts w:ascii="GHEA Grapalat" w:eastAsia="Times New Roman" w:hAnsi="GHEA Grapalat" w:cs="Sylfaen"/>
          <w:sz w:val="20"/>
          <w:szCs w:val="24"/>
          <w:lang w:val="af-ZA"/>
        </w:rPr>
        <w:t>)</w:t>
      </w:r>
      <w:r w:rsidRPr="008C271A">
        <w:rPr>
          <w:rFonts w:ascii="GHEA Grapalat" w:eastAsia="Times New Roman" w:hAnsi="GHEA Grapalat" w:cs="Sylfaen"/>
          <w:sz w:val="20"/>
          <w:szCs w:val="24"/>
        </w:rPr>
        <w:t>։Նմանդեպքում</w:t>
      </w:r>
      <w:r w:rsidRPr="008C271A">
        <w:rPr>
          <w:rFonts w:ascii="GHEA Grapalat" w:eastAsia="Times New Roman" w:hAnsi="GHEA Grapalat" w:cs="Sylfaen"/>
          <w:sz w:val="20"/>
          <w:szCs w:val="24"/>
          <w:lang w:val="af-ZA"/>
        </w:rPr>
        <w:t>`</w:t>
      </w:r>
    </w:p>
    <w:p w:rsidR="008C271A" w:rsidRPr="008C271A" w:rsidRDefault="008C271A" w:rsidP="008C271A">
      <w:pPr>
        <w:spacing w:after="0" w:line="240" w:lineRule="auto"/>
        <w:ind w:firstLine="540"/>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1) </w:t>
      </w:r>
      <w:r w:rsidRPr="008C271A">
        <w:rPr>
          <w:rFonts w:ascii="GHEA Grapalat" w:eastAsia="Times New Roman" w:hAnsi="GHEA Grapalat" w:cs="Sylfaen"/>
          <w:sz w:val="20"/>
          <w:szCs w:val="24"/>
        </w:rPr>
        <w:t>համատեղգործունեությանպայմանագրիկողմերիցորևէմեկըչիկարողնույնընթացակարգին</w:t>
      </w:r>
      <w:r w:rsidRPr="008C271A">
        <w:rPr>
          <w:rFonts w:ascii="GHEA Grapalat" w:eastAsia="Times New Roman" w:hAnsi="GHEA Grapalat" w:cs="Sylfaen"/>
          <w:sz w:val="20"/>
          <w:szCs w:val="20"/>
          <w:lang w:val="af-ZA"/>
        </w:rPr>
        <w:t>(</w:t>
      </w:r>
      <w:r w:rsidRPr="008C271A">
        <w:rPr>
          <w:rFonts w:ascii="GHEA Grapalat" w:eastAsia="Times New Roman" w:hAnsi="GHEA Grapalat" w:cs="Sylfaen"/>
          <w:sz w:val="20"/>
          <w:szCs w:val="20"/>
          <w:lang w:val="en-US"/>
        </w:rPr>
        <w:t>միևնույնչափաբաժնին</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4"/>
        </w:rPr>
        <w:t>ներկայացնելառանձինհայտ</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Սույնպարբերությանպահանջիչպահպանմանդեպքում</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հայտերիբացմաննիստումմերժվումենինչպեսհամատեղգործունեությանկարգով</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այնպեսէլառանձիններկայացվածհայտերը</w:t>
      </w:r>
      <w:r w:rsidRPr="008C271A">
        <w:rPr>
          <w:rFonts w:ascii="GHEA Grapalat" w:eastAsia="Times New Roman" w:hAnsi="GHEA Grapalat" w:cs="Sylfaen"/>
          <w:sz w:val="20"/>
          <w:szCs w:val="24"/>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af-ZA"/>
        </w:rPr>
        <w:t>2) Մ</w:t>
      </w:r>
      <w:r w:rsidRPr="008C271A">
        <w:rPr>
          <w:rFonts w:ascii="GHEA Grapalat" w:eastAsia="Times New Roman" w:hAnsi="GHEA Grapalat" w:cs="Sylfaen"/>
          <w:sz w:val="20"/>
          <w:szCs w:val="24"/>
        </w:rPr>
        <w:t>ասնակիցներըկրումենհամատեղևհամապարտպատասխանատվություն</w:t>
      </w:r>
      <w:r w:rsidRPr="008C271A">
        <w:rPr>
          <w:rFonts w:ascii="GHEA Grapalat" w:eastAsia="Times New Roman" w:hAnsi="GHEA Grapalat" w:cs="Sylfaen"/>
          <w:sz w:val="20"/>
          <w:szCs w:val="24"/>
          <w:lang w:val="af-ZA"/>
        </w:rPr>
        <w:t>:Ընդ որում,</w:t>
      </w:r>
      <w:r w:rsidRPr="008C271A">
        <w:rPr>
          <w:rFonts w:ascii="GHEA Grapalat" w:eastAsia="Times New Roman" w:hAnsi="GHEA Grapalat" w:cs="Sylfaen"/>
          <w:sz w:val="20"/>
          <w:szCs w:val="24"/>
        </w:rPr>
        <w:t>կոնսորցիումիանդամիկոնսորցիումիցդուրսգալուդեպքումկոնսորցիումիհետ</w:t>
      </w:r>
      <w:r w:rsidRPr="008C271A">
        <w:rPr>
          <w:rFonts w:ascii="GHEA Grapalat" w:eastAsia="Times New Roman" w:hAnsi="GHEA Grapalat" w:cs="Sylfaen"/>
          <w:sz w:val="20"/>
          <w:szCs w:val="24"/>
          <w:lang w:val="en-US"/>
        </w:rPr>
        <w:t>պ</w:t>
      </w:r>
      <w:r w:rsidRPr="008C271A">
        <w:rPr>
          <w:rFonts w:ascii="GHEA Grapalat" w:eastAsia="Times New Roman" w:hAnsi="GHEA Grapalat" w:cs="Sylfaen"/>
          <w:sz w:val="20"/>
          <w:szCs w:val="24"/>
        </w:rPr>
        <w:t>ատվիրատուիկնքածպայմանագիրըմիակողմանիորենլուծվումէևկոնսորցիումիանդամներինկատմամբկիրառվումենպայմանագրովնախատեսվածպատասխանատվությանմիջոցները</w:t>
      </w:r>
      <w:r w:rsidRPr="008C271A">
        <w:rPr>
          <w:rFonts w:ascii="GHEA Grapalat" w:eastAsia="Times New Roman" w:hAnsi="GHEA Grapalat" w:cs="Sylfaen"/>
          <w:sz w:val="20"/>
          <w:szCs w:val="24"/>
          <w:lang w:val="hy-AM"/>
        </w:rPr>
        <w:t>:</w:t>
      </w:r>
    </w:p>
    <w:p w:rsidR="008C271A" w:rsidRPr="008C271A" w:rsidRDefault="008C271A" w:rsidP="008C271A">
      <w:pPr>
        <w:spacing w:after="0" w:line="240" w:lineRule="auto"/>
        <w:ind w:firstLine="567"/>
        <w:jc w:val="both"/>
        <w:rPr>
          <w:rFonts w:ascii="GHEA Grapalat" w:eastAsia="Times New Roman" w:hAnsi="GHEA Grapalat" w:cs="Times New Roman"/>
          <w:b/>
          <w:sz w:val="20"/>
          <w:szCs w:val="24"/>
          <w:lang w:val="af-ZA"/>
        </w:rPr>
      </w:pPr>
    </w:p>
    <w:p w:rsidR="008C271A" w:rsidRPr="008C271A" w:rsidRDefault="008C271A" w:rsidP="008C271A">
      <w:pPr>
        <w:spacing w:after="0" w:line="240" w:lineRule="auto"/>
        <w:ind w:firstLine="567"/>
        <w:jc w:val="both"/>
        <w:rPr>
          <w:rFonts w:ascii="GHEA Grapalat" w:eastAsia="Times New Roman" w:hAnsi="GHEA Grapalat" w:cs="Times New Roman"/>
          <w:b/>
          <w:sz w:val="20"/>
          <w:szCs w:val="24"/>
          <w:lang w:val="af-ZA"/>
        </w:rPr>
      </w:pPr>
    </w:p>
    <w:p w:rsidR="008C271A" w:rsidRPr="008C271A" w:rsidRDefault="008C271A" w:rsidP="008C271A">
      <w:pPr>
        <w:spacing w:after="0" w:line="240" w:lineRule="auto"/>
        <w:ind w:firstLine="567"/>
        <w:jc w:val="both"/>
        <w:rPr>
          <w:rFonts w:ascii="GHEA Grapalat" w:eastAsia="Times New Roman" w:hAnsi="GHEA Grapalat" w:cs="Times New Roman"/>
          <w:b/>
          <w:sz w:val="20"/>
          <w:szCs w:val="24"/>
          <w:lang w:val="af-ZA"/>
        </w:rPr>
      </w:pPr>
    </w:p>
    <w:p w:rsidR="008C271A" w:rsidRPr="008C271A" w:rsidRDefault="008C271A" w:rsidP="008C271A">
      <w:pPr>
        <w:spacing w:after="0" w:line="240" w:lineRule="auto"/>
        <w:ind w:firstLine="567"/>
        <w:jc w:val="both"/>
        <w:rPr>
          <w:rFonts w:ascii="GHEA Grapalat" w:eastAsia="Times New Roman" w:hAnsi="GHEA Grapalat" w:cs="Times New Roman"/>
          <w:b/>
          <w:sz w:val="20"/>
          <w:szCs w:val="24"/>
          <w:lang w:val="af-ZA"/>
        </w:rPr>
      </w:pPr>
    </w:p>
    <w:p w:rsidR="008C271A" w:rsidRPr="008C271A" w:rsidRDefault="008C271A" w:rsidP="008C271A">
      <w:pPr>
        <w:spacing w:after="0" w:line="240" w:lineRule="auto"/>
        <w:ind w:firstLine="567"/>
        <w:jc w:val="both"/>
        <w:rPr>
          <w:rFonts w:ascii="GHEA Grapalat" w:eastAsia="Times New Roman" w:hAnsi="GHEA Grapalat" w:cs="Times New Roman"/>
          <w:b/>
          <w:sz w:val="20"/>
          <w:szCs w:val="24"/>
          <w:lang w:val="af-ZA"/>
        </w:rPr>
      </w:pPr>
    </w:p>
    <w:p w:rsidR="008C271A" w:rsidRPr="008C271A" w:rsidRDefault="008C271A" w:rsidP="008C271A">
      <w:pPr>
        <w:spacing w:after="0" w:line="240" w:lineRule="auto"/>
        <w:jc w:val="center"/>
        <w:rPr>
          <w:rFonts w:ascii="GHEA Grapalat" w:eastAsia="Times New Roman" w:hAnsi="GHEA Grapalat" w:cs="Arial"/>
          <w:b/>
          <w:sz w:val="20"/>
          <w:szCs w:val="24"/>
          <w:lang w:val="af-ZA"/>
        </w:rPr>
      </w:pPr>
      <w:r w:rsidRPr="008C271A">
        <w:rPr>
          <w:rFonts w:ascii="GHEA Grapalat" w:eastAsia="Times New Roman" w:hAnsi="GHEA Grapalat" w:cs="Times New Roman"/>
          <w:b/>
          <w:sz w:val="20"/>
          <w:szCs w:val="24"/>
          <w:lang w:val="af-ZA"/>
        </w:rPr>
        <w:t xml:space="preserve">3.  </w:t>
      </w:r>
      <w:r w:rsidRPr="008C271A">
        <w:rPr>
          <w:rFonts w:ascii="GHEA Grapalat" w:eastAsia="Times New Roman" w:hAnsi="GHEA Grapalat" w:cs="Sylfaen"/>
          <w:b/>
          <w:sz w:val="20"/>
          <w:szCs w:val="24"/>
          <w:lang w:val="en-US"/>
        </w:rPr>
        <w:t>ՀՐԱՎԵՐԻՊԱՐԶԱԲԱՆՈՒՄԸ</w:t>
      </w:r>
      <w:r w:rsidRPr="008C271A">
        <w:rPr>
          <w:rFonts w:ascii="GHEA Grapalat" w:eastAsia="Times New Roman" w:hAnsi="GHEA Grapalat" w:cs="Arial"/>
          <w:b/>
          <w:sz w:val="20"/>
          <w:szCs w:val="24"/>
          <w:lang w:val="en-US"/>
        </w:rPr>
        <w:t>ԵՎ</w:t>
      </w:r>
      <w:r w:rsidRPr="008C271A">
        <w:rPr>
          <w:rFonts w:ascii="GHEA Grapalat" w:eastAsia="Times New Roman" w:hAnsi="GHEA Grapalat" w:cs="Sylfaen"/>
          <w:b/>
          <w:sz w:val="20"/>
          <w:szCs w:val="24"/>
          <w:lang w:val="en-US"/>
        </w:rPr>
        <w:t>ՀՐԱՎԵՐՈՒՄՓՈՓՈԽՈՒԹՅՈՒՆԿԱՏԱՐԵԼՈՒԿԱՐԳԸ</w:t>
      </w:r>
    </w:p>
    <w:p w:rsidR="008C271A" w:rsidRPr="008C271A" w:rsidRDefault="008C271A" w:rsidP="008C271A">
      <w:pPr>
        <w:spacing w:after="0" w:line="240" w:lineRule="auto"/>
        <w:jc w:val="center"/>
        <w:rPr>
          <w:rFonts w:ascii="GHEA Grapalat" w:eastAsia="Times New Roman" w:hAnsi="GHEA Grapalat" w:cs="Times New Roman"/>
          <w:b/>
          <w:sz w:val="20"/>
          <w:szCs w:val="24"/>
          <w:lang w:val="af-ZA"/>
        </w:rPr>
      </w:pPr>
    </w:p>
    <w:p w:rsidR="008C271A" w:rsidRPr="008C271A" w:rsidRDefault="008C271A" w:rsidP="008C271A">
      <w:pPr>
        <w:spacing w:after="0" w:line="240" w:lineRule="auto"/>
        <w:ind w:firstLine="567"/>
        <w:jc w:val="both"/>
        <w:rPr>
          <w:rFonts w:ascii="GHEA Grapalat" w:eastAsia="Times New Roman" w:hAnsi="GHEA Grapalat" w:cs="Times New Roman"/>
          <w:sz w:val="20"/>
          <w:szCs w:val="24"/>
          <w:lang w:val="af-ZA"/>
        </w:rPr>
      </w:pPr>
      <w:r w:rsidRPr="008C271A">
        <w:rPr>
          <w:rFonts w:ascii="GHEA Grapalat" w:eastAsia="Times New Roman" w:hAnsi="GHEA Grapalat" w:cs="Times New Roman"/>
          <w:sz w:val="20"/>
          <w:szCs w:val="24"/>
          <w:lang w:val="af-ZA"/>
        </w:rPr>
        <w:t xml:space="preserve">3.1 </w:t>
      </w:r>
      <w:r w:rsidRPr="008C271A">
        <w:rPr>
          <w:rFonts w:ascii="GHEA Grapalat" w:eastAsia="Times New Roman" w:hAnsi="GHEA Grapalat" w:cs="Sylfaen"/>
          <w:sz w:val="20"/>
          <w:szCs w:val="24"/>
          <w:lang w:val="en-US"/>
        </w:rPr>
        <w:t>Օրենքի</w:t>
      </w:r>
      <w:r w:rsidRPr="008C271A">
        <w:rPr>
          <w:rFonts w:ascii="GHEA Grapalat" w:eastAsia="Times New Roman" w:hAnsi="GHEA Grapalat" w:cs="Arial"/>
          <w:sz w:val="20"/>
          <w:szCs w:val="24"/>
          <w:lang w:val="af-ZA"/>
        </w:rPr>
        <w:t xml:space="preserve"> 29-</w:t>
      </w:r>
      <w:r w:rsidRPr="008C271A">
        <w:rPr>
          <w:rFonts w:ascii="GHEA Grapalat" w:eastAsia="Times New Roman" w:hAnsi="GHEA Grapalat" w:cs="Sylfaen"/>
          <w:sz w:val="20"/>
          <w:szCs w:val="24"/>
          <w:lang w:val="en-US"/>
        </w:rPr>
        <w:t>րդհոդվածիհամաձայն</w:t>
      </w:r>
      <w:r w:rsidRPr="008C271A">
        <w:rPr>
          <w:rFonts w:ascii="GHEA Grapalat" w:eastAsia="Times New Roman" w:hAnsi="GHEA Grapalat" w:cs="Arial"/>
          <w:sz w:val="20"/>
          <w:szCs w:val="24"/>
          <w:lang w:val="af-ZA"/>
        </w:rPr>
        <w:t xml:space="preserve">` </w:t>
      </w:r>
      <w:r w:rsidRPr="008C271A">
        <w:rPr>
          <w:rFonts w:ascii="GHEA Grapalat" w:eastAsia="Times New Roman" w:hAnsi="GHEA Grapalat" w:cs="Arial"/>
          <w:sz w:val="20"/>
          <w:szCs w:val="24"/>
          <w:lang w:val="en-US"/>
        </w:rPr>
        <w:t>մ</w:t>
      </w:r>
      <w:r w:rsidRPr="008C271A">
        <w:rPr>
          <w:rFonts w:ascii="GHEA Grapalat" w:eastAsia="Times New Roman" w:hAnsi="GHEA Grapalat" w:cs="Sylfaen"/>
          <w:sz w:val="20"/>
          <w:szCs w:val="24"/>
          <w:lang w:val="en-US"/>
        </w:rPr>
        <w:t>ասնակիցնիրավունքունիպատվիրատուիցպահանջելհրավերիպարզաբանում</w:t>
      </w:r>
      <w:r w:rsidRPr="008C271A">
        <w:rPr>
          <w:rFonts w:ascii="GHEA Grapalat" w:eastAsia="Times New Roman" w:hAnsi="GHEA Grapalat" w:cs="Tahoma"/>
          <w:sz w:val="20"/>
          <w:szCs w:val="24"/>
          <w:lang w:val="en-US"/>
        </w:rPr>
        <w:t>։</w:t>
      </w:r>
    </w:p>
    <w:p w:rsidR="008C271A" w:rsidRPr="008C271A" w:rsidRDefault="008C271A" w:rsidP="008C271A">
      <w:pPr>
        <w:autoSpaceDE w:val="0"/>
        <w:autoSpaceDN w:val="0"/>
        <w:adjustRightInd w:val="0"/>
        <w:spacing w:after="0" w:line="240" w:lineRule="auto"/>
        <w:ind w:firstLine="567"/>
        <w:jc w:val="both"/>
        <w:rPr>
          <w:rFonts w:ascii="GHEA Grapalat" w:eastAsia="Times New Roman" w:hAnsi="GHEA Grapalat" w:cs="Times New Roman"/>
          <w:sz w:val="20"/>
          <w:szCs w:val="24"/>
          <w:lang w:val="af-ZA"/>
        </w:rPr>
      </w:pPr>
      <w:r w:rsidRPr="008C271A">
        <w:rPr>
          <w:rFonts w:ascii="GHEA Grapalat" w:eastAsia="Times New Roman" w:hAnsi="GHEA Grapalat" w:cs="Sylfaen"/>
          <w:sz w:val="20"/>
          <w:szCs w:val="24"/>
          <w:lang w:val="en-US"/>
        </w:rPr>
        <w:t>Մասնակիցնիրավունքունիհայտերիներկայացմանվերջնաժամկետըլրանալուցառնվազնհինգօրացուցայինօրառաջ</w:t>
      </w:r>
      <w:r w:rsidRPr="008C271A">
        <w:rPr>
          <w:rFonts w:ascii="GHEA Grapalat" w:eastAsia="Times New Roman" w:hAnsi="GHEA Grapalat" w:cs="Arial"/>
          <w:sz w:val="20"/>
          <w:szCs w:val="24"/>
          <w:lang w:val="af-ZA"/>
        </w:rPr>
        <w:t xml:space="preserve"> գրավոր </w:t>
      </w:r>
      <w:r w:rsidRPr="008C271A">
        <w:rPr>
          <w:rFonts w:ascii="GHEA Grapalat" w:eastAsia="Times New Roman" w:hAnsi="GHEA Grapalat" w:cs="Sylfaen"/>
          <w:sz w:val="20"/>
          <w:szCs w:val="24"/>
          <w:lang w:val="en-US"/>
        </w:rPr>
        <w:t>հանձնաժողովիցպահանջելուհրավերիպարզաբանում</w:t>
      </w:r>
      <w:r w:rsidRPr="008C271A">
        <w:rPr>
          <w:rFonts w:ascii="GHEA Grapalat" w:eastAsia="Times New Roman" w:hAnsi="GHEA Grapalat" w:cs="Tahoma"/>
          <w:sz w:val="20"/>
          <w:szCs w:val="24"/>
          <w:lang w:val="en-US"/>
        </w:rPr>
        <w:t>։</w:t>
      </w:r>
      <w:r w:rsidRPr="008C271A">
        <w:rPr>
          <w:rFonts w:ascii="GHEA Grapalat" w:eastAsia="Times New Roman" w:hAnsi="GHEA Grapalat" w:cs="Times New Roman"/>
          <w:sz w:val="20"/>
          <w:szCs w:val="24"/>
          <w:lang w:val="en-US"/>
        </w:rPr>
        <w:t>Հանձնաժողովը</w:t>
      </w:r>
      <w:r w:rsidRPr="008C271A">
        <w:rPr>
          <w:rFonts w:ascii="GHEA Grapalat" w:eastAsia="Times New Roman" w:hAnsi="GHEA Grapalat" w:cs="Sylfaen"/>
          <w:sz w:val="20"/>
          <w:szCs w:val="24"/>
          <w:lang w:val="en-US"/>
        </w:rPr>
        <w:t>հարցումըկատարած</w:t>
      </w:r>
      <w:r w:rsidRPr="008C271A">
        <w:rPr>
          <w:rFonts w:ascii="GHEA Grapalat" w:eastAsia="Times New Roman" w:hAnsi="GHEA Grapalat" w:cs="Arial"/>
          <w:sz w:val="20"/>
          <w:szCs w:val="24"/>
          <w:lang w:val="en-US"/>
        </w:rPr>
        <w:t>մ</w:t>
      </w:r>
      <w:r w:rsidRPr="008C271A">
        <w:rPr>
          <w:rFonts w:ascii="GHEA Grapalat" w:eastAsia="Times New Roman" w:hAnsi="GHEA Grapalat" w:cs="Sylfaen"/>
          <w:sz w:val="20"/>
          <w:szCs w:val="24"/>
          <w:lang w:val="en-US"/>
        </w:rPr>
        <w:t>ասնակցինպարզաբանումըտրամադրումէ</w:t>
      </w:r>
      <w:r w:rsidRPr="008C271A">
        <w:rPr>
          <w:rFonts w:ascii="GHEA Grapalat" w:eastAsia="Times New Roman" w:hAnsi="GHEA Grapalat" w:cs="Sylfaen"/>
          <w:sz w:val="20"/>
          <w:szCs w:val="24"/>
          <w:lang w:val="af-ZA"/>
        </w:rPr>
        <w:t xml:space="preserve"> գրավոր` </w:t>
      </w:r>
      <w:r w:rsidRPr="008C271A">
        <w:rPr>
          <w:rFonts w:ascii="GHEA Grapalat" w:eastAsia="Times New Roman" w:hAnsi="GHEA Grapalat" w:cs="Sylfaen"/>
          <w:sz w:val="20"/>
          <w:szCs w:val="24"/>
          <w:lang w:val="en-US"/>
        </w:rPr>
        <w:t>հարցումըստանալուօրվանհաջորդողերկուօրացուցայինօրվաընթացքում</w:t>
      </w:r>
      <w:r w:rsidRPr="008C271A">
        <w:rPr>
          <w:rFonts w:ascii="GHEA Grapalat" w:eastAsia="Times New Roman" w:hAnsi="GHEA Grapalat" w:cs="Sylfaen"/>
          <w:sz w:val="20"/>
          <w:szCs w:val="24"/>
          <w:vertAlign w:val="superscript"/>
          <w:lang w:val="af-ZA"/>
        </w:rPr>
        <w:t>5</w:t>
      </w:r>
      <w:r w:rsidRPr="008C271A">
        <w:rPr>
          <w:rFonts w:ascii="GHEA Grapalat" w:eastAsia="Times New Roman" w:hAnsi="GHEA Grapalat" w:cs="Tahoma"/>
          <w:sz w:val="20"/>
          <w:szCs w:val="24"/>
          <w:lang w:val="en-US"/>
        </w:rPr>
        <w:t>։</w:t>
      </w:r>
    </w:p>
    <w:p w:rsidR="008C271A" w:rsidRPr="008C271A" w:rsidRDefault="008C271A" w:rsidP="008C271A">
      <w:pPr>
        <w:spacing w:after="0" w:line="240" w:lineRule="auto"/>
        <w:ind w:firstLine="567"/>
        <w:jc w:val="both"/>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4"/>
          <w:lang w:val="af-ZA"/>
        </w:rPr>
        <w:t xml:space="preserve">3.2 </w:t>
      </w:r>
      <w:r w:rsidRPr="008C271A">
        <w:rPr>
          <w:rFonts w:ascii="GHEA Grapalat" w:eastAsia="Times New Roman" w:hAnsi="GHEA Grapalat" w:cs="Sylfaen"/>
          <w:sz w:val="20"/>
          <w:szCs w:val="24"/>
          <w:lang w:val="en-US"/>
        </w:rPr>
        <w:t>Հարցմանևպարզաբանումներիբովանդակությանմասինհայտարարությունը</w:t>
      </w:r>
      <w:r w:rsidRPr="008C271A">
        <w:rPr>
          <w:rFonts w:ascii="GHEA Grapalat" w:eastAsia="Times New Roman" w:hAnsi="GHEA Grapalat" w:cs="Arial"/>
          <w:sz w:val="20"/>
          <w:szCs w:val="24"/>
          <w:lang w:val="en-US"/>
        </w:rPr>
        <w:t>պարզաբանումըտրամադրելուօրը</w:t>
      </w:r>
      <w:r w:rsidRPr="008C271A">
        <w:rPr>
          <w:rFonts w:ascii="GHEA Grapalat" w:eastAsia="Times New Roman" w:hAnsi="GHEA Grapalat" w:cs="Sylfaen"/>
          <w:sz w:val="20"/>
          <w:szCs w:val="24"/>
          <w:lang w:val="en-US"/>
        </w:rPr>
        <w:t>հրապարակվումէ</w:t>
      </w:r>
      <w:r w:rsidRPr="008C271A">
        <w:rPr>
          <w:rFonts w:ascii="GHEA Grapalat" w:eastAsia="Times New Roman" w:hAnsi="GHEA Grapalat" w:cs="Sylfaen"/>
          <w:sz w:val="20"/>
          <w:szCs w:val="24"/>
          <w:lang w:val="af-ZA"/>
        </w:rPr>
        <w:t xml:space="preserve">www.procurement.am </w:t>
      </w:r>
      <w:r w:rsidRPr="008C271A">
        <w:rPr>
          <w:rFonts w:ascii="GHEA Grapalat" w:eastAsia="Times New Roman" w:hAnsi="GHEA Grapalat" w:cs="Sylfaen"/>
          <w:sz w:val="20"/>
          <w:szCs w:val="24"/>
        </w:rPr>
        <w:t>հասցեով</w:t>
      </w:r>
      <w:r w:rsidRPr="008C271A">
        <w:rPr>
          <w:rFonts w:ascii="GHEA Grapalat" w:eastAsia="Times New Roman" w:hAnsi="GHEA Grapalat" w:cs="Sylfaen"/>
          <w:sz w:val="20"/>
          <w:szCs w:val="24"/>
          <w:lang w:val="en-US"/>
        </w:rPr>
        <w:t>գործող</w:t>
      </w:r>
      <w:r w:rsidRPr="008C271A">
        <w:rPr>
          <w:rFonts w:ascii="GHEA Grapalat" w:eastAsia="Times New Roman" w:hAnsi="GHEA Grapalat" w:cs="Sylfaen"/>
          <w:sz w:val="20"/>
          <w:szCs w:val="24"/>
        </w:rPr>
        <w:t>տեղեկագր</w:t>
      </w:r>
      <w:r w:rsidRPr="008C271A">
        <w:rPr>
          <w:rFonts w:ascii="GHEA Grapalat" w:eastAsia="Times New Roman" w:hAnsi="GHEA Grapalat" w:cs="Sylfaen"/>
          <w:sz w:val="20"/>
          <w:szCs w:val="24"/>
          <w:lang w:val="en-US"/>
        </w:rPr>
        <w:t>ի</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այսուհետ</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տեղեկագիր</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Times New Roman"/>
          <w:sz w:val="24"/>
          <w:szCs w:val="24"/>
          <w:lang w:val="af-ZA"/>
        </w:rPr>
        <w:t>«</w:t>
      </w:r>
      <w:r w:rsidRPr="008C271A">
        <w:rPr>
          <w:rFonts w:ascii="GHEA Grapalat" w:eastAsia="Times New Roman" w:hAnsi="GHEA Grapalat" w:cs="Sylfaen"/>
          <w:sz w:val="20"/>
          <w:szCs w:val="24"/>
          <w:lang w:val="en-US"/>
        </w:rPr>
        <w:t>Գնումներիհայտարարություններ</w:t>
      </w:r>
      <w:r w:rsidRPr="008C271A">
        <w:rPr>
          <w:rFonts w:ascii="GHEA Grapalat" w:eastAsia="Times New Roman" w:hAnsi="GHEA Grapalat" w:cs="Times New Roman"/>
          <w:sz w:val="24"/>
          <w:szCs w:val="24"/>
          <w:lang w:val="af-ZA"/>
        </w:rPr>
        <w:t>»</w:t>
      </w:r>
      <w:r w:rsidRPr="008C271A">
        <w:rPr>
          <w:rFonts w:ascii="GHEA Grapalat" w:eastAsia="Times New Roman" w:hAnsi="GHEA Grapalat" w:cs="Sylfaen"/>
          <w:sz w:val="20"/>
          <w:szCs w:val="24"/>
          <w:lang w:val="en-US"/>
        </w:rPr>
        <w:t>բաժնի</w:t>
      </w:r>
      <w:r w:rsidRPr="008C271A">
        <w:rPr>
          <w:rFonts w:ascii="GHEA Grapalat" w:eastAsia="Times New Roman" w:hAnsi="GHEA Grapalat" w:cs="Times New Roman"/>
          <w:sz w:val="24"/>
          <w:szCs w:val="24"/>
          <w:lang w:val="af-ZA"/>
        </w:rPr>
        <w:t>«</w:t>
      </w:r>
      <w:r w:rsidRPr="008C271A">
        <w:rPr>
          <w:rFonts w:ascii="GHEA Grapalat" w:eastAsia="Times New Roman" w:hAnsi="GHEA Grapalat" w:cs="Sylfaen"/>
          <w:sz w:val="20"/>
          <w:szCs w:val="24"/>
          <w:lang w:val="en-US"/>
        </w:rPr>
        <w:t>Հրավերներիպարզաբանումներիվերաբերյալհայտարարություններ</w:t>
      </w:r>
      <w:r w:rsidRPr="008C271A">
        <w:rPr>
          <w:rFonts w:ascii="GHEA Grapalat" w:eastAsia="Times New Roman" w:hAnsi="GHEA Grapalat" w:cs="Times New Roman"/>
          <w:sz w:val="24"/>
          <w:szCs w:val="24"/>
          <w:lang w:val="af-ZA"/>
        </w:rPr>
        <w:t>»</w:t>
      </w:r>
      <w:r w:rsidRPr="008C271A">
        <w:rPr>
          <w:rFonts w:ascii="GHEA Grapalat" w:eastAsia="Times New Roman" w:hAnsi="GHEA Grapalat" w:cs="Sylfaen"/>
          <w:sz w:val="20"/>
          <w:szCs w:val="24"/>
          <w:lang w:val="en-US"/>
        </w:rPr>
        <w:t>ենթաբաբաժնում</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առանցնշելուհարցումըկատարած</w:t>
      </w:r>
      <w:r w:rsidRPr="008C271A">
        <w:rPr>
          <w:rFonts w:ascii="GHEA Grapalat" w:eastAsia="Times New Roman" w:hAnsi="GHEA Grapalat" w:cs="Arial"/>
          <w:sz w:val="20"/>
          <w:szCs w:val="24"/>
          <w:lang w:val="en-US"/>
        </w:rPr>
        <w:t>մ</w:t>
      </w:r>
      <w:r w:rsidRPr="008C271A">
        <w:rPr>
          <w:rFonts w:ascii="GHEA Grapalat" w:eastAsia="Times New Roman" w:hAnsi="GHEA Grapalat" w:cs="Sylfaen"/>
          <w:sz w:val="20"/>
          <w:szCs w:val="24"/>
          <w:lang w:val="en-US"/>
        </w:rPr>
        <w:t>ասնակցիտվյալները</w:t>
      </w:r>
      <w:r w:rsidRPr="008C271A">
        <w:rPr>
          <w:rFonts w:ascii="GHEA Grapalat" w:eastAsia="Times New Roman" w:hAnsi="GHEA Grapalat" w:cs="Tahoma"/>
          <w:sz w:val="20"/>
          <w:szCs w:val="24"/>
          <w:lang w:val="en-US"/>
        </w:rPr>
        <w:t>։</w:t>
      </w:r>
    </w:p>
    <w:p w:rsidR="008C271A" w:rsidRPr="008C271A" w:rsidRDefault="008C271A" w:rsidP="008C271A">
      <w:pPr>
        <w:autoSpaceDE w:val="0"/>
        <w:autoSpaceDN w:val="0"/>
        <w:adjustRightInd w:val="0"/>
        <w:spacing w:after="0" w:line="240" w:lineRule="auto"/>
        <w:ind w:firstLine="567"/>
        <w:jc w:val="both"/>
        <w:rPr>
          <w:rFonts w:ascii="GHEA Grapalat" w:eastAsia="Times New Roman" w:hAnsi="GHEA Grapalat" w:cs="Arial Unicode"/>
          <w:sz w:val="20"/>
          <w:szCs w:val="24"/>
          <w:lang w:val="af-ZA"/>
        </w:rPr>
      </w:pPr>
      <w:r w:rsidRPr="008C271A">
        <w:rPr>
          <w:rFonts w:ascii="GHEA Grapalat" w:eastAsia="Times New Roman" w:hAnsi="GHEA Grapalat" w:cs="Arial Unicode"/>
          <w:sz w:val="20"/>
          <w:szCs w:val="24"/>
          <w:lang w:val="af-ZA"/>
        </w:rPr>
        <w:t xml:space="preserve">3.3 </w:t>
      </w:r>
      <w:r w:rsidRPr="008C271A">
        <w:rPr>
          <w:rFonts w:ascii="GHEA Grapalat" w:eastAsia="Times New Roman" w:hAnsi="GHEA Grapalat" w:cs="Sylfaen"/>
          <w:sz w:val="20"/>
          <w:szCs w:val="24"/>
        </w:rPr>
        <w:t>Պարզաբանումչիտրամադրվում</w:t>
      </w:r>
      <w:r w:rsidRPr="008C271A">
        <w:rPr>
          <w:rFonts w:ascii="GHEA Grapalat" w:eastAsia="Times New Roman" w:hAnsi="GHEA Grapalat" w:cs="Arial Unicode"/>
          <w:sz w:val="20"/>
          <w:szCs w:val="24"/>
          <w:lang w:val="af-ZA"/>
        </w:rPr>
        <w:t xml:space="preserve">, </w:t>
      </w:r>
      <w:r w:rsidRPr="008C271A">
        <w:rPr>
          <w:rFonts w:ascii="GHEA Grapalat" w:eastAsia="Times New Roman" w:hAnsi="GHEA Grapalat" w:cs="Sylfaen"/>
          <w:sz w:val="20"/>
          <w:szCs w:val="24"/>
        </w:rPr>
        <w:t>եթեհարցումըկատարվելէսույն</w:t>
      </w:r>
      <w:r w:rsidRPr="008C271A">
        <w:rPr>
          <w:rFonts w:ascii="GHEA Grapalat" w:eastAsia="Times New Roman" w:hAnsi="GHEA Grapalat" w:cs="Sylfaen"/>
          <w:sz w:val="20"/>
          <w:szCs w:val="24"/>
          <w:lang w:val="en-US"/>
        </w:rPr>
        <w:t>բաժն</w:t>
      </w:r>
      <w:r w:rsidRPr="008C271A">
        <w:rPr>
          <w:rFonts w:ascii="GHEA Grapalat" w:eastAsia="Times New Roman" w:hAnsi="GHEA Grapalat" w:cs="Sylfaen"/>
          <w:sz w:val="20"/>
          <w:szCs w:val="24"/>
        </w:rPr>
        <w:t>ովսահմանվածժամկետիխախտմամբ</w:t>
      </w:r>
      <w:r w:rsidRPr="008C271A">
        <w:rPr>
          <w:rFonts w:ascii="GHEA Grapalat" w:eastAsia="Times New Roman" w:hAnsi="GHEA Grapalat" w:cs="Arial Unicode"/>
          <w:sz w:val="20"/>
          <w:szCs w:val="24"/>
          <w:lang w:val="af-ZA"/>
        </w:rPr>
        <w:t xml:space="preserve">, </w:t>
      </w:r>
      <w:r w:rsidRPr="008C271A">
        <w:rPr>
          <w:rFonts w:ascii="GHEA Grapalat" w:eastAsia="Times New Roman" w:hAnsi="GHEA Grapalat" w:cs="Sylfaen"/>
          <w:sz w:val="20"/>
          <w:szCs w:val="24"/>
        </w:rPr>
        <w:t>ինչպեսնաև</w:t>
      </w:r>
      <w:r w:rsidRPr="008C271A">
        <w:rPr>
          <w:rFonts w:ascii="GHEA Grapalat" w:eastAsia="Times New Roman" w:hAnsi="GHEA Grapalat" w:cs="Arial Unicode"/>
          <w:sz w:val="20"/>
          <w:szCs w:val="24"/>
          <w:lang w:val="af-ZA"/>
        </w:rPr>
        <w:t xml:space="preserve">, </w:t>
      </w:r>
      <w:r w:rsidRPr="008C271A">
        <w:rPr>
          <w:rFonts w:ascii="GHEA Grapalat" w:eastAsia="Times New Roman" w:hAnsi="GHEA Grapalat" w:cs="Sylfaen"/>
          <w:sz w:val="20"/>
          <w:szCs w:val="24"/>
        </w:rPr>
        <w:t>եթեհարցումըդուրսէ</w:t>
      </w:r>
      <w:r w:rsidRPr="008C271A">
        <w:rPr>
          <w:rFonts w:ascii="GHEA Grapalat" w:eastAsia="Times New Roman" w:hAnsi="GHEA Grapalat" w:cs="Arial Unicode"/>
          <w:sz w:val="20"/>
          <w:szCs w:val="24"/>
          <w:lang w:val="en-US"/>
        </w:rPr>
        <w:t>սույն</w:t>
      </w:r>
      <w:r w:rsidRPr="008C271A">
        <w:rPr>
          <w:rFonts w:ascii="GHEA Grapalat" w:eastAsia="Times New Roman" w:hAnsi="GHEA Grapalat" w:cs="Sylfaen"/>
          <w:sz w:val="20"/>
          <w:szCs w:val="24"/>
        </w:rPr>
        <w:t>հրավերիբովանդակությանշրջանակիցկամեթեհարցումըվերաբերումէվերջինիսկողմիցառաջարկվելիք</w:t>
      </w:r>
      <w:r w:rsidRPr="008C271A">
        <w:rPr>
          <w:rFonts w:ascii="GHEA Grapalat" w:eastAsia="Times New Roman" w:hAnsi="GHEA Grapalat" w:cs="Sylfaen"/>
          <w:sz w:val="20"/>
          <w:szCs w:val="24"/>
          <w:lang w:val="af-ZA"/>
        </w:rPr>
        <w:t xml:space="preserve"> սարքերի և սարքավորումների </w:t>
      </w:r>
      <w:r w:rsidRPr="008C271A">
        <w:rPr>
          <w:rFonts w:ascii="GHEA Grapalat" w:eastAsia="Times New Roman" w:hAnsi="GHEA Grapalat" w:cs="Sylfaen"/>
          <w:sz w:val="20"/>
          <w:szCs w:val="24"/>
        </w:rPr>
        <w:t>տեխնիկականբնութագրերի</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սույնհրավերովնախատեսվածտեխնիկականբնութագրերինհամարժեքությանհամա</w:t>
      </w:r>
      <w:r w:rsidRPr="008C271A">
        <w:rPr>
          <w:rFonts w:ascii="GHEA Grapalat" w:eastAsia="Times New Roman" w:hAnsi="GHEA Grapalat" w:cs="Sylfaen"/>
          <w:sz w:val="20"/>
          <w:szCs w:val="24"/>
          <w:lang w:val="af-ZA"/>
        </w:rPr>
        <w:softHyphen/>
      </w:r>
      <w:r w:rsidRPr="008C271A">
        <w:rPr>
          <w:rFonts w:ascii="GHEA Grapalat" w:eastAsia="Times New Roman" w:hAnsi="GHEA Grapalat" w:cs="Sylfaen"/>
          <w:sz w:val="20"/>
          <w:szCs w:val="24"/>
        </w:rPr>
        <w:t>պատասխանությանը</w:t>
      </w:r>
      <w:r w:rsidRPr="008C271A">
        <w:rPr>
          <w:rFonts w:ascii="GHEA Grapalat" w:eastAsia="Times New Roman" w:hAnsi="GHEA Grapalat" w:cs="Tahoma"/>
          <w:sz w:val="20"/>
          <w:szCs w:val="24"/>
          <w:lang w:val="en-US"/>
        </w:rPr>
        <w:t>։</w:t>
      </w:r>
      <w:r w:rsidRPr="008C271A">
        <w:rPr>
          <w:rFonts w:ascii="GHEA Grapalat" w:eastAsia="Times New Roman" w:hAnsi="GHEA Grapalat" w:cs="Times New Roman"/>
          <w:sz w:val="20"/>
          <w:szCs w:val="20"/>
          <w:lang w:val="en-US"/>
        </w:rPr>
        <w:t>Ընդորում</w:t>
      </w:r>
      <w:r w:rsidRPr="008C271A">
        <w:rPr>
          <w:rFonts w:ascii="GHEA Grapalat" w:eastAsia="Times New Roman" w:hAnsi="GHEA Grapalat" w:cs="Times New Roman"/>
          <w:sz w:val="20"/>
          <w:szCs w:val="20"/>
          <w:lang w:val="af-ZA"/>
        </w:rPr>
        <w:t xml:space="preserve">, </w:t>
      </w:r>
      <w:r w:rsidRPr="008C271A">
        <w:rPr>
          <w:rFonts w:ascii="GHEA Grapalat" w:eastAsia="Times New Roman" w:hAnsi="GHEA Grapalat" w:cs="Times New Roman"/>
          <w:sz w:val="20"/>
          <w:szCs w:val="20"/>
          <w:lang w:val="en-US"/>
        </w:rPr>
        <w:t>մասնակիցըգրավործանուցվումէպարզաբանումչտրամադրելուհիմքերիմասին</w:t>
      </w:r>
      <w:r w:rsidRPr="008C271A">
        <w:rPr>
          <w:rFonts w:ascii="GHEA Grapalat" w:eastAsia="Times New Roman" w:hAnsi="GHEA Grapalat" w:cs="Times New Roman"/>
          <w:sz w:val="20"/>
          <w:szCs w:val="20"/>
          <w:lang w:val="af-ZA"/>
        </w:rPr>
        <w:t xml:space="preserve">` </w:t>
      </w:r>
      <w:r w:rsidRPr="008C271A">
        <w:rPr>
          <w:rFonts w:ascii="GHEA Grapalat" w:eastAsia="Times New Roman" w:hAnsi="GHEA Grapalat" w:cs="Sylfaen"/>
          <w:sz w:val="20"/>
          <w:szCs w:val="20"/>
          <w:lang w:val="en-US"/>
        </w:rPr>
        <w:t>հարցումըստանալուօրվանհաջորդողերկուօրացուցայինօրվաընթացքում</w:t>
      </w:r>
      <w:r w:rsidRPr="008C271A">
        <w:rPr>
          <w:rFonts w:ascii="GHEA Grapalat" w:eastAsia="Times New Roman" w:hAnsi="GHEA Grapalat" w:cs="Times New Roman"/>
          <w:sz w:val="20"/>
          <w:szCs w:val="20"/>
          <w:lang w:val="af-ZA"/>
        </w:rPr>
        <w:t>:</w:t>
      </w:r>
    </w:p>
    <w:p w:rsidR="008C271A" w:rsidRPr="008C271A" w:rsidRDefault="008C271A" w:rsidP="008C271A">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8C271A">
        <w:rPr>
          <w:rFonts w:ascii="GHEA Grapalat" w:eastAsia="Times New Roman" w:hAnsi="GHEA Grapalat" w:cs="Arial Unicode"/>
          <w:sz w:val="20"/>
          <w:szCs w:val="24"/>
          <w:lang w:val="af-ZA"/>
        </w:rPr>
        <w:t xml:space="preserve">3.4 </w:t>
      </w:r>
      <w:r w:rsidRPr="008C271A">
        <w:rPr>
          <w:rFonts w:ascii="GHEA Grapalat" w:eastAsia="Times New Roman" w:hAnsi="GHEA Grapalat" w:cs="Sylfaen"/>
          <w:sz w:val="20"/>
          <w:szCs w:val="24"/>
        </w:rPr>
        <w:t>Հայտերիներկայացմանվերջնաժամկետըլրանալուցառնվազնհինգօրացուցայինօրառաջհրավերումկարողենկատարվելփոփոխություններ</w:t>
      </w:r>
      <w:r w:rsidRPr="008C271A">
        <w:rPr>
          <w:rFonts w:ascii="GHEA Grapalat" w:eastAsia="Times New Roman" w:hAnsi="GHEA Grapalat" w:cs="Tahoma"/>
          <w:sz w:val="20"/>
          <w:szCs w:val="24"/>
          <w:lang w:val="en-US"/>
        </w:rPr>
        <w:t>։</w:t>
      </w:r>
      <w:r w:rsidRPr="008C271A">
        <w:rPr>
          <w:rFonts w:ascii="GHEA Grapalat" w:eastAsia="Times New Roman" w:hAnsi="GHEA Grapalat" w:cs="Sylfaen"/>
          <w:sz w:val="20"/>
          <w:szCs w:val="24"/>
          <w:lang w:val="en-US"/>
        </w:rPr>
        <w:t>Փ</w:t>
      </w:r>
      <w:r w:rsidRPr="008C271A">
        <w:rPr>
          <w:rFonts w:ascii="GHEA Grapalat" w:eastAsia="Times New Roman" w:hAnsi="GHEA Grapalat" w:cs="Sylfaen"/>
          <w:sz w:val="20"/>
          <w:szCs w:val="24"/>
        </w:rPr>
        <w:t>ոփոխությունկատարելուօրվանհաջորդողերեքօրացուցայինօրվաընթացքումփոփոխությունկատարելուևդրանքտրամադրելուպայմաններիմասինհայտարարությունէհրապարակվումտեղեկագրում</w:t>
      </w:r>
      <w:r w:rsidRPr="008C271A">
        <w:rPr>
          <w:rFonts w:ascii="GHEA Grapalat" w:eastAsia="Times New Roman" w:hAnsi="GHEA Grapalat" w:cs="Tahoma"/>
          <w:sz w:val="20"/>
          <w:szCs w:val="24"/>
          <w:lang w:val="en-US"/>
        </w:rPr>
        <w:t>։</w:t>
      </w:r>
    </w:p>
    <w:p w:rsidR="008C271A" w:rsidRPr="008C271A" w:rsidRDefault="008C271A" w:rsidP="008C271A">
      <w:pPr>
        <w:autoSpaceDE w:val="0"/>
        <w:autoSpaceDN w:val="0"/>
        <w:adjustRightInd w:val="0"/>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8C271A" w:rsidRPr="008C271A" w:rsidRDefault="008C271A" w:rsidP="008C271A">
      <w:pPr>
        <w:autoSpaceDE w:val="0"/>
        <w:autoSpaceDN w:val="0"/>
        <w:adjustRightInd w:val="0"/>
        <w:spacing w:after="0" w:line="240" w:lineRule="auto"/>
        <w:ind w:firstLine="567"/>
        <w:jc w:val="both"/>
        <w:rPr>
          <w:rFonts w:ascii="GHEA Grapalat" w:eastAsia="Times New Roman" w:hAnsi="GHEA Grapalat" w:cs="Arial Unicode"/>
          <w:sz w:val="20"/>
          <w:szCs w:val="24"/>
          <w:lang w:val="hy-AM"/>
        </w:rPr>
      </w:pPr>
      <w:r w:rsidRPr="008C271A">
        <w:rPr>
          <w:rFonts w:ascii="GHEA Grapalat" w:eastAsia="Times New Roman" w:hAnsi="GHEA Grapalat" w:cs="Arial Unicode"/>
          <w:sz w:val="20"/>
          <w:szCs w:val="24"/>
          <w:lang w:val="hy-AM"/>
        </w:rPr>
        <w:t xml:space="preserve">3.6 </w:t>
      </w:r>
      <w:r w:rsidRPr="008C271A">
        <w:rPr>
          <w:rFonts w:ascii="GHEA Grapalat" w:eastAsia="Times New Roman" w:hAnsi="GHEA Grapalat" w:cs="Sylfaen"/>
          <w:sz w:val="20"/>
          <w:szCs w:val="24"/>
          <w:lang w:val="hy-AM"/>
        </w:rPr>
        <w:t>Հրավերումփոփոխություններկատարվելուդեպքումհայտերըներկայացնելուվերջնաժամկետըհաշվվումէայդփոփոխություններիմասինտեղեկագրումհայտարարությանհրապարակմանօրվանից</w:t>
      </w:r>
      <w:r w:rsidRPr="008C271A">
        <w:rPr>
          <w:rFonts w:ascii="GHEA Grapalat" w:eastAsia="Times New Roman" w:hAnsi="GHEA Grapalat" w:cs="Tahoma"/>
          <w:sz w:val="20"/>
          <w:szCs w:val="24"/>
          <w:lang w:val="hy-AM"/>
        </w:rPr>
        <w:t>։</w:t>
      </w:r>
      <w:r w:rsidRPr="008C271A">
        <w:rPr>
          <w:rFonts w:ascii="GHEA Grapalat" w:eastAsia="Times New Roman" w:hAnsi="GHEA Grapalat" w:cs="Sylfaen"/>
          <w:sz w:val="20"/>
          <w:szCs w:val="24"/>
          <w:lang w:val="hy-AM"/>
        </w:rPr>
        <w:t>Այդդեպքումմասնակիցներըպարտավորեներկարաձգելիրենցներկայացրածհայտիապահովման</w:t>
      </w:r>
      <w:r w:rsidRPr="008C271A">
        <w:rPr>
          <w:rFonts w:ascii="GHEA Grapalat" w:eastAsia="Times New Roman" w:hAnsi="GHEA Grapalat" w:cs="Arial Unicode"/>
          <w:sz w:val="20"/>
          <w:szCs w:val="24"/>
          <w:lang w:val="hy-AM"/>
        </w:rPr>
        <w:t xml:space="preserve"> վավերականության </w:t>
      </w:r>
      <w:r w:rsidRPr="008C271A">
        <w:rPr>
          <w:rFonts w:ascii="GHEA Grapalat" w:eastAsia="Times New Roman" w:hAnsi="GHEA Grapalat" w:cs="Sylfaen"/>
          <w:sz w:val="20"/>
          <w:szCs w:val="24"/>
          <w:lang w:val="hy-AM"/>
        </w:rPr>
        <w:t>ժամկետըկամներկայացնելհայտինորապահովում</w:t>
      </w:r>
      <w:r w:rsidRPr="008C271A">
        <w:rPr>
          <w:rFonts w:ascii="GHEA Grapalat" w:eastAsia="Times New Roman" w:hAnsi="GHEA Grapalat" w:cs="Sylfaen"/>
          <w:color w:val="FFFFFF"/>
          <w:sz w:val="20"/>
          <w:szCs w:val="24"/>
          <w:shd w:val="clear" w:color="auto" w:fill="FFFFFF"/>
          <w:vertAlign w:val="superscript"/>
        </w:rPr>
        <w:footnoteReference w:id="3"/>
      </w:r>
      <w:r w:rsidRPr="008C271A">
        <w:rPr>
          <w:rFonts w:ascii="GHEA Grapalat" w:eastAsia="Times New Roman" w:hAnsi="GHEA Grapalat" w:cs="Tahoma"/>
          <w:sz w:val="20"/>
          <w:szCs w:val="24"/>
          <w:lang w:val="hy-AM"/>
        </w:rPr>
        <w:t>։</w:t>
      </w:r>
      <w:r w:rsidRPr="008C271A">
        <w:rPr>
          <w:rFonts w:ascii="GHEA Grapalat" w:eastAsia="Times New Roman" w:hAnsi="GHEA Grapalat" w:cs="Tahoma"/>
          <w:sz w:val="20"/>
          <w:szCs w:val="24"/>
          <w:vertAlign w:val="superscript"/>
          <w:lang w:val="hy-AM"/>
        </w:rPr>
        <w:t>6</w:t>
      </w:r>
    </w:p>
    <w:p w:rsidR="008C271A" w:rsidRPr="008C271A" w:rsidRDefault="008C271A" w:rsidP="008C271A">
      <w:pPr>
        <w:spacing w:after="0" w:line="240" w:lineRule="auto"/>
        <w:ind w:firstLine="567"/>
        <w:jc w:val="both"/>
        <w:rPr>
          <w:rFonts w:ascii="GHEA Grapalat" w:eastAsia="Times New Roman" w:hAnsi="GHEA Grapalat" w:cs="Times New Roman"/>
          <w:b/>
          <w:sz w:val="20"/>
          <w:szCs w:val="24"/>
          <w:lang w:val="hy-AM"/>
        </w:rPr>
      </w:pPr>
    </w:p>
    <w:p w:rsidR="008C271A" w:rsidRPr="008C271A" w:rsidRDefault="008C271A" w:rsidP="008C271A">
      <w:pPr>
        <w:spacing w:after="0" w:line="240" w:lineRule="auto"/>
        <w:jc w:val="center"/>
        <w:rPr>
          <w:rFonts w:ascii="GHEA Grapalat" w:eastAsia="Times New Roman" w:hAnsi="GHEA Grapalat" w:cs="Arial"/>
          <w:b/>
          <w:sz w:val="20"/>
          <w:szCs w:val="24"/>
          <w:lang w:val="hy-AM"/>
        </w:rPr>
      </w:pPr>
      <w:r w:rsidRPr="008C271A">
        <w:rPr>
          <w:rFonts w:ascii="GHEA Grapalat" w:eastAsia="Times New Roman" w:hAnsi="GHEA Grapalat" w:cs="Times New Roman"/>
          <w:b/>
          <w:sz w:val="20"/>
          <w:szCs w:val="24"/>
          <w:lang w:val="hy-AM"/>
        </w:rPr>
        <w:t xml:space="preserve">4.  </w:t>
      </w:r>
      <w:r w:rsidRPr="008C271A">
        <w:rPr>
          <w:rFonts w:ascii="GHEA Grapalat" w:eastAsia="Times New Roman" w:hAnsi="GHEA Grapalat" w:cs="Sylfaen"/>
          <w:b/>
          <w:sz w:val="20"/>
          <w:szCs w:val="24"/>
          <w:lang w:val="hy-AM"/>
        </w:rPr>
        <w:t>ՀԱՅՏԸՆԵՐԿԱՅԱՑՆԵԼՈՒԿԱՐԳԸ</w:t>
      </w:r>
    </w:p>
    <w:p w:rsidR="008C271A" w:rsidRPr="008C271A" w:rsidRDefault="008C271A" w:rsidP="008C271A">
      <w:pPr>
        <w:spacing w:after="0" w:line="240" w:lineRule="auto"/>
        <w:jc w:val="center"/>
        <w:rPr>
          <w:rFonts w:ascii="GHEA Grapalat" w:eastAsia="Times New Roman" w:hAnsi="GHEA Grapalat" w:cs="Times New Roman"/>
          <w:b/>
          <w:sz w:val="20"/>
          <w:szCs w:val="24"/>
          <w:lang w:val="hy-AM"/>
        </w:rPr>
      </w:pPr>
    </w:p>
    <w:p w:rsidR="008C271A" w:rsidRPr="008C271A" w:rsidRDefault="008C271A" w:rsidP="008C271A">
      <w:pPr>
        <w:spacing w:after="0" w:line="240" w:lineRule="auto"/>
        <w:ind w:firstLine="567"/>
        <w:jc w:val="both"/>
        <w:rPr>
          <w:rFonts w:ascii="GHEA Grapalat" w:eastAsia="Times New Roman" w:hAnsi="GHEA Grapalat" w:cs="Times New Roman"/>
          <w:sz w:val="20"/>
          <w:szCs w:val="24"/>
          <w:lang w:val="hy-AM"/>
        </w:rPr>
      </w:pPr>
      <w:r w:rsidRPr="008C271A">
        <w:rPr>
          <w:rFonts w:ascii="GHEA Grapalat" w:eastAsia="Times New Roman" w:hAnsi="GHEA Grapalat" w:cs="Times New Roman"/>
          <w:sz w:val="20"/>
          <w:szCs w:val="24"/>
          <w:lang w:val="hy-AM"/>
        </w:rPr>
        <w:t>4</w:t>
      </w:r>
      <w:r w:rsidRPr="008C271A">
        <w:rPr>
          <w:rFonts w:ascii="GHEA Grapalat" w:eastAsia="Times New Roman" w:hAnsi="GHEA Grapalat" w:cs="Sylfaen"/>
          <w:sz w:val="20"/>
          <w:szCs w:val="24"/>
          <w:lang w:val="hy-AM"/>
        </w:rPr>
        <w:t>.1 Սույն ընթացակարգին մասնակցելու համար մասնակիցը հանձնաժողովին ներկայացնում է հայտ</w:t>
      </w:r>
      <w:r w:rsidRPr="008C271A">
        <w:rPr>
          <w:rFonts w:ascii="GHEA Grapalat" w:eastAsia="Times New Roman" w:hAnsi="GHEA Grapalat" w:cs="Tahoma"/>
          <w:sz w:val="20"/>
          <w:szCs w:val="24"/>
          <w:lang w:val="hy-AM"/>
        </w:rPr>
        <w:t>։</w:t>
      </w:r>
      <w:r w:rsidRPr="008C271A">
        <w:rPr>
          <w:rFonts w:ascii="GHEA Grapalat" w:eastAsia="Times New Roman" w:hAnsi="GHEA Grapalat" w:cs="Sylfaen"/>
          <w:sz w:val="20"/>
          <w:szCs w:val="24"/>
          <w:lang w:val="hy-AM"/>
        </w:rPr>
        <w:t>Հայտը սույն հրավերի հիման վրա մասնակցի կողմից ներկայացվող առաջարկն է:</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0"/>
          <w:lang w:val="af-ZA"/>
        </w:rPr>
        <w:t>Մասնակիցըկարողէհայտներկայացնելինչպեսյուրաքանչյուրչափաբաժնի</w:t>
      </w:r>
      <w:r w:rsidRPr="008C271A">
        <w:rPr>
          <w:rFonts w:ascii="GHEA Grapalat" w:eastAsia="Times New Roman" w:hAnsi="GHEA Grapalat" w:cs="Times New Roman"/>
          <w:sz w:val="20"/>
          <w:szCs w:val="20"/>
          <w:lang w:val="hy-AM"/>
        </w:rPr>
        <w:t xml:space="preserve">, </w:t>
      </w:r>
      <w:r w:rsidRPr="008C271A">
        <w:rPr>
          <w:rFonts w:ascii="GHEA Grapalat" w:eastAsia="Times New Roman" w:hAnsi="GHEA Grapalat" w:cs="Sylfaen"/>
          <w:sz w:val="20"/>
          <w:szCs w:val="20"/>
          <w:lang w:val="af-ZA"/>
        </w:rPr>
        <w:t>այնպեսէլմիքանիկամբոլորչափաբաժիններիհամար</w:t>
      </w:r>
      <w:r w:rsidRPr="008C271A">
        <w:rPr>
          <w:rFonts w:ascii="GHEA Grapalat" w:eastAsia="Times New Roman" w:hAnsi="GHEA Grapalat" w:cs="Sylfaen"/>
          <w:sz w:val="20"/>
          <w:szCs w:val="24"/>
          <w:lang w:val="hy-AM"/>
        </w:rPr>
        <w:t xml:space="preserve">։  </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Հայտը ներկայացվում է մինչև դրա համար սույն հրավերով սահմանված ժամկետի ավարտը։</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Հայտի պատրաստման կարգը նկարագրված է սույն հրավերի 2-րդ մասում` բաց մրցույթի հայտերը պատրաստելու հրահանգում։</w:t>
      </w:r>
    </w:p>
    <w:p w:rsidR="00C7750A" w:rsidRPr="00ED1ED3" w:rsidRDefault="008C271A" w:rsidP="00C7750A">
      <w:pPr>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 xml:space="preserve">4.2  Ընթացակարգի հայտերն անհրաժեշտ է ներկայացնել </w:t>
      </w:r>
      <w:r w:rsidRPr="008C271A">
        <w:rPr>
          <w:rFonts w:ascii="GHEA Grapalat" w:eastAsia="Times New Roman" w:hAnsi="GHEA Grapalat" w:cs="Sylfaen"/>
          <w:sz w:val="20"/>
          <w:szCs w:val="20"/>
          <w:lang w:val="af-ZA"/>
        </w:rPr>
        <w:t>հանձնաժողովին</w:t>
      </w:r>
      <w:r w:rsidRPr="008C271A">
        <w:rPr>
          <w:rFonts w:ascii="GHEA Grapalat" w:eastAsia="Times New Roman" w:hAnsi="GHEA Grapalat" w:cs="Sylfaen"/>
          <w:sz w:val="20"/>
          <w:szCs w:val="24"/>
          <w:lang w:val="hy-AM"/>
        </w:rPr>
        <w:t xml:space="preserve"> ոչ ուշ, քան սույն ընթացակարգի հայտարարությունը և հրավերը տեղեկագրում հրապարակվելու օրվանից հաշված «</w:t>
      </w:r>
      <w:r w:rsidR="00C7750A">
        <w:rPr>
          <w:rFonts w:ascii="GHEA Grapalat" w:eastAsia="Times New Roman" w:hAnsi="GHEA Grapalat" w:cs="Sylfaen"/>
          <w:sz w:val="20"/>
          <w:szCs w:val="24"/>
          <w:lang w:val="hy-AM"/>
        </w:rPr>
        <w:t>40</w:t>
      </w:r>
      <w:r w:rsidRPr="008C271A">
        <w:rPr>
          <w:rFonts w:ascii="GHEA Grapalat" w:eastAsia="Times New Roman" w:hAnsi="GHEA Grapalat" w:cs="Sylfaen"/>
          <w:sz w:val="20"/>
          <w:szCs w:val="24"/>
          <w:lang w:val="hy-AM"/>
        </w:rPr>
        <w:t>»րդ օրվա ժամը</w:t>
      </w:r>
      <w:r w:rsidR="00C7750A">
        <w:rPr>
          <w:rFonts w:ascii="GHEA Grapalat" w:eastAsia="Times New Roman" w:hAnsi="GHEA Grapalat" w:cs="Sylfaen"/>
          <w:sz w:val="20"/>
          <w:szCs w:val="24"/>
          <w:lang w:val="hy-AM"/>
        </w:rPr>
        <w:t xml:space="preserve"> 14։00</w:t>
      </w:r>
      <w:r w:rsidR="00C7750A" w:rsidRPr="00ED1ED3">
        <w:rPr>
          <w:rFonts w:ascii="GHEA Grapalat" w:eastAsia="Times New Roman" w:hAnsi="GHEA Grapalat" w:cs="Sylfaen"/>
          <w:sz w:val="20"/>
          <w:szCs w:val="24"/>
          <w:lang w:val="hy-AM"/>
        </w:rPr>
        <w:t>Գեղակերտ համայնքի Մ. Մաշտոցի 30  հասցեով:</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 xml:space="preserve">Ընթացակարգի հայտերը ստանում և հայտերի գրանցամատյանում գրանցում է հանձնաժողովի քարտուղար </w:t>
      </w:r>
      <w:r w:rsidR="006C28A5" w:rsidRPr="00ED1ED3">
        <w:rPr>
          <w:rFonts w:ascii="GHEA Grapalat" w:eastAsia="Times New Roman" w:hAnsi="GHEA Grapalat" w:cs="Times New Roman"/>
          <w:sz w:val="20"/>
          <w:szCs w:val="20"/>
          <w:lang w:val="af-ZA"/>
        </w:rPr>
        <w:t>Նելլի Պետրոսյանը</w:t>
      </w:r>
      <w:r w:rsidRPr="008C271A">
        <w:rPr>
          <w:rFonts w:ascii="GHEA Grapalat" w:eastAsia="Times New Roman" w:hAnsi="GHEA Grapalat" w:cs="Sylfaen"/>
          <w:sz w:val="20"/>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4.3 Մասնակիցը հայտով ներկայացնում է`</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hy-AM"/>
        </w:rPr>
      </w:pPr>
      <w:bookmarkStart w:id="7" w:name="_Hlk9261647"/>
      <w:r w:rsidRPr="008C271A">
        <w:rPr>
          <w:rFonts w:ascii="GHEA Grapalat" w:eastAsia="Times New Roman" w:hAnsi="GHEA Grapalat" w:cs="Sylfaen"/>
          <w:sz w:val="20"/>
          <w:szCs w:val="24"/>
          <w:lang w:val="hy-AM"/>
        </w:rPr>
        <w:t>1) իր կողմից հաստատված՝ սույն հրավերի 2-րդ մասի 2.1 կետով նախատեսված դիմում-հայտարարություն`</w:t>
      </w:r>
      <w:r w:rsidRPr="008C271A">
        <w:rPr>
          <w:rFonts w:ascii="GHEA Grapalat" w:eastAsia="Times New Roman" w:hAnsi="GHEA Grapalat" w:cs="Sylfaen"/>
          <w:sz w:val="20"/>
          <w:szCs w:val="20"/>
          <w:lang w:val="hy-AM"/>
        </w:rPr>
        <w:t xml:space="preserve"> նշելով էլեկտրոնային փոստի հասցեն, հարկ վճարողի հաշվառման համարը, գործունեության հասցեն և հեռախոսահամարը</w:t>
      </w:r>
      <w:r w:rsidRPr="008C271A">
        <w:rPr>
          <w:rFonts w:ascii="GHEA Grapalat" w:eastAsia="Times New Roman" w:hAnsi="GHEA Grapalat" w:cs="Sylfaen"/>
          <w:sz w:val="20"/>
          <w:szCs w:val="24"/>
          <w:lang w:val="hy-AM"/>
        </w:rPr>
        <w:t>, որը ներառում է`</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ա) հավաստում սույն հրավերով սահմանված մասնակ</w:t>
      </w:r>
      <w:r w:rsidRPr="008C271A">
        <w:rPr>
          <w:rFonts w:ascii="GHEA Grapalat" w:eastAsia="Times New Roman" w:hAnsi="GHEA Grapalat" w:cs="Sylfaen"/>
          <w:sz w:val="20"/>
          <w:szCs w:val="24"/>
          <w:lang w:val="hy-AM"/>
        </w:rPr>
        <w:softHyphen/>
        <w:t>ցության իրավունքի պահանջներին իր տվյալների համապատասխանության մասին.</w:t>
      </w:r>
    </w:p>
    <w:p w:rsidR="008C271A" w:rsidRPr="008C271A" w:rsidRDefault="008C271A" w:rsidP="008C271A">
      <w:pPr>
        <w:shd w:val="clear" w:color="auto" w:fill="FFFFFF"/>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 xml:space="preserve">բ)հավաստում՝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hy-AM"/>
        </w:rPr>
      </w:pPr>
      <w:bookmarkStart w:id="8" w:name="_Hlk9261892"/>
      <w:bookmarkEnd w:id="7"/>
      <w:r w:rsidRPr="008C271A">
        <w:rPr>
          <w:rFonts w:ascii="GHEA Grapalat" w:eastAsia="Times New Roman" w:hAnsi="GHEA Grapalat" w:cs="Sylfaen"/>
          <w:sz w:val="20"/>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C271A" w:rsidRPr="008C271A" w:rsidRDefault="008C271A" w:rsidP="008C271A">
      <w:pPr>
        <w:spacing w:after="0" w:line="240" w:lineRule="auto"/>
        <w:ind w:firstLine="630"/>
        <w:jc w:val="both"/>
        <w:rPr>
          <w:rFonts w:ascii="Cambria Math" w:eastAsia="Times New Roman" w:hAnsi="Cambria Math" w:cs="Sylfaen"/>
          <w:szCs w:val="24"/>
          <w:lang w:val="hy-AM" w:eastAsia="ru-RU"/>
        </w:rPr>
      </w:pPr>
      <w:r w:rsidRPr="008C271A">
        <w:rPr>
          <w:rFonts w:ascii="GHEA Grapalat" w:eastAsia="Times New Roman" w:hAnsi="GHEA Grapalat" w:cs="Times New Roman"/>
          <w:sz w:val="20"/>
          <w:szCs w:val="20"/>
          <w:lang w:val="hy-AM" w:eastAsia="ru-RU"/>
        </w:rPr>
        <w:t xml:space="preserve">ե) </w:t>
      </w:r>
      <w:r w:rsidRPr="008C271A">
        <w:rPr>
          <w:rFonts w:ascii="GHEA Grapalat" w:eastAsia="Times New Roman" w:hAnsi="GHEA Grapalat" w:cs="Sylfaen"/>
          <w:sz w:val="20"/>
          <w:szCs w:val="24"/>
          <w:lang w:val="hy-AM"/>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8C271A">
        <w:rPr>
          <w:rFonts w:ascii="GHEA Grapalat" w:eastAsia="Times New Roman" w:hAnsi="GHEA Grapalat" w:cs="Times New Roman"/>
          <w:sz w:val="20"/>
          <w:szCs w:val="20"/>
          <w:lang w:val="hy-AM" w:eastAsia="ru-RU"/>
        </w:rPr>
        <w:t xml:space="preserve">Ընդ որում </w:t>
      </w:r>
      <w:r w:rsidRPr="008C271A">
        <w:rPr>
          <w:rFonts w:ascii="GHEA Grapalat" w:eastAsia="Times New Roman" w:hAnsi="GHEA Grapalat" w:cs="Sylfaen"/>
          <w:sz w:val="20"/>
          <w:szCs w:val="20"/>
          <w:lang w:val="hy-AM" w:eastAsia="ru-RU"/>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C271A">
        <w:rPr>
          <w:rFonts w:ascii="Cambria Math" w:eastAsia="Times New Roman" w:hAnsi="Cambria Math" w:cs="Sylfaen"/>
          <w:sz w:val="20"/>
          <w:szCs w:val="20"/>
          <w:lang w:val="hy-AM" w:eastAsia="ru-RU"/>
        </w:rPr>
        <w:t>․</w:t>
      </w:r>
    </w:p>
    <w:bookmarkEnd w:id="8"/>
    <w:p w:rsidR="008C271A" w:rsidRPr="008C271A" w:rsidRDefault="008C271A" w:rsidP="008C271A">
      <w:pPr>
        <w:spacing w:after="0" w:line="240" w:lineRule="auto"/>
        <w:ind w:firstLine="709"/>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2) իր կողմից հաստատված գնային առաջարկ</w:t>
      </w:r>
    </w:p>
    <w:p w:rsidR="008C271A" w:rsidRPr="008C271A" w:rsidRDefault="008C271A" w:rsidP="008C271A">
      <w:pPr>
        <w:spacing w:after="0" w:line="240" w:lineRule="auto"/>
        <w:ind w:firstLine="567"/>
        <w:jc w:val="both"/>
        <w:rPr>
          <w:rFonts w:ascii="GHEA Grapalat" w:eastAsia="Times New Roman" w:hAnsi="GHEA Grapalat" w:cs="Sylfaen"/>
          <w:color w:val="FFFFFF"/>
          <w:sz w:val="20"/>
          <w:szCs w:val="24"/>
          <w:lang w:val="hy-AM"/>
        </w:rPr>
      </w:pPr>
      <w:r w:rsidRPr="008C271A">
        <w:rPr>
          <w:rFonts w:ascii="GHEA Grapalat" w:eastAsia="Times New Roman" w:hAnsi="GHEA Grapalat" w:cs="Sylfaen"/>
          <w:sz w:val="20"/>
          <w:szCs w:val="24"/>
          <w:lang w:val="hy-AM"/>
        </w:rPr>
        <w:t xml:space="preserve">  3) հայտի ապահովում կանխիկ փողի կամ բանկային երաշխիքի ձևով:</w:t>
      </w:r>
      <w:r w:rsidRPr="008C271A">
        <w:rPr>
          <w:rFonts w:ascii="GHEA Grapalat" w:eastAsia="Times New Roman" w:hAnsi="GHEA Grapalat" w:cs="Sylfaen"/>
          <w:sz w:val="20"/>
          <w:szCs w:val="24"/>
          <w:vertAlign w:val="superscript"/>
          <w:lang w:val="hy-AM"/>
        </w:rPr>
        <w:t>7</w:t>
      </w:r>
      <w:r w:rsidRPr="008C271A">
        <w:rPr>
          <w:rFonts w:ascii="GHEA Grapalat" w:eastAsia="Times New Roman" w:hAnsi="GHEA Grapalat" w:cs="Times New Roman"/>
          <w:color w:val="FFFFFF"/>
          <w:sz w:val="20"/>
          <w:szCs w:val="24"/>
          <w:vertAlign w:val="superscript"/>
          <w:lang w:val="hy-AM"/>
        </w:rPr>
        <w:footnoteReference w:id="4"/>
      </w:r>
    </w:p>
    <w:p w:rsidR="008C271A" w:rsidRPr="008C271A" w:rsidRDefault="008C271A" w:rsidP="008C271A">
      <w:pPr>
        <w:spacing w:after="0" w:line="240" w:lineRule="auto"/>
        <w:ind w:firstLine="709"/>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4) շինարարական աշխատանքների գնման դեպքում՝</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 իր կողմից առաջարկվող՝ սույն հրավերին կցված նախագշային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r w:rsidRPr="008C271A">
        <w:rPr>
          <w:rFonts w:ascii="GHEA Grapalat" w:eastAsia="Times New Roman" w:hAnsi="GHEA Grapalat" w:cs="Sylfaen"/>
          <w:sz w:val="20"/>
          <w:szCs w:val="24"/>
          <w:vertAlign w:val="superscript"/>
          <w:lang w:val="hy-AM"/>
        </w:rPr>
        <w:t>8</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5) ենթակապալի պայմանագրի պատճենը և դրա կողմ հանդիսացող անձի տվյալները,  եթե կնքվելիք պայմանագիրն իրականացվելու է ենթակապալի միջոցով:</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hy-AM"/>
        </w:rPr>
      </w:pPr>
      <w:bookmarkStart w:id="9" w:name="_Hlk9262052"/>
      <w:r w:rsidRPr="008C271A">
        <w:rPr>
          <w:rFonts w:ascii="GHEA Grapalat" w:eastAsia="Times New Roman" w:hAnsi="GHEA Grapalat" w:cs="Sylfaen"/>
          <w:sz w:val="20"/>
          <w:szCs w:val="24"/>
          <w:lang w:val="hy-AM"/>
        </w:rPr>
        <w:lastRenderedPageBreak/>
        <w:t>Ընդ որում համատեղ գործունեության կարգով (կոնսորցիումով) սույն ընթացակարգին մասնակցելու դեպքում՝</w:t>
      </w:r>
    </w:p>
    <w:p w:rsidR="008C271A" w:rsidRPr="008C271A" w:rsidRDefault="008C271A" w:rsidP="008C271A">
      <w:pPr>
        <w:numPr>
          <w:ilvl w:val="0"/>
          <w:numId w:val="18"/>
        </w:numPr>
        <w:spacing w:after="0" w:line="240" w:lineRule="auto"/>
        <w:ind w:firstLine="810"/>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8C271A" w:rsidRPr="008C271A" w:rsidRDefault="008C271A" w:rsidP="008C271A">
      <w:pPr>
        <w:numPr>
          <w:ilvl w:val="0"/>
          <w:numId w:val="18"/>
        </w:numPr>
        <w:spacing w:after="0" w:line="240" w:lineRule="auto"/>
        <w:ind w:firstLine="810"/>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rsidR="008C271A" w:rsidRPr="008C271A" w:rsidRDefault="008C271A" w:rsidP="008C271A">
      <w:pPr>
        <w:spacing w:after="0" w:line="240" w:lineRule="auto"/>
        <w:ind w:firstLine="709"/>
        <w:jc w:val="both"/>
        <w:rPr>
          <w:rFonts w:ascii="GHEA Grapalat" w:eastAsia="Times New Roman" w:hAnsi="GHEA Grapalat" w:cs="Sylfaen"/>
          <w:sz w:val="20"/>
          <w:szCs w:val="24"/>
          <w:lang w:val="hy-AM"/>
        </w:rPr>
      </w:pPr>
    </w:p>
    <w:p w:rsidR="008C271A" w:rsidRPr="008C271A" w:rsidRDefault="008C271A" w:rsidP="008C271A">
      <w:pPr>
        <w:spacing w:after="0" w:line="240" w:lineRule="auto"/>
        <w:jc w:val="center"/>
        <w:rPr>
          <w:rFonts w:ascii="GHEA Grapalat" w:eastAsia="Times New Roman" w:hAnsi="GHEA Grapalat" w:cs="Arial"/>
          <w:b/>
          <w:sz w:val="20"/>
          <w:szCs w:val="24"/>
          <w:lang w:val="es-ES"/>
        </w:rPr>
      </w:pPr>
      <w:r w:rsidRPr="008C271A">
        <w:rPr>
          <w:rFonts w:ascii="GHEA Grapalat" w:eastAsia="Times New Roman" w:hAnsi="GHEA Grapalat" w:cs="Times New Roman"/>
          <w:b/>
          <w:sz w:val="20"/>
          <w:szCs w:val="24"/>
          <w:lang w:val="es-ES"/>
        </w:rPr>
        <w:t xml:space="preserve">5.   </w:t>
      </w:r>
      <w:r w:rsidRPr="008C271A">
        <w:rPr>
          <w:rFonts w:ascii="GHEA Grapalat" w:eastAsia="Times New Roman" w:hAnsi="GHEA Grapalat" w:cs="Sylfaen"/>
          <w:b/>
          <w:sz w:val="20"/>
          <w:szCs w:val="24"/>
          <w:lang w:val="es-ES"/>
        </w:rPr>
        <w:t>ՀԱՅՏԻԳՆԱՅԻՆԱՌԱՋԱՐԿԸ</w:t>
      </w:r>
    </w:p>
    <w:p w:rsidR="008C271A" w:rsidRPr="008C271A" w:rsidRDefault="008C271A" w:rsidP="008C271A">
      <w:pPr>
        <w:spacing w:after="0" w:line="240" w:lineRule="auto"/>
        <w:jc w:val="center"/>
        <w:rPr>
          <w:rFonts w:ascii="GHEA Grapalat" w:eastAsia="Times New Roman" w:hAnsi="GHEA Grapalat" w:cs="Arial"/>
          <w:b/>
          <w:sz w:val="20"/>
          <w:szCs w:val="24"/>
          <w:lang w:val="es-ES"/>
        </w:rPr>
      </w:pPr>
    </w:p>
    <w:p w:rsidR="008C271A" w:rsidRPr="008C271A" w:rsidRDefault="008C271A" w:rsidP="008C271A">
      <w:pPr>
        <w:spacing w:after="0" w:line="240" w:lineRule="auto"/>
        <w:ind w:firstLine="567"/>
        <w:jc w:val="both"/>
        <w:rPr>
          <w:rFonts w:ascii="GHEA Grapalat" w:eastAsia="Times New Roman" w:hAnsi="GHEA Grapalat" w:cs="Times New Roman"/>
          <w:sz w:val="20"/>
          <w:szCs w:val="24"/>
          <w:lang w:val="es-ES"/>
        </w:rPr>
      </w:pPr>
      <w:r w:rsidRPr="008C271A">
        <w:rPr>
          <w:rFonts w:ascii="GHEA Grapalat" w:eastAsia="Times New Roman" w:hAnsi="GHEA Grapalat" w:cs="Sylfaen"/>
          <w:sz w:val="20"/>
          <w:szCs w:val="24"/>
          <w:lang w:val="es-ES"/>
        </w:rPr>
        <w:t xml:space="preserve">5.1 </w:t>
      </w:r>
      <w:r w:rsidRPr="008C271A">
        <w:rPr>
          <w:rFonts w:ascii="GHEA Grapalat" w:eastAsia="Times New Roman" w:hAnsi="GHEA Grapalat" w:cs="Sylfaen"/>
          <w:sz w:val="20"/>
          <w:szCs w:val="24"/>
          <w:lang w:val="hy-AM"/>
        </w:rPr>
        <w:t>Առաջարկվողգինըաշխատանքիարժեքիցբացիներառումէփոխադրման</w:t>
      </w:r>
      <w:r w:rsidRPr="008C271A">
        <w:rPr>
          <w:rFonts w:ascii="GHEA Grapalat" w:eastAsia="Times New Roman" w:hAnsi="GHEA Grapalat" w:cs="Sylfaen"/>
          <w:sz w:val="20"/>
          <w:szCs w:val="24"/>
          <w:lang w:val="es-ES"/>
        </w:rPr>
        <w:t xml:space="preserve">, </w:t>
      </w:r>
      <w:r w:rsidRPr="008C271A">
        <w:rPr>
          <w:rFonts w:ascii="GHEA Grapalat" w:eastAsia="Times New Roman" w:hAnsi="GHEA Grapalat" w:cs="Sylfaen"/>
          <w:sz w:val="20"/>
          <w:szCs w:val="24"/>
          <w:lang w:val="hy-AM"/>
        </w:rPr>
        <w:t>ապահովագրման</w:t>
      </w:r>
      <w:r w:rsidRPr="008C271A">
        <w:rPr>
          <w:rFonts w:ascii="GHEA Grapalat" w:eastAsia="Times New Roman" w:hAnsi="GHEA Grapalat" w:cs="Sylfaen"/>
          <w:sz w:val="20"/>
          <w:szCs w:val="24"/>
          <w:lang w:val="es-ES"/>
        </w:rPr>
        <w:t xml:space="preserve">, </w:t>
      </w:r>
      <w:r w:rsidRPr="008C271A">
        <w:rPr>
          <w:rFonts w:ascii="GHEA Grapalat" w:eastAsia="Times New Roman" w:hAnsi="GHEA Grapalat" w:cs="Sylfaen"/>
          <w:sz w:val="20"/>
          <w:szCs w:val="24"/>
          <w:lang w:val="hy-AM"/>
        </w:rPr>
        <w:t>տուրքերի</w:t>
      </w:r>
      <w:r w:rsidRPr="008C271A">
        <w:rPr>
          <w:rFonts w:ascii="GHEA Grapalat" w:eastAsia="Times New Roman" w:hAnsi="GHEA Grapalat" w:cs="Sylfaen"/>
          <w:sz w:val="20"/>
          <w:szCs w:val="24"/>
          <w:lang w:val="es-ES"/>
        </w:rPr>
        <w:t xml:space="preserve">, </w:t>
      </w:r>
      <w:r w:rsidRPr="008C271A">
        <w:rPr>
          <w:rFonts w:ascii="GHEA Grapalat" w:eastAsia="Times New Roman" w:hAnsi="GHEA Grapalat" w:cs="Sylfaen"/>
          <w:sz w:val="20"/>
          <w:szCs w:val="24"/>
          <w:lang w:val="hy-AM"/>
        </w:rPr>
        <w:t>հարկերի</w:t>
      </w:r>
      <w:r w:rsidRPr="008C271A">
        <w:rPr>
          <w:rFonts w:ascii="GHEA Grapalat" w:eastAsia="Times New Roman" w:hAnsi="GHEA Grapalat" w:cs="Sylfaen"/>
          <w:sz w:val="20"/>
          <w:szCs w:val="24"/>
          <w:lang w:val="es-ES"/>
        </w:rPr>
        <w:t xml:space="preserve">, </w:t>
      </w:r>
      <w:r w:rsidRPr="008C271A">
        <w:rPr>
          <w:rFonts w:ascii="GHEA Grapalat" w:eastAsia="Times New Roman" w:hAnsi="GHEA Grapalat" w:cs="Sylfaen"/>
          <w:sz w:val="20"/>
          <w:szCs w:val="24"/>
          <w:lang w:val="hy-AM"/>
        </w:rPr>
        <w:t>այլվճարումներիգծովծախսերըևչիկարողպակասլինելդրանցինքնարժեքից</w:t>
      </w:r>
      <w:r w:rsidRPr="008C271A">
        <w:rPr>
          <w:rFonts w:ascii="GHEA Grapalat" w:eastAsia="Times New Roman" w:hAnsi="GHEA Grapalat" w:cs="Sylfaen"/>
          <w:sz w:val="20"/>
          <w:szCs w:val="24"/>
          <w:lang w:val="es-ES"/>
        </w:rPr>
        <w:t xml:space="preserve">: </w:t>
      </w:r>
      <w:r w:rsidRPr="008C271A">
        <w:rPr>
          <w:rFonts w:ascii="GHEA Grapalat" w:eastAsia="Times New Roman" w:hAnsi="GHEA Grapalat" w:cs="Sylfaen"/>
          <w:sz w:val="20"/>
          <w:szCs w:val="24"/>
          <w:lang w:val="hy-AM"/>
        </w:rPr>
        <w:t>Առաջարկվողգնիհաշվարկըպետքէներկայացվիհայտով</w:t>
      </w:r>
      <w:r w:rsidRPr="008C271A">
        <w:rPr>
          <w:rFonts w:ascii="GHEA Grapalat" w:eastAsia="Times New Roman" w:hAnsi="GHEA Grapalat" w:cs="Times New Roman"/>
          <w:sz w:val="20"/>
          <w:szCs w:val="24"/>
          <w:lang w:val="es-ES"/>
        </w:rPr>
        <w:t>:</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es-ES"/>
        </w:rPr>
      </w:pPr>
      <w:r w:rsidRPr="008C271A">
        <w:rPr>
          <w:rFonts w:ascii="GHEA Grapalat" w:eastAsia="Times New Roman" w:hAnsi="GHEA Grapalat" w:cs="Times New Roman"/>
          <w:sz w:val="20"/>
          <w:szCs w:val="20"/>
          <w:lang w:val="es-ES" w:eastAsia="ru-RU"/>
        </w:rPr>
        <w:t>5.</w:t>
      </w:r>
      <w:r w:rsidRPr="008C271A">
        <w:rPr>
          <w:rFonts w:ascii="GHEA Grapalat" w:eastAsia="Times New Roman" w:hAnsi="GHEA Grapalat" w:cs="Times New Roman"/>
          <w:sz w:val="20"/>
          <w:szCs w:val="20"/>
          <w:lang w:val="hy-AM" w:eastAsia="ru-RU"/>
        </w:rPr>
        <w:t>2</w:t>
      </w:r>
      <w:r w:rsidRPr="008C271A">
        <w:rPr>
          <w:rFonts w:ascii="GHEA Grapalat" w:eastAsia="Times New Roman" w:hAnsi="GHEA Grapalat" w:cs="Sylfaen"/>
          <w:sz w:val="20"/>
          <w:szCs w:val="20"/>
          <w:lang w:val="es-ES" w:eastAsia="ru-RU"/>
        </w:rPr>
        <w:t xml:space="preserve"> Մ</w:t>
      </w:r>
      <w:r w:rsidRPr="008C271A">
        <w:rPr>
          <w:rFonts w:ascii="GHEA Grapalat" w:eastAsia="Times New Roman" w:hAnsi="GHEA Grapalat" w:cs="Sylfaen"/>
          <w:sz w:val="20"/>
          <w:szCs w:val="24"/>
          <w:lang w:val="hy-AM"/>
        </w:rPr>
        <w:t xml:space="preserve">ասնակիցը գնային առաջարկը ներկայացնում է արժեք (ինքնարժեքի և կանխատեսվող շահույթի հանրագումարը)և ավելացված արժեքի հարկ ընդհանրական բաղադրիչներից բաղկացած հաշվարկի ձևով: </w:t>
      </w:r>
      <w:r w:rsidRPr="008C271A">
        <w:rPr>
          <w:rFonts w:ascii="GHEA Grapalat" w:eastAsia="Times New Roman" w:hAnsi="GHEA Grapalat" w:cs="Sylfaen"/>
          <w:sz w:val="20"/>
          <w:szCs w:val="24"/>
          <w:lang w:val="en-US"/>
        </w:rPr>
        <w:t>Ա</w:t>
      </w:r>
      <w:r w:rsidRPr="008C271A">
        <w:rPr>
          <w:rFonts w:ascii="GHEA Grapalat" w:eastAsia="Times New Roman" w:hAnsi="GHEA Grapalat" w:cs="Sylfaen"/>
          <w:sz w:val="20"/>
          <w:szCs w:val="24"/>
          <w:lang w:val="hy-AM"/>
        </w:rPr>
        <w:t xml:space="preserve">րժեքի բաղադրիչների հաշվարկ` բացվածք կամ այլ մանրամասներ չեն պահանջվում և ներկայացվում: Եթե </w:t>
      </w:r>
      <w:r w:rsidRPr="008C271A">
        <w:rPr>
          <w:rFonts w:ascii="GHEA Grapalat" w:eastAsia="Times New Roman" w:hAnsi="GHEA Grapalat" w:cs="Sylfaen"/>
          <w:sz w:val="20"/>
          <w:szCs w:val="24"/>
          <w:lang w:val="en-US"/>
        </w:rPr>
        <w:t>մ</w:t>
      </w:r>
      <w:r w:rsidRPr="008C271A">
        <w:rPr>
          <w:rFonts w:ascii="GHEA Grapalat" w:eastAsia="Times New Roman" w:hAnsi="GHEA Grapalat" w:cs="Sylfaen"/>
          <w:sz w:val="20"/>
          <w:szCs w:val="24"/>
          <w:lang w:val="hy-AM"/>
        </w:rPr>
        <w:t>ասնակիցը տվյալ գործարքի գծով Հայաստանի Հանրապետության պետական բյուջե պետք է վճարի ավելացված արժեքի հարկ, ապա</w:t>
      </w:r>
      <w:r w:rsidRPr="008C271A">
        <w:rPr>
          <w:rFonts w:ascii="GHEA Grapalat" w:eastAsia="Times New Roman" w:hAnsi="GHEA Grapalat" w:cs="Sylfaen"/>
          <w:sz w:val="20"/>
          <w:szCs w:val="20"/>
          <w:lang w:eastAsia="ru-RU"/>
        </w:rPr>
        <w:t>ներկայաց</w:t>
      </w:r>
      <w:r w:rsidRPr="008C271A">
        <w:rPr>
          <w:rFonts w:ascii="GHEA Grapalat" w:eastAsia="Times New Roman" w:hAnsi="GHEA Grapalat" w:cs="Sylfaen"/>
          <w:sz w:val="20"/>
          <w:szCs w:val="20"/>
          <w:lang w:val="en-US" w:eastAsia="ru-RU"/>
        </w:rPr>
        <w:t>վող</w:t>
      </w:r>
      <w:r w:rsidRPr="008C271A">
        <w:rPr>
          <w:rFonts w:ascii="GHEA Grapalat" w:eastAsia="Times New Roman" w:hAnsi="GHEA Grapalat" w:cs="Sylfaen"/>
          <w:sz w:val="20"/>
          <w:szCs w:val="20"/>
          <w:lang w:eastAsia="ru-RU"/>
        </w:rPr>
        <w:t>գնայինառաջարկում</w:t>
      </w:r>
      <w:r w:rsidRPr="008C271A">
        <w:rPr>
          <w:rFonts w:ascii="GHEA Grapalat" w:eastAsia="Times New Roman" w:hAnsi="GHEA Grapalat" w:cs="Sylfaen"/>
          <w:sz w:val="20"/>
          <w:szCs w:val="24"/>
          <w:lang w:val="hy-AM"/>
        </w:rPr>
        <w:t xml:space="preserve"> առանձնացված տողով նախատեսվում է այդ հարկատեսակի գծով վճարվելիք գումարի չափը:</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en-US"/>
        </w:rPr>
        <w:t>Մ</w:t>
      </w:r>
      <w:r w:rsidRPr="008C271A">
        <w:rPr>
          <w:rFonts w:ascii="GHEA Grapalat" w:eastAsia="Times New Roman" w:hAnsi="GHEA Grapalat" w:cs="Sylfaen"/>
          <w:sz w:val="20"/>
          <w:szCs w:val="24"/>
          <w:lang w:val="hy-AM"/>
        </w:rPr>
        <w:t>ասնակիցների գնային առաջարկների գնահատում</w:t>
      </w:r>
      <w:r w:rsidRPr="008C271A">
        <w:rPr>
          <w:rFonts w:ascii="GHEA Grapalat" w:eastAsia="Times New Roman" w:hAnsi="GHEA Grapalat" w:cs="Sylfaen"/>
          <w:sz w:val="20"/>
          <w:szCs w:val="24"/>
          <w:lang w:val="en-US"/>
        </w:rPr>
        <w:t>նու</w:t>
      </w:r>
      <w:r w:rsidRPr="008C271A">
        <w:rPr>
          <w:rFonts w:ascii="GHEA Grapalat" w:eastAsia="Times New Roman" w:hAnsi="GHEA Grapalat" w:cs="Sylfaen"/>
          <w:sz w:val="20"/>
          <w:szCs w:val="24"/>
          <w:lang w:val="hy-AM"/>
        </w:rPr>
        <w:t xml:space="preserve"> համեմատումն իրականացվում </w:t>
      </w:r>
      <w:r w:rsidRPr="008C271A">
        <w:rPr>
          <w:rFonts w:ascii="GHEA Grapalat" w:eastAsia="Times New Roman" w:hAnsi="GHEA Grapalat" w:cs="Sylfaen"/>
          <w:sz w:val="20"/>
          <w:szCs w:val="24"/>
          <w:lang w:val="en-US"/>
        </w:rPr>
        <w:t>են</w:t>
      </w:r>
      <w:r w:rsidRPr="008C271A">
        <w:rPr>
          <w:rFonts w:ascii="GHEA Grapalat" w:eastAsia="Times New Roman" w:hAnsi="GHEA Grapalat" w:cs="Sylfaen"/>
          <w:sz w:val="20"/>
          <w:szCs w:val="24"/>
          <w:lang w:val="hy-AM"/>
        </w:rPr>
        <w:t xml:space="preserve"> առանց սույն կետում նշված հարկի գումարի հաշվարկման: Ընդ որում, մասնակցի հայտը ենթակա չէ մերժման, եթե`</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գ. գնային առաջարկում չափաբաժնի համարը սխալ է նշված, սակայն գնման առարկայի անվանումը ճիշտ է լրացված.</w:t>
      </w:r>
    </w:p>
    <w:p w:rsidR="008C271A" w:rsidRPr="008C271A" w:rsidRDefault="008C271A" w:rsidP="008C271A">
      <w:pPr>
        <w:shd w:val="clear" w:color="auto" w:fill="FFFFFF"/>
        <w:spacing w:after="0" w:line="240" w:lineRule="auto"/>
        <w:ind w:firstLine="375"/>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8C271A" w:rsidRPr="008C271A" w:rsidRDefault="008C271A" w:rsidP="008C271A">
      <w:pPr>
        <w:tabs>
          <w:tab w:val="left" w:pos="0"/>
        </w:tabs>
        <w:spacing w:after="0" w:line="240" w:lineRule="auto"/>
        <w:ind w:firstLine="360"/>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 xml:space="preserve">  զ. գնային առաջարկի սյունակներում տառերով լրացված գումարների մեջ լումաները նշված են թվերով :</w:t>
      </w:r>
    </w:p>
    <w:p w:rsidR="008C271A" w:rsidRPr="008C271A" w:rsidRDefault="008C271A" w:rsidP="008C271A">
      <w:pPr>
        <w:spacing w:after="0" w:line="240" w:lineRule="auto"/>
        <w:ind w:firstLine="567"/>
        <w:jc w:val="both"/>
        <w:rPr>
          <w:rFonts w:ascii="GHEA Grapalat" w:eastAsia="Times New Roman" w:hAnsi="GHEA Grapalat" w:cs="Times New Roman"/>
          <w:sz w:val="20"/>
          <w:szCs w:val="20"/>
          <w:lang w:val="es-ES" w:eastAsia="ru-RU"/>
        </w:rPr>
      </w:pPr>
      <w:r w:rsidRPr="008C271A">
        <w:rPr>
          <w:rFonts w:ascii="GHEA Grapalat" w:eastAsia="Times New Roman" w:hAnsi="GHEA Grapalat" w:cs="Times New Roman"/>
          <w:sz w:val="20"/>
          <w:szCs w:val="20"/>
          <w:lang w:val="es-ES" w:eastAsia="ru-RU"/>
        </w:rPr>
        <w:t>5.</w:t>
      </w:r>
      <w:r w:rsidRPr="008C271A">
        <w:rPr>
          <w:rFonts w:ascii="GHEA Grapalat" w:eastAsia="Times New Roman" w:hAnsi="GHEA Grapalat" w:cs="Times New Roman"/>
          <w:sz w:val="20"/>
          <w:szCs w:val="20"/>
          <w:lang w:val="hy-AM" w:eastAsia="ru-RU"/>
        </w:rPr>
        <w:t>3</w:t>
      </w:r>
      <w:r w:rsidRPr="008C271A">
        <w:rPr>
          <w:rFonts w:ascii="GHEA Grapalat" w:eastAsia="Times New Roman" w:hAnsi="GHEA Grapalat" w:cs="Times New Roman"/>
          <w:sz w:val="20"/>
          <w:szCs w:val="20"/>
          <w:lang w:val="es-ES" w:eastAsia="ru-RU"/>
        </w:rPr>
        <w:t xml:space="preserve">Եթեկնքվելիքպայմանագրիգինըկայուն է, ապագնայինառաջարկըներկայացվում է մեկթվով՝ պայմանագրիկատարմանհամարառաջարկվողընդհանուրգնով և համակարգումպարտադիրլրացվում է </w:t>
      </w:r>
      <w:r w:rsidRPr="008C271A">
        <w:rPr>
          <w:rFonts w:ascii="GHEA Grapalat" w:eastAsia="Times New Roman" w:hAnsi="GHEA Grapalat" w:cs="Times New Roman"/>
          <w:sz w:val="20"/>
          <w:szCs w:val="20"/>
          <w:lang w:val="hy-AM" w:eastAsia="ru-RU"/>
        </w:rPr>
        <w:t>առանց Հայաստանի Հանրա</w:t>
      </w:r>
      <w:r w:rsidRPr="008C271A">
        <w:rPr>
          <w:rFonts w:ascii="GHEA Grapalat" w:eastAsia="Times New Roman" w:hAnsi="GHEA Grapalat" w:cs="Times New Roman"/>
          <w:sz w:val="20"/>
          <w:szCs w:val="20"/>
          <w:lang w:val="hy-AM" w:eastAsia="ru-RU"/>
        </w:rPr>
        <w:softHyphen/>
        <w:t>պետության պետական բյուջե վճարվելիք ավելացված արժեքի հարկի գումարի հաշվարկման</w:t>
      </w:r>
      <w:r w:rsidRPr="008C271A">
        <w:rPr>
          <w:rFonts w:ascii="GHEA Grapalat" w:eastAsia="Times New Roman" w:hAnsi="GHEA Grapalat" w:cs="Times New Roman"/>
          <w:sz w:val="20"/>
          <w:szCs w:val="20"/>
          <w:lang w:val="es-ES" w:eastAsia="ru-RU"/>
        </w:rPr>
        <w:t>։ Ընդորումմասնակցիցչիկարողպահանջվել, որնաներկայացնիգնայինառաջարկիհիմնավորումներկամորևէայլտիպիտեղեկություններկամփաստաթղթեր, ինչպեսնաևմասնակցիշահույթիչափըչիկարողհրավերովսահմանափակվել:</w:t>
      </w:r>
    </w:p>
    <w:p w:rsidR="008C271A" w:rsidRPr="008C271A" w:rsidRDefault="008C271A" w:rsidP="008C271A">
      <w:pPr>
        <w:spacing w:after="0" w:line="240" w:lineRule="auto"/>
        <w:ind w:firstLine="567"/>
        <w:jc w:val="both"/>
        <w:rPr>
          <w:rFonts w:ascii="GHEA Grapalat" w:eastAsia="Times New Roman" w:hAnsi="GHEA Grapalat" w:cs="Times New Roman"/>
          <w:sz w:val="20"/>
          <w:szCs w:val="20"/>
          <w:lang w:val="es-ES"/>
        </w:rPr>
      </w:pPr>
    </w:p>
    <w:p w:rsidR="008C271A" w:rsidRPr="008C271A" w:rsidRDefault="008C271A" w:rsidP="008C271A">
      <w:pPr>
        <w:spacing w:after="0" w:line="240" w:lineRule="auto"/>
        <w:jc w:val="center"/>
        <w:rPr>
          <w:rFonts w:ascii="GHEA Grapalat" w:eastAsia="Times New Roman" w:hAnsi="GHEA Grapalat" w:cs="Times New Roman"/>
          <w:b/>
          <w:sz w:val="20"/>
          <w:szCs w:val="24"/>
          <w:lang w:val="es-ES"/>
        </w:rPr>
      </w:pPr>
      <w:r w:rsidRPr="008C271A">
        <w:rPr>
          <w:rFonts w:ascii="GHEA Grapalat" w:eastAsia="Times New Roman" w:hAnsi="GHEA Grapalat" w:cs="Times New Roman"/>
          <w:b/>
          <w:sz w:val="20"/>
          <w:szCs w:val="24"/>
          <w:lang w:val="es-ES"/>
        </w:rPr>
        <w:t xml:space="preserve">6. </w:t>
      </w:r>
      <w:r w:rsidRPr="008C271A">
        <w:rPr>
          <w:rFonts w:ascii="GHEA Grapalat" w:eastAsia="Times New Roman" w:hAnsi="GHEA Grapalat" w:cs="Times New Roman"/>
          <w:b/>
          <w:sz w:val="20"/>
          <w:szCs w:val="24"/>
          <w:lang w:val="en-US"/>
        </w:rPr>
        <w:t>ՀԱՅՏԻԳՈՐԾՈՂՈՒԹՅԱՆԺԱՄԿԵՏԸ</w:t>
      </w:r>
      <w:r w:rsidRPr="008C271A">
        <w:rPr>
          <w:rFonts w:ascii="GHEA Grapalat" w:eastAsia="Times New Roman" w:hAnsi="GHEA Grapalat" w:cs="Times New Roman"/>
          <w:b/>
          <w:sz w:val="20"/>
          <w:szCs w:val="24"/>
          <w:lang w:val="es-ES"/>
        </w:rPr>
        <w:t xml:space="preserve">, </w:t>
      </w:r>
      <w:r w:rsidRPr="008C271A">
        <w:rPr>
          <w:rFonts w:ascii="GHEA Grapalat" w:eastAsia="Times New Roman" w:hAnsi="GHEA Grapalat" w:cs="Times New Roman"/>
          <w:b/>
          <w:sz w:val="20"/>
          <w:szCs w:val="24"/>
          <w:lang w:val="en-US"/>
        </w:rPr>
        <w:t>ՀԱՅՏԵՐՈՒՄՓՈՓՈԽՈՒԹՅՈՒՆԿԱՏԱՐԵԼՈՒ</w:t>
      </w:r>
    </w:p>
    <w:p w:rsidR="008C271A" w:rsidRPr="008C271A" w:rsidRDefault="008C271A" w:rsidP="008C271A">
      <w:pPr>
        <w:spacing w:after="0" w:line="240" w:lineRule="auto"/>
        <w:jc w:val="center"/>
        <w:rPr>
          <w:rFonts w:ascii="GHEA Grapalat" w:eastAsia="Times New Roman" w:hAnsi="GHEA Grapalat" w:cs="Times New Roman"/>
          <w:b/>
          <w:sz w:val="20"/>
          <w:szCs w:val="24"/>
          <w:lang w:val="es-ES"/>
        </w:rPr>
      </w:pPr>
      <w:r w:rsidRPr="008C271A">
        <w:rPr>
          <w:rFonts w:ascii="GHEA Grapalat" w:eastAsia="Times New Roman" w:hAnsi="GHEA Grapalat" w:cs="Times New Roman"/>
          <w:b/>
          <w:sz w:val="20"/>
          <w:szCs w:val="24"/>
          <w:lang w:val="en-US"/>
        </w:rPr>
        <w:t>ԵՎԴՐԱՆՔՀԵՏՎԵՐՑՆԵԼՈՒԿԱՐԳԸ</w:t>
      </w:r>
    </w:p>
    <w:p w:rsidR="008C271A" w:rsidRPr="008C271A" w:rsidRDefault="008C271A" w:rsidP="008C271A">
      <w:pPr>
        <w:spacing w:after="0" w:line="240" w:lineRule="auto"/>
        <w:ind w:firstLine="567"/>
        <w:jc w:val="both"/>
        <w:rPr>
          <w:rFonts w:ascii="GHEA Grapalat" w:eastAsia="Times New Roman" w:hAnsi="GHEA Grapalat" w:cs="Times New Roman"/>
          <w:b/>
          <w:i/>
          <w:sz w:val="20"/>
          <w:szCs w:val="20"/>
          <w:lang w:val="af-ZA"/>
        </w:rPr>
      </w:pP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Times New Roman"/>
          <w:sz w:val="20"/>
          <w:szCs w:val="20"/>
          <w:lang w:val="af-ZA"/>
        </w:rPr>
        <w:t>6.1</w:t>
      </w:r>
      <w:r w:rsidRPr="008C271A">
        <w:rPr>
          <w:rFonts w:ascii="GHEA Grapalat" w:eastAsia="Times New Roman" w:hAnsi="GHEA Grapalat" w:cs="Sylfaen"/>
          <w:sz w:val="20"/>
          <w:szCs w:val="24"/>
        </w:rPr>
        <w:t>Օրենքի</w:t>
      </w:r>
      <w:r w:rsidRPr="008C271A">
        <w:rPr>
          <w:rFonts w:ascii="GHEA Grapalat" w:eastAsia="Times New Roman" w:hAnsi="GHEA Grapalat" w:cs="Sylfaen"/>
          <w:sz w:val="20"/>
          <w:szCs w:val="24"/>
          <w:lang w:val="af-ZA"/>
        </w:rPr>
        <w:t xml:space="preserve"> 31-</w:t>
      </w:r>
      <w:r w:rsidRPr="008C271A">
        <w:rPr>
          <w:rFonts w:ascii="GHEA Grapalat" w:eastAsia="Times New Roman" w:hAnsi="GHEA Grapalat" w:cs="Sylfaen"/>
          <w:sz w:val="20"/>
          <w:szCs w:val="24"/>
        </w:rPr>
        <w:t>րդհոդվածիհամաձայն</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հայտըվավերէմինչևՕրենքինհամապատասխանպայմանագրիկնքումը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մ</w:t>
      </w:r>
      <w:r w:rsidRPr="008C271A">
        <w:rPr>
          <w:rFonts w:ascii="GHEA Grapalat" w:eastAsia="Times New Roman" w:hAnsi="GHEA Grapalat" w:cs="Sylfaen"/>
          <w:sz w:val="20"/>
          <w:szCs w:val="24"/>
        </w:rPr>
        <w:t>ասնակցիկողմիցհայտիհետվերցնելը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հայտիմերժումըկամ</w:t>
      </w:r>
      <w:r w:rsidRPr="008C271A">
        <w:rPr>
          <w:rFonts w:ascii="GHEA Grapalat" w:eastAsia="Times New Roman" w:hAnsi="GHEA Grapalat" w:cs="Sylfaen"/>
          <w:sz w:val="20"/>
          <w:szCs w:val="24"/>
          <w:lang w:val="af-ZA"/>
        </w:rPr>
        <w:t xml:space="preserve"> սույն </w:t>
      </w:r>
      <w:r w:rsidRPr="008C271A">
        <w:rPr>
          <w:rFonts w:ascii="GHEA Grapalat" w:eastAsia="Times New Roman" w:hAnsi="GHEA Grapalat" w:cs="Sylfaen"/>
          <w:sz w:val="20"/>
          <w:szCs w:val="24"/>
        </w:rPr>
        <w:t>ընթացակարգըչկայացածհայտարարվելը։</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6.2  </w:t>
      </w:r>
      <w:r w:rsidRPr="008C271A">
        <w:rPr>
          <w:rFonts w:ascii="GHEA Grapalat" w:eastAsia="Times New Roman" w:hAnsi="GHEA Grapalat" w:cs="Sylfaen"/>
          <w:sz w:val="20"/>
          <w:szCs w:val="24"/>
        </w:rPr>
        <w:t>Օրենքի</w:t>
      </w:r>
      <w:r w:rsidRPr="008C271A">
        <w:rPr>
          <w:rFonts w:ascii="GHEA Grapalat" w:eastAsia="Times New Roman" w:hAnsi="GHEA Grapalat" w:cs="Sylfaen"/>
          <w:sz w:val="20"/>
          <w:szCs w:val="24"/>
          <w:lang w:val="af-ZA"/>
        </w:rPr>
        <w:t xml:space="preserve"> 31-</w:t>
      </w:r>
      <w:r w:rsidRPr="008C271A">
        <w:rPr>
          <w:rFonts w:ascii="GHEA Grapalat" w:eastAsia="Times New Roman" w:hAnsi="GHEA Grapalat" w:cs="Sylfaen"/>
          <w:sz w:val="20"/>
          <w:szCs w:val="24"/>
        </w:rPr>
        <w:t>րդհոդվածիհամաձայն</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մ</w:t>
      </w:r>
      <w:r w:rsidRPr="008C271A">
        <w:rPr>
          <w:rFonts w:ascii="GHEA Grapalat" w:eastAsia="Times New Roman" w:hAnsi="GHEA Grapalat" w:cs="Sylfaen"/>
          <w:sz w:val="20"/>
          <w:szCs w:val="24"/>
        </w:rPr>
        <w:t>ասնակիցը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մինչևսույնհրավերի</w:t>
      </w:r>
      <w:r w:rsidRPr="008C271A">
        <w:rPr>
          <w:rFonts w:ascii="GHEA Grapalat" w:eastAsia="Times New Roman" w:hAnsi="GHEA Grapalat" w:cs="Sylfaen"/>
          <w:sz w:val="20"/>
          <w:szCs w:val="24"/>
          <w:lang w:val="af-ZA"/>
        </w:rPr>
        <w:t xml:space="preserve"> 1-ին մասի 4.2 </w:t>
      </w:r>
      <w:r w:rsidRPr="008C271A">
        <w:rPr>
          <w:rFonts w:ascii="GHEA Grapalat" w:eastAsia="Times New Roman" w:hAnsi="GHEA Grapalat" w:cs="Sylfaen"/>
          <w:sz w:val="20"/>
          <w:szCs w:val="24"/>
        </w:rPr>
        <w:t>կետումնշված</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հայտերիներկայացմանվերջնաժամկետը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կարողէփոփոխելկամհետվերցնելիրհայտը։</w:t>
      </w:r>
    </w:p>
    <w:p w:rsidR="008C271A" w:rsidRPr="008C271A" w:rsidRDefault="008C271A" w:rsidP="008C271A">
      <w:pPr>
        <w:spacing w:after="0" w:line="240" w:lineRule="auto"/>
        <w:ind w:firstLine="567"/>
        <w:jc w:val="center"/>
        <w:rPr>
          <w:rFonts w:ascii="GHEA Grapalat" w:eastAsia="Times New Roman" w:hAnsi="GHEA Grapalat" w:cs="Times New Roman"/>
          <w:b/>
          <w:sz w:val="20"/>
          <w:szCs w:val="24"/>
          <w:lang w:val="af-ZA"/>
        </w:rPr>
      </w:pP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p>
    <w:p w:rsidR="008C271A" w:rsidRPr="008C271A" w:rsidRDefault="008C271A" w:rsidP="008C271A">
      <w:pPr>
        <w:spacing w:after="0" w:line="240" w:lineRule="auto"/>
        <w:ind w:firstLine="567"/>
        <w:jc w:val="center"/>
        <w:rPr>
          <w:rFonts w:ascii="GHEA Grapalat" w:eastAsia="Times New Roman" w:hAnsi="GHEA Grapalat" w:cs="Times New Roman"/>
          <w:b/>
          <w:sz w:val="20"/>
          <w:szCs w:val="24"/>
          <w:lang w:val="hy-AM"/>
        </w:rPr>
      </w:pPr>
      <w:r w:rsidRPr="008C271A">
        <w:rPr>
          <w:rFonts w:ascii="GHEA Grapalat" w:eastAsia="Times New Roman" w:hAnsi="GHEA Grapalat" w:cs="Times New Roman"/>
          <w:b/>
          <w:sz w:val="20"/>
          <w:szCs w:val="24"/>
          <w:lang w:val="af-ZA"/>
        </w:rPr>
        <w:lastRenderedPageBreak/>
        <w:t>8.  ՀԱՅՏԵՐԻ ԲԱՑՈՒՄԸ</w:t>
      </w:r>
      <w:r w:rsidRPr="008C271A">
        <w:rPr>
          <w:rFonts w:ascii="GHEA Grapalat" w:eastAsia="Times New Roman" w:hAnsi="GHEA Grapalat" w:cs="Times New Roman"/>
          <w:b/>
          <w:sz w:val="20"/>
          <w:szCs w:val="24"/>
          <w:lang w:val="hy-AM"/>
        </w:rPr>
        <w:t xml:space="preserve">, </w:t>
      </w:r>
      <w:r w:rsidRPr="008C271A">
        <w:rPr>
          <w:rFonts w:ascii="GHEA Grapalat" w:eastAsia="Times New Roman" w:hAnsi="GHEA Grapalat" w:cs="Times New Roman"/>
          <w:b/>
          <w:sz w:val="20"/>
          <w:szCs w:val="24"/>
          <w:lang w:val="af-ZA"/>
        </w:rPr>
        <w:t xml:space="preserve">ԳՆԱՀԱՏՈՒՄԸ  ԵՎ  </w:t>
      </w:r>
    </w:p>
    <w:p w:rsidR="008C271A" w:rsidRPr="008C271A" w:rsidRDefault="008C271A" w:rsidP="008C271A">
      <w:pPr>
        <w:spacing w:after="0" w:line="240" w:lineRule="auto"/>
        <w:ind w:firstLine="567"/>
        <w:jc w:val="center"/>
        <w:rPr>
          <w:rFonts w:ascii="GHEA Grapalat" w:eastAsia="Times New Roman" w:hAnsi="GHEA Grapalat" w:cs="Times New Roman"/>
          <w:b/>
          <w:sz w:val="20"/>
          <w:szCs w:val="24"/>
          <w:lang w:val="af-ZA"/>
        </w:rPr>
      </w:pPr>
      <w:r w:rsidRPr="008C271A">
        <w:rPr>
          <w:rFonts w:ascii="GHEA Grapalat" w:eastAsia="Times New Roman" w:hAnsi="GHEA Grapalat" w:cs="Times New Roman"/>
          <w:b/>
          <w:sz w:val="20"/>
          <w:szCs w:val="24"/>
          <w:lang w:val="af-ZA"/>
        </w:rPr>
        <w:t xml:space="preserve">ԱՐԴՅՈՒՆՔՆԵՐԻ ԱՄՓՈՓՈՒՄԸ </w:t>
      </w:r>
    </w:p>
    <w:p w:rsidR="008C271A" w:rsidRPr="008C271A" w:rsidRDefault="008C271A" w:rsidP="008C271A">
      <w:pPr>
        <w:spacing w:after="0" w:line="240" w:lineRule="auto"/>
        <w:ind w:firstLine="567"/>
        <w:jc w:val="both"/>
        <w:rPr>
          <w:rFonts w:ascii="GHEA Grapalat" w:eastAsia="Times New Roman" w:hAnsi="GHEA Grapalat" w:cs="Times New Roman"/>
          <w:b/>
          <w:sz w:val="20"/>
          <w:szCs w:val="24"/>
          <w:lang w:val="af-ZA"/>
        </w:rPr>
      </w:pPr>
    </w:p>
    <w:p w:rsidR="008C271A" w:rsidRPr="008C271A" w:rsidRDefault="008C271A" w:rsidP="008C271A">
      <w:pPr>
        <w:spacing w:after="0" w:line="240" w:lineRule="auto"/>
        <w:ind w:firstLine="567"/>
        <w:jc w:val="both"/>
        <w:rPr>
          <w:rFonts w:ascii="GHEA Grapalat" w:eastAsia="Times New Roman" w:hAnsi="GHEA Grapalat" w:cs="Tahoma"/>
          <w:sz w:val="20"/>
          <w:szCs w:val="20"/>
          <w:lang w:val="af-ZA"/>
        </w:rPr>
      </w:pPr>
      <w:r w:rsidRPr="008C271A">
        <w:rPr>
          <w:rFonts w:ascii="GHEA Grapalat" w:eastAsia="Times New Roman" w:hAnsi="GHEA Grapalat" w:cs="Times New Roman"/>
          <w:sz w:val="20"/>
          <w:szCs w:val="20"/>
          <w:lang w:val="af-ZA"/>
        </w:rPr>
        <w:t xml:space="preserve">8.1 </w:t>
      </w:r>
      <w:r w:rsidRPr="008C271A">
        <w:rPr>
          <w:rFonts w:ascii="GHEA Grapalat" w:eastAsia="Times New Roman" w:hAnsi="GHEA Grapalat" w:cs="Sylfaen"/>
          <w:sz w:val="20"/>
          <w:szCs w:val="20"/>
        </w:rPr>
        <w:t>Հայտերիբացումըկկատարվի</w:t>
      </w:r>
      <w:r w:rsidRPr="008C271A">
        <w:rPr>
          <w:rFonts w:ascii="GHEA Grapalat" w:eastAsia="Times New Roman" w:hAnsi="GHEA Grapalat" w:cs="Sylfaen"/>
          <w:sz w:val="20"/>
          <w:szCs w:val="20"/>
          <w:lang w:val="af-ZA"/>
        </w:rPr>
        <w:t xml:space="preserve"> հանձնաժողովի հայտերի բացման նիստում</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սույնընթացակարգիհայտարարությունըևհրավերը</w:t>
      </w:r>
      <w:r w:rsidRPr="008C271A">
        <w:rPr>
          <w:rFonts w:ascii="GHEA Grapalat" w:eastAsia="Times New Roman" w:hAnsi="GHEA Grapalat" w:cs="Sylfaen"/>
          <w:sz w:val="20"/>
          <w:szCs w:val="24"/>
          <w:lang w:val="af-ZA"/>
        </w:rPr>
        <w:t xml:space="preserve"> տեղեկագրում </w:t>
      </w:r>
      <w:r w:rsidRPr="008C271A">
        <w:rPr>
          <w:rFonts w:ascii="GHEA Grapalat" w:eastAsia="Times New Roman" w:hAnsi="GHEA Grapalat" w:cs="Sylfaen"/>
          <w:sz w:val="20"/>
          <w:szCs w:val="24"/>
          <w:lang w:val="en-US"/>
        </w:rPr>
        <w:t>հ</w:t>
      </w:r>
      <w:r w:rsidRPr="008C271A">
        <w:rPr>
          <w:rFonts w:ascii="GHEA Grapalat" w:eastAsia="Times New Roman" w:hAnsi="GHEA Grapalat" w:cs="Sylfaen"/>
          <w:sz w:val="20"/>
          <w:szCs w:val="24"/>
        </w:rPr>
        <w:t>րապարակվելու</w:t>
      </w:r>
      <w:r w:rsidRPr="008C271A">
        <w:rPr>
          <w:rFonts w:ascii="GHEA Grapalat" w:eastAsia="Times New Roman" w:hAnsi="GHEA Grapalat" w:cs="Sylfaen"/>
          <w:sz w:val="20"/>
          <w:szCs w:val="24"/>
          <w:lang w:val="en-US"/>
        </w:rPr>
        <w:t>օրվանից</w:t>
      </w:r>
      <w:r w:rsidRPr="008C271A">
        <w:rPr>
          <w:rFonts w:ascii="GHEA Grapalat" w:eastAsia="Times New Roman" w:hAnsi="GHEA Grapalat" w:cs="Sylfaen"/>
          <w:sz w:val="20"/>
          <w:szCs w:val="24"/>
        </w:rPr>
        <w:t>հաշված</w:t>
      </w:r>
      <w:r w:rsidRPr="008C271A">
        <w:rPr>
          <w:rFonts w:ascii="GHEA Grapalat" w:eastAsia="Times New Roman" w:hAnsi="GHEA Grapalat" w:cs="Sylfaen"/>
          <w:sz w:val="20"/>
          <w:szCs w:val="24"/>
          <w:lang w:val="af-ZA"/>
        </w:rPr>
        <w:t xml:space="preserve"> «</w:t>
      </w:r>
      <w:r w:rsidR="006C28A5">
        <w:rPr>
          <w:rFonts w:ascii="GHEA Grapalat" w:eastAsia="Times New Roman" w:hAnsi="GHEA Grapalat" w:cs="Sylfaen"/>
          <w:sz w:val="20"/>
          <w:szCs w:val="24"/>
          <w:lang w:val="hy-AM"/>
        </w:rPr>
        <w:t>40</w:t>
      </w:r>
      <w:r w:rsidRPr="008C271A">
        <w:rPr>
          <w:rFonts w:ascii="GHEA Grapalat" w:eastAsia="Times New Roman" w:hAnsi="GHEA Grapalat" w:cs="Sylfaen"/>
          <w:sz w:val="20"/>
          <w:szCs w:val="24"/>
          <w:lang w:val="af-ZA"/>
        </w:rPr>
        <w:t>»</w:t>
      </w:r>
      <w:r w:rsidR="006C28A5">
        <w:rPr>
          <w:rFonts w:ascii="GHEA Grapalat" w:eastAsia="Times New Roman" w:hAnsi="GHEA Grapalat" w:cs="Sylfaen"/>
          <w:sz w:val="20"/>
          <w:szCs w:val="24"/>
          <w:lang w:val="hy-AM"/>
        </w:rPr>
        <w:t>-</w:t>
      </w:r>
      <w:r w:rsidRPr="008C271A">
        <w:rPr>
          <w:rFonts w:ascii="GHEA Grapalat" w:eastAsia="Times New Roman" w:hAnsi="GHEA Grapalat" w:cs="Sylfaen"/>
          <w:sz w:val="20"/>
          <w:szCs w:val="24"/>
        </w:rPr>
        <w:t>րդօրվաժամը</w:t>
      </w:r>
      <w:r w:rsidR="006C28A5">
        <w:rPr>
          <w:rFonts w:ascii="GHEA Grapalat" w:eastAsia="Times New Roman" w:hAnsi="GHEA Grapalat" w:cs="Sylfaen"/>
          <w:sz w:val="20"/>
          <w:szCs w:val="24"/>
          <w:lang w:val="hy-AM"/>
        </w:rPr>
        <w:t>14։00</w:t>
      </w:r>
      <w:r w:rsidRPr="008C271A">
        <w:rPr>
          <w:rFonts w:ascii="GHEA Grapalat" w:eastAsia="Times New Roman" w:hAnsi="GHEA Grapalat" w:cs="Sylfaen"/>
          <w:sz w:val="20"/>
          <w:szCs w:val="24"/>
          <w:lang w:val="af-ZA"/>
        </w:rPr>
        <w:t>-</w:t>
      </w:r>
      <w:r w:rsidRPr="00395486">
        <w:rPr>
          <w:rFonts w:ascii="GHEA Grapalat" w:eastAsia="Times New Roman" w:hAnsi="GHEA Grapalat" w:cs="Sylfaen"/>
          <w:sz w:val="20"/>
          <w:szCs w:val="24"/>
          <w:lang w:val="hy-AM"/>
        </w:rPr>
        <w:t>ին։</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395486">
        <w:rPr>
          <w:rFonts w:ascii="GHEA Grapalat" w:eastAsia="Times New Roman" w:hAnsi="GHEA Grapalat" w:cs="Sylfaen"/>
          <w:sz w:val="20"/>
          <w:szCs w:val="24"/>
          <w:lang w:val="hy-AM"/>
        </w:rPr>
        <w:t>Հայտերիբացման</w:t>
      </w:r>
      <w:r w:rsidRPr="008C271A">
        <w:rPr>
          <w:rFonts w:ascii="GHEA Grapalat" w:eastAsia="Times New Roman" w:hAnsi="GHEA Grapalat" w:cs="Sylfaen"/>
          <w:sz w:val="20"/>
          <w:szCs w:val="24"/>
          <w:lang w:val="af-ZA"/>
        </w:rPr>
        <w:t xml:space="preserve"> և գնահատման </w:t>
      </w:r>
      <w:r w:rsidRPr="00395486">
        <w:rPr>
          <w:rFonts w:ascii="GHEA Grapalat" w:eastAsia="Times New Roman" w:hAnsi="GHEA Grapalat" w:cs="Sylfaen"/>
          <w:sz w:val="20"/>
          <w:szCs w:val="24"/>
          <w:lang w:val="hy-AM"/>
        </w:rPr>
        <w:t>նիստում՝</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af-ZA"/>
        </w:rPr>
        <w:t xml:space="preserve">1) </w:t>
      </w:r>
      <w:r w:rsidRPr="00395486">
        <w:rPr>
          <w:rFonts w:ascii="GHEA Grapalat" w:eastAsia="Times New Roman" w:hAnsi="GHEA Grapalat" w:cs="Sylfaen"/>
          <w:sz w:val="20"/>
          <w:szCs w:val="24"/>
          <w:lang w:val="hy-AM"/>
        </w:rPr>
        <w:t>հանձնաժողովինախագահը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նիստընախագահողը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նիստըհայտարարումէբացվածևհրապա</w:t>
      </w:r>
      <w:r w:rsidRPr="008C271A">
        <w:rPr>
          <w:rFonts w:ascii="GHEA Grapalat" w:eastAsia="Times New Roman" w:hAnsi="GHEA Grapalat" w:cs="Sylfaen"/>
          <w:sz w:val="20"/>
          <w:szCs w:val="24"/>
          <w:lang w:val="hy-AM"/>
        </w:rPr>
        <w:softHyphen/>
        <w:t>րակում է գնման հայտով սահմանված</w:t>
      </w:r>
      <w:r w:rsidRPr="008C271A">
        <w:rPr>
          <w:rFonts w:ascii="GHEA Grapalat" w:eastAsia="Times New Roman" w:hAnsi="GHEA Grapalat" w:cs="Sylfaen"/>
          <w:sz w:val="20"/>
          <w:szCs w:val="24"/>
          <w:lang w:val="af-ZA"/>
        </w:rPr>
        <w:t>`</w:t>
      </w:r>
      <w:r w:rsidRPr="00395486">
        <w:rPr>
          <w:rFonts w:ascii="GHEA Grapalat" w:eastAsia="Times New Roman" w:hAnsi="GHEA Grapalat" w:cs="Sylfaen"/>
          <w:sz w:val="20"/>
          <w:szCs w:val="24"/>
          <w:lang w:val="hy-AM"/>
        </w:rPr>
        <w:t>սույնընթացակարգիշրջանակումգնվելիքաշխատանքների</w:t>
      </w:r>
      <w:r w:rsidRPr="008C271A">
        <w:rPr>
          <w:rFonts w:ascii="GHEA Grapalat" w:eastAsia="Times New Roman" w:hAnsi="GHEA Grapalat" w:cs="Sylfaen"/>
          <w:sz w:val="20"/>
          <w:szCs w:val="24"/>
          <w:lang w:val="hy-AM"/>
        </w:rPr>
        <w:t>գինը՝մեկթվովարտահայտված</w:t>
      </w:r>
      <w:r w:rsidRPr="008C271A">
        <w:rPr>
          <w:rFonts w:ascii="GHEA Grapalat" w:eastAsia="Times New Roman" w:hAnsi="GHEA Grapalat" w:cs="Sylfaen"/>
          <w:sz w:val="20"/>
          <w:szCs w:val="24"/>
          <w:lang w:val="af-ZA"/>
        </w:rPr>
        <w:t xml:space="preserve">, </w:t>
      </w:r>
      <w:r w:rsidRPr="00395486">
        <w:rPr>
          <w:rFonts w:ascii="GHEA Grapalat" w:eastAsia="Times New Roman" w:hAnsi="GHEA Grapalat" w:cs="Sylfaen"/>
          <w:sz w:val="20"/>
          <w:szCs w:val="24"/>
          <w:lang w:val="hy-AM"/>
        </w:rPr>
        <w:t>ինչպեսնաև</w:t>
      </w:r>
      <w:r w:rsidRPr="008C271A">
        <w:rPr>
          <w:rFonts w:ascii="GHEA Grapalat" w:eastAsia="Times New Roman" w:hAnsi="GHEA Grapalat" w:cs="Sylfaen"/>
          <w:sz w:val="20"/>
          <w:szCs w:val="24"/>
          <w:lang w:val="hy-AM"/>
        </w:rPr>
        <w:t>հայտեր ներկայացրած մասնակիցների գնային առաջարկները՝ մեկ թվով արտահայտված, հիմք ընդունելով տառերով գրվածը</w:t>
      </w:r>
      <w:r w:rsidRPr="008C271A">
        <w:rPr>
          <w:rFonts w:ascii="GHEA Grapalat" w:eastAsia="Times New Roman" w:hAnsi="GHEA Grapalat" w:cs="Sylfaen"/>
          <w:sz w:val="20"/>
          <w:szCs w:val="24"/>
          <w:lang w:val="af-ZA"/>
        </w:rPr>
        <w:t>.</w:t>
      </w:r>
    </w:p>
    <w:p w:rsidR="008C271A" w:rsidRPr="008C271A" w:rsidRDefault="008C271A" w:rsidP="008C271A">
      <w:pPr>
        <w:spacing w:after="0" w:line="240" w:lineRule="auto"/>
        <w:ind w:firstLine="567"/>
        <w:jc w:val="both"/>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2) </w:t>
      </w:r>
      <w:r w:rsidRPr="008C271A">
        <w:rPr>
          <w:rFonts w:ascii="GHEA Grapalat" w:eastAsia="Times New Roman" w:hAnsi="GHEA Grapalat" w:cs="Sylfaen"/>
          <w:sz w:val="20"/>
          <w:szCs w:val="20"/>
          <w:lang w:val="hy-AM"/>
        </w:rPr>
        <w:t>սույնկետի</w:t>
      </w:r>
      <w:r w:rsidRPr="008C271A">
        <w:rPr>
          <w:rFonts w:ascii="GHEA Grapalat" w:eastAsia="Times New Roman" w:hAnsi="GHEA Grapalat" w:cs="Times New Roman"/>
          <w:sz w:val="20"/>
          <w:szCs w:val="20"/>
          <w:lang w:val="hy-AM"/>
        </w:rPr>
        <w:t xml:space="preserve"> 1-</w:t>
      </w:r>
      <w:r w:rsidRPr="008C271A">
        <w:rPr>
          <w:rFonts w:ascii="GHEA Grapalat" w:eastAsia="Times New Roman" w:hAnsi="GHEA Grapalat" w:cs="Sylfaen"/>
          <w:sz w:val="20"/>
          <w:szCs w:val="20"/>
          <w:lang w:val="hy-AM"/>
        </w:rPr>
        <w:t>ինենթակետումնշվածփաստաթղթերընախագահին</w:t>
      </w:r>
      <w:r w:rsidRPr="008C271A">
        <w:rPr>
          <w:rFonts w:ascii="GHEA Grapalat" w:eastAsia="Times New Roman" w:hAnsi="GHEA Grapalat" w:cs="Times New Roman"/>
          <w:sz w:val="20"/>
          <w:szCs w:val="20"/>
          <w:lang w:val="hy-AM"/>
        </w:rPr>
        <w:t xml:space="preserve"> (նիստը նախագահողին) </w:t>
      </w:r>
      <w:r w:rsidRPr="008C271A">
        <w:rPr>
          <w:rFonts w:ascii="GHEA Grapalat" w:eastAsia="Times New Roman" w:hAnsi="GHEA Grapalat" w:cs="Sylfaen"/>
          <w:sz w:val="20"/>
          <w:szCs w:val="20"/>
          <w:lang w:val="hy-AM"/>
        </w:rPr>
        <w:t>փոխանցվելուցհետոհանձնաժողովըգնահատումէ</w:t>
      </w:r>
      <w:r w:rsidRPr="008C271A">
        <w:rPr>
          <w:rFonts w:ascii="GHEA Grapalat" w:eastAsia="Times New Roman" w:hAnsi="GHEA Grapalat" w:cs="Times New Roman"/>
          <w:sz w:val="20"/>
          <w:szCs w:val="20"/>
          <w:lang w:val="hy-AM"/>
        </w:rPr>
        <w:t>`</w:t>
      </w:r>
    </w:p>
    <w:p w:rsidR="008C271A" w:rsidRPr="008C271A" w:rsidRDefault="008C271A" w:rsidP="008C271A">
      <w:pPr>
        <w:spacing w:after="0" w:line="240" w:lineRule="auto"/>
        <w:ind w:firstLine="375"/>
        <w:jc w:val="both"/>
        <w:rPr>
          <w:rFonts w:ascii="GHEA Grapalat" w:eastAsia="Times New Roman" w:hAnsi="GHEA Grapalat" w:cs="Times New Roman"/>
          <w:sz w:val="20"/>
          <w:szCs w:val="20"/>
          <w:lang w:val="hy-AM"/>
        </w:rPr>
      </w:pPr>
      <w:r w:rsidRPr="008C271A">
        <w:rPr>
          <w:rFonts w:ascii="GHEA Grapalat" w:eastAsia="Times New Roman" w:hAnsi="GHEA Grapalat" w:cs="Sylfaen"/>
          <w:sz w:val="20"/>
          <w:szCs w:val="20"/>
          <w:lang w:val="hy-AM"/>
        </w:rPr>
        <w:t>ա</w:t>
      </w:r>
      <w:r w:rsidRPr="008C271A">
        <w:rPr>
          <w:rFonts w:ascii="GHEA Grapalat" w:eastAsia="Times New Roman" w:hAnsi="GHEA Grapalat" w:cs="Times New Roman"/>
          <w:sz w:val="20"/>
          <w:szCs w:val="20"/>
          <w:lang w:val="hy-AM"/>
        </w:rPr>
        <w:t xml:space="preserve">. </w:t>
      </w:r>
      <w:r w:rsidRPr="008C271A">
        <w:rPr>
          <w:rFonts w:ascii="GHEA Grapalat" w:eastAsia="Times New Roman" w:hAnsi="GHEA Grapalat" w:cs="Sylfaen"/>
          <w:sz w:val="20"/>
          <w:szCs w:val="20"/>
          <w:lang w:val="hy-AM"/>
        </w:rPr>
        <w:t>հայտերպարունակողծրարներըկազմելուևներկայացնելուհամապատասխանությունըսահմանվածկարգինևբացումհամապատասխանողգնահատվածհայտերը</w:t>
      </w:r>
      <w:r w:rsidRPr="008C271A">
        <w:rPr>
          <w:rFonts w:ascii="GHEA Grapalat" w:eastAsia="Times New Roman" w:hAnsi="GHEA Grapalat" w:cs="Times New Roman"/>
          <w:sz w:val="20"/>
          <w:szCs w:val="20"/>
          <w:lang w:val="hy-AM"/>
        </w:rPr>
        <w:t>,</w:t>
      </w:r>
    </w:p>
    <w:p w:rsidR="008C271A" w:rsidRPr="008C271A" w:rsidRDefault="008C271A" w:rsidP="008C271A">
      <w:pPr>
        <w:spacing w:after="0" w:line="240" w:lineRule="auto"/>
        <w:ind w:firstLine="375"/>
        <w:jc w:val="both"/>
        <w:rPr>
          <w:rFonts w:ascii="GHEA Grapalat" w:eastAsia="Times New Roman" w:hAnsi="GHEA Grapalat" w:cs="Times New Roman"/>
          <w:sz w:val="20"/>
          <w:szCs w:val="20"/>
          <w:lang w:val="hy-AM"/>
        </w:rPr>
      </w:pPr>
      <w:r w:rsidRPr="008C271A">
        <w:rPr>
          <w:rFonts w:ascii="GHEA Grapalat" w:eastAsia="Times New Roman" w:hAnsi="GHEA Grapalat" w:cs="Sylfaen"/>
          <w:sz w:val="20"/>
          <w:szCs w:val="20"/>
          <w:lang w:val="hy-AM"/>
        </w:rPr>
        <w:t>բ</w:t>
      </w:r>
      <w:r w:rsidRPr="008C271A">
        <w:rPr>
          <w:rFonts w:ascii="GHEA Grapalat" w:eastAsia="Times New Roman" w:hAnsi="GHEA Grapalat" w:cs="Times New Roman"/>
          <w:sz w:val="20"/>
          <w:szCs w:val="20"/>
          <w:lang w:val="hy-AM"/>
        </w:rPr>
        <w:t xml:space="preserve">. </w:t>
      </w:r>
      <w:r w:rsidRPr="008C271A">
        <w:rPr>
          <w:rFonts w:ascii="GHEA Grapalat" w:eastAsia="Times New Roman" w:hAnsi="GHEA Grapalat" w:cs="Sylfaen"/>
          <w:sz w:val="20"/>
          <w:szCs w:val="20"/>
          <w:lang w:val="hy-AM"/>
        </w:rPr>
        <w:t>բացվածյուրաքանչյուրծրարումպահանջվող</w:t>
      </w:r>
      <w:r w:rsidRPr="008C271A">
        <w:rPr>
          <w:rFonts w:ascii="GHEA Grapalat" w:eastAsia="Times New Roman" w:hAnsi="GHEA Grapalat" w:cs="Times New Roman"/>
          <w:sz w:val="20"/>
          <w:szCs w:val="20"/>
          <w:lang w:val="hy-AM"/>
        </w:rPr>
        <w:t xml:space="preserve"> (</w:t>
      </w:r>
      <w:r w:rsidRPr="008C271A">
        <w:rPr>
          <w:rFonts w:ascii="GHEA Grapalat" w:eastAsia="Times New Roman" w:hAnsi="GHEA Grapalat" w:cs="Sylfaen"/>
          <w:sz w:val="20"/>
          <w:szCs w:val="20"/>
          <w:lang w:val="hy-AM"/>
        </w:rPr>
        <w:t>նախատեսված</w:t>
      </w:r>
      <w:r w:rsidRPr="008C271A">
        <w:rPr>
          <w:rFonts w:ascii="GHEA Grapalat" w:eastAsia="Times New Roman" w:hAnsi="GHEA Grapalat" w:cs="Times New Roman"/>
          <w:sz w:val="20"/>
          <w:szCs w:val="20"/>
          <w:lang w:val="hy-AM"/>
        </w:rPr>
        <w:t xml:space="preserve">) </w:t>
      </w:r>
      <w:r w:rsidRPr="008C271A">
        <w:rPr>
          <w:rFonts w:ascii="GHEA Grapalat" w:eastAsia="Times New Roman" w:hAnsi="GHEA Grapalat" w:cs="Sylfaen"/>
          <w:sz w:val="20"/>
          <w:szCs w:val="20"/>
          <w:lang w:val="hy-AM"/>
        </w:rPr>
        <w:t>փաստաթղթերիառկայությունըևդրանցկազմմանհամապատասխանությունըհրավերովսահմանվածվավերապայմաններին</w:t>
      </w:r>
      <w:r w:rsidRPr="008C271A">
        <w:rPr>
          <w:rFonts w:ascii="GHEA Grapalat" w:eastAsia="Times New Roman" w:hAnsi="GHEA Grapalat" w:cs="Times New Roman"/>
          <w:sz w:val="20"/>
          <w:szCs w:val="20"/>
          <w:lang w:val="hy-AM"/>
        </w:rPr>
        <w:t>.</w:t>
      </w:r>
    </w:p>
    <w:p w:rsidR="008C271A" w:rsidRPr="008C271A" w:rsidRDefault="008C271A" w:rsidP="008C271A">
      <w:pPr>
        <w:spacing w:after="0" w:line="240" w:lineRule="auto"/>
        <w:ind w:firstLine="375"/>
        <w:jc w:val="both"/>
        <w:rPr>
          <w:rFonts w:ascii="GHEA Grapalat" w:eastAsia="Times New Roman" w:hAnsi="GHEA Grapalat" w:cs="Sylfaen"/>
          <w:sz w:val="20"/>
          <w:szCs w:val="24"/>
          <w:lang w:val="hy-AM"/>
        </w:rPr>
      </w:pPr>
      <w:r w:rsidRPr="008C271A">
        <w:rPr>
          <w:rFonts w:ascii="GHEA Grapalat" w:eastAsia="Times New Roman" w:hAnsi="GHEA Grapalat" w:cs="Times New Roman"/>
          <w:sz w:val="20"/>
          <w:szCs w:val="20"/>
          <w:lang w:val="hy-AM"/>
        </w:rPr>
        <w:t xml:space="preserve">3) </w:t>
      </w:r>
      <w:r w:rsidRPr="008C271A">
        <w:rPr>
          <w:rFonts w:ascii="GHEA Grapalat" w:eastAsia="Times New Roman" w:hAnsi="GHEA Grapalat" w:cs="Sylfaen"/>
          <w:sz w:val="20"/>
          <w:szCs w:val="20"/>
          <w:lang w:val="hy-AM"/>
        </w:rPr>
        <w:t>հանձնաժողովինախագահըհայտարարումէհայտերներկայացրածմասնակիցներիգնայինառաջարկները՝մեկթվովարտահայտված,հիմքընդունելովտառերովգրվածը:</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8.2 </w:t>
      </w:r>
      <w:r w:rsidRPr="008C271A">
        <w:rPr>
          <w:rFonts w:ascii="GHEA Grapalat" w:eastAsia="Times New Roman" w:hAnsi="GHEA Grapalat" w:cs="Sylfaen"/>
          <w:sz w:val="20"/>
          <w:szCs w:val="24"/>
          <w:lang w:val="hy-AM"/>
        </w:rPr>
        <w:t>Հայտերըգնահատվումենսույնհրավերովսահմանվածկարգով</w:t>
      </w:r>
      <w:r w:rsidRPr="008C271A">
        <w:rPr>
          <w:rFonts w:ascii="GHEA Grapalat" w:eastAsia="Times New Roman" w:hAnsi="GHEA Grapalat" w:cs="Sylfaen"/>
          <w:sz w:val="20"/>
          <w:szCs w:val="24"/>
          <w:lang w:val="af-ZA"/>
        </w:rPr>
        <w:t xml:space="preserve">: </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395486">
        <w:rPr>
          <w:rFonts w:ascii="GHEA Grapalat" w:eastAsia="Times New Roman" w:hAnsi="GHEA Grapalat" w:cs="Sylfaen"/>
          <w:sz w:val="20"/>
          <w:szCs w:val="24"/>
          <w:lang w:val="hy-AM"/>
        </w:rPr>
        <w:t>Գնմանընթացակարգիչափաբաժիններիքանակըյոթանասունհինգըչգերազանցելուդեպքումհայտերիգնահատումնիրականացվումէդրանցներկայացմանվերջնաժամկետըլրանալուօրվանիցհաշվածտաս</w:t>
      </w:r>
      <w:r w:rsidRPr="008C271A">
        <w:rPr>
          <w:rFonts w:ascii="GHEA Grapalat" w:eastAsia="Times New Roman" w:hAnsi="GHEA Grapalat" w:cs="Sylfaen"/>
          <w:sz w:val="20"/>
          <w:szCs w:val="24"/>
          <w:lang w:val="af-ZA"/>
        </w:rPr>
        <w:t xml:space="preserve">, </w:t>
      </w:r>
      <w:r w:rsidRPr="00395486">
        <w:rPr>
          <w:rFonts w:ascii="GHEA Grapalat" w:eastAsia="Times New Roman" w:hAnsi="GHEA Grapalat" w:cs="Sylfaen"/>
          <w:sz w:val="20"/>
          <w:szCs w:val="24"/>
          <w:lang w:val="hy-AM"/>
        </w:rPr>
        <w:t>իսկգերազանցելուդեպքում՝</w:t>
      </w:r>
      <w:r w:rsidRPr="008C271A">
        <w:rPr>
          <w:rFonts w:ascii="GHEA Grapalat" w:eastAsia="Times New Roman" w:hAnsi="GHEA Grapalat" w:cs="Sylfaen"/>
          <w:sz w:val="20"/>
          <w:szCs w:val="24"/>
          <w:lang w:val="af-ZA"/>
        </w:rPr>
        <w:t xml:space="preserve"> տասնհինգ </w:t>
      </w:r>
      <w:r w:rsidRPr="00395486">
        <w:rPr>
          <w:rFonts w:ascii="GHEA Grapalat" w:eastAsia="Times New Roman" w:hAnsi="GHEA Grapalat" w:cs="Sylfaen"/>
          <w:sz w:val="20"/>
          <w:szCs w:val="24"/>
          <w:lang w:val="hy-AM"/>
        </w:rPr>
        <w:t>աշխատանքայինօրվաընթացքում</w:t>
      </w:r>
      <w:r w:rsidRPr="008C271A">
        <w:rPr>
          <w:rFonts w:ascii="GHEA Grapalat" w:eastAsia="Times New Roman" w:hAnsi="GHEA Grapalat" w:cs="Sylfaen"/>
          <w:sz w:val="20"/>
          <w:szCs w:val="24"/>
          <w:lang w:val="af-ZA"/>
        </w:rPr>
        <w:t xml:space="preserve">: </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395486">
        <w:rPr>
          <w:rFonts w:ascii="GHEA Grapalat" w:eastAsia="Times New Roman" w:hAnsi="GHEA Grapalat" w:cs="Sylfaen"/>
          <w:sz w:val="20"/>
          <w:szCs w:val="24"/>
          <w:lang w:val="hy-AM"/>
        </w:rPr>
        <w:t>Բավարարենգնահատվումսույնհրավերովնախատեսվածպայմաններինհամապատասխանողհայտերը</w:t>
      </w:r>
      <w:r w:rsidRPr="008C271A">
        <w:rPr>
          <w:rFonts w:ascii="GHEA Grapalat" w:eastAsia="Times New Roman" w:hAnsi="GHEA Grapalat" w:cs="Sylfaen"/>
          <w:sz w:val="20"/>
          <w:szCs w:val="24"/>
          <w:lang w:val="af-ZA"/>
        </w:rPr>
        <w:t xml:space="preserve">, </w:t>
      </w:r>
      <w:r w:rsidRPr="00395486">
        <w:rPr>
          <w:rFonts w:ascii="GHEA Grapalat" w:eastAsia="Times New Roman" w:hAnsi="GHEA Grapalat" w:cs="Sylfaen"/>
          <w:sz w:val="20"/>
          <w:szCs w:val="24"/>
          <w:lang w:val="hy-AM"/>
        </w:rPr>
        <w:t>հակառակդեպքումհայտերըգնահատվումենանբավարարևմերժվումեն</w:t>
      </w:r>
      <w:r w:rsidRPr="008C271A">
        <w:rPr>
          <w:rFonts w:ascii="GHEA Grapalat" w:eastAsia="Times New Roman" w:hAnsi="GHEA Grapalat" w:cs="Sylfaen"/>
          <w:sz w:val="20"/>
          <w:szCs w:val="24"/>
          <w:lang w:val="af-ZA"/>
        </w:rPr>
        <w:t xml:space="preserve">: </w:t>
      </w:r>
      <w:r w:rsidRPr="00395486">
        <w:rPr>
          <w:rFonts w:ascii="GHEA Grapalat" w:eastAsia="Times New Roman" w:hAnsi="GHEA Grapalat" w:cs="Sylfaen"/>
          <w:sz w:val="20"/>
          <w:szCs w:val="24"/>
          <w:lang w:val="hy-AM"/>
        </w:rPr>
        <w:t>Ընդ</w:t>
      </w:r>
      <w:r w:rsidRPr="008C271A">
        <w:rPr>
          <w:rFonts w:ascii="GHEA Grapalat" w:eastAsia="Times New Roman" w:hAnsi="GHEA Grapalat" w:cs="Sylfaen"/>
          <w:sz w:val="20"/>
          <w:szCs w:val="24"/>
          <w:lang w:val="af-ZA"/>
        </w:rPr>
        <w:t xml:space="preserve"> որում հայտերի բացման և գնահատման նիստում հանձնաժողովը մերժում է այն հայտերը, </w:t>
      </w:r>
      <w:r w:rsidRPr="00395486">
        <w:rPr>
          <w:rFonts w:ascii="GHEA Grapalat" w:eastAsia="Times New Roman" w:hAnsi="GHEA Grapalat" w:cs="Sylfaen"/>
          <w:sz w:val="20"/>
          <w:szCs w:val="24"/>
          <w:lang w:val="hy-AM"/>
        </w:rPr>
        <w:t>որոնցումբացակայում</w:t>
      </w:r>
      <w:r w:rsidRPr="008C271A">
        <w:rPr>
          <w:rFonts w:ascii="GHEA Grapalat" w:eastAsia="Times New Roman" w:hAnsi="GHEA Grapalat" w:cs="Sylfaen"/>
          <w:sz w:val="20"/>
          <w:szCs w:val="24"/>
          <w:lang w:val="hy-AM"/>
        </w:rPr>
        <w:t>է</w:t>
      </w:r>
      <w:r w:rsidRPr="00395486">
        <w:rPr>
          <w:rFonts w:ascii="GHEA Grapalat" w:eastAsia="Times New Roman" w:hAnsi="GHEA Grapalat" w:cs="Sylfaen"/>
          <w:sz w:val="20"/>
          <w:szCs w:val="24"/>
          <w:lang w:val="hy-AM"/>
        </w:rPr>
        <w:t>գնայինառաջարկներըկամ</w:t>
      </w:r>
      <w:r w:rsidRPr="008C271A">
        <w:rPr>
          <w:rFonts w:ascii="GHEA Grapalat" w:eastAsia="Times New Roman" w:hAnsi="GHEA Grapalat" w:cs="Sylfaen"/>
          <w:sz w:val="20"/>
          <w:szCs w:val="24"/>
          <w:lang w:val="af-ZA"/>
        </w:rPr>
        <w:t xml:space="preserve"> դրանք </w:t>
      </w:r>
      <w:r w:rsidRPr="00395486">
        <w:rPr>
          <w:rFonts w:ascii="GHEA Grapalat" w:eastAsia="Times New Roman" w:hAnsi="GHEA Grapalat" w:cs="Sylfaen"/>
          <w:sz w:val="20"/>
          <w:szCs w:val="24"/>
          <w:lang w:val="hy-AM"/>
        </w:rPr>
        <w:t>ներկայացվածենհրավերիպահանջներինանհամապատասխան</w:t>
      </w:r>
      <w:r w:rsidRPr="008C271A">
        <w:rPr>
          <w:rFonts w:ascii="GHEA Grapalat" w:eastAsia="Times New Roman" w:hAnsi="GHEA Grapalat" w:cs="Sylfaen"/>
          <w:sz w:val="20"/>
          <w:szCs w:val="24"/>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af-ZA"/>
        </w:rPr>
        <w:t xml:space="preserve">8.3 </w:t>
      </w:r>
      <w:r w:rsidRPr="008C271A">
        <w:rPr>
          <w:rFonts w:ascii="GHEA Grapalat" w:eastAsia="Times New Roman" w:hAnsi="GHEA Grapalat" w:cs="Sylfaen"/>
          <w:sz w:val="20"/>
          <w:szCs w:val="24"/>
          <w:lang w:val="hy-AM"/>
        </w:rPr>
        <w:t>Ընտրված</w:t>
      </w:r>
      <w:r w:rsidRPr="008C271A">
        <w:rPr>
          <w:rFonts w:ascii="GHEA Grapalat" w:eastAsia="Times New Roman" w:hAnsi="GHEA Grapalat" w:cs="Sylfaen"/>
          <w:sz w:val="20"/>
          <w:szCs w:val="24"/>
        </w:rPr>
        <w:t>մասնակիցըորոշվումէ</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բավարարգնահատվածհայտերներկայացրածմասնակիցներիթվից</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նվազագույնգնայինառաջարկներկայացրած</w:t>
      </w:r>
      <w:r w:rsidRPr="008C271A">
        <w:rPr>
          <w:rFonts w:ascii="GHEA Grapalat" w:eastAsia="Times New Roman" w:hAnsi="GHEA Grapalat" w:cs="Sylfaen"/>
          <w:sz w:val="20"/>
          <w:szCs w:val="24"/>
          <w:lang w:val="en-US"/>
        </w:rPr>
        <w:t>մ</w:t>
      </w:r>
      <w:r w:rsidRPr="008C271A">
        <w:rPr>
          <w:rFonts w:ascii="GHEA Grapalat" w:eastAsia="Times New Roman" w:hAnsi="GHEA Grapalat" w:cs="Sylfaen"/>
          <w:sz w:val="20"/>
          <w:szCs w:val="24"/>
        </w:rPr>
        <w:t>ասնակցիննախապատվությունտալուսկզբունքով։Ընդորում</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հանձնաժողովիկողմից</w:t>
      </w:r>
      <w:r w:rsidRPr="008C271A">
        <w:rPr>
          <w:rFonts w:ascii="GHEA Grapalat" w:eastAsia="Times New Roman" w:hAnsi="GHEA Grapalat" w:cs="Sylfaen"/>
          <w:sz w:val="20"/>
          <w:szCs w:val="24"/>
          <w:lang w:val="hy-AM"/>
        </w:rPr>
        <w:t>ընտրված</w:t>
      </w:r>
      <w:r w:rsidRPr="008C271A">
        <w:rPr>
          <w:rFonts w:ascii="GHEA Grapalat" w:eastAsia="Times New Roman" w:hAnsi="GHEA Grapalat" w:cs="Sylfaen"/>
          <w:sz w:val="20"/>
          <w:szCs w:val="24"/>
          <w:lang w:val="en-US"/>
        </w:rPr>
        <w:t>ևհաջորդաբարտեղեր</w:t>
      </w:r>
      <w:r w:rsidRPr="008C271A">
        <w:rPr>
          <w:rFonts w:ascii="GHEA Grapalat" w:eastAsia="Times New Roman" w:hAnsi="GHEA Grapalat" w:cs="Sylfaen"/>
          <w:sz w:val="20"/>
          <w:szCs w:val="24"/>
        </w:rPr>
        <w:t>զբաղեցրածմասնակիցներինորոշելիսգնայինառաջարկների</w:t>
      </w:r>
      <w:r w:rsidRPr="008C271A">
        <w:rPr>
          <w:rFonts w:ascii="GHEA Grapalat" w:eastAsia="Times New Roman" w:hAnsi="GHEA Grapalat" w:cs="Sylfaen"/>
          <w:sz w:val="20"/>
          <w:szCs w:val="24"/>
          <w:lang w:val="af-ZA"/>
        </w:rPr>
        <w:t xml:space="preserve"> գնահատումը և </w:t>
      </w:r>
      <w:r w:rsidRPr="008C271A">
        <w:rPr>
          <w:rFonts w:ascii="GHEA Grapalat" w:eastAsia="Times New Roman" w:hAnsi="GHEA Grapalat" w:cs="Sylfaen"/>
          <w:sz w:val="20"/>
          <w:szCs w:val="24"/>
        </w:rPr>
        <w:t>համեմատումնիրականացվումէառանցսույնհրավերի</w:t>
      </w:r>
      <w:r w:rsidRPr="008C271A">
        <w:rPr>
          <w:rFonts w:ascii="GHEA Grapalat" w:eastAsia="Times New Roman" w:hAnsi="GHEA Grapalat" w:cs="Sylfaen"/>
          <w:sz w:val="20"/>
          <w:szCs w:val="24"/>
          <w:lang w:val="af-ZA"/>
        </w:rPr>
        <w:t xml:space="preserve"> 1-ին </w:t>
      </w:r>
      <w:r w:rsidRPr="008C271A">
        <w:rPr>
          <w:rFonts w:ascii="GHEA Grapalat" w:eastAsia="Times New Roman" w:hAnsi="GHEA Grapalat" w:cs="Sylfaen"/>
          <w:sz w:val="20"/>
          <w:szCs w:val="24"/>
        </w:rPr>
        <w:t>մասի</w:t>
      </w:r>
      <w:r w:rsidRPr="008C271A">
        <w:rPr>
          <w:rFonts w:ascii="GHEA Grapalat" w:eastAsia="Times New Roman" w:hAnsi="GHEA Grapalat" w:cs="Sylfaen"/>
          <w:sz w:val="20"/>
          <w:szCs w:val="24"/>
          <w:lang w:val="af-ZA"/>
        </w:rPr>
        <w:t xml:space="preserve"> 5.2-րդ </w:t>
      </w:r>
      <w:r w:rsidRPr="008C271A">
        <w:rPr>
          <w:rFonts w:ascii="GHEA Grapalat" w:eastAsia="Times New Roman" w:hAnsi="GHEA Grapalat" w:cs="Sylfaen"/>
          <w:sz w:val="20"/>
          <w:szCs w:val="24"/>
        </w:rPr>
        <w:t>կետումնշվածհարկիգումարիհաշվարկման</w:t>
      </w:r>
      <w:r w:rsidRPr="008C271A">
        <w:rPr>
          <w:rFonts w:ascii="GHEA Grapalat" w:eastAsia="Times New Roman" w:hAnsi="GHEA Grapalat" w:cs="Sylfaen"/>
          <w:sz w:val="20"/>
          <w:szCs w:val="20"/>
          <w:lang w:val="hy-AM"/>
        </w:rPr>
        <w:t>:</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8.4 </w:t>
      </w:r>
      <w:r w:rsidRPr="008C271A">
        <w:rPr>
          <w:rFonts w:ascii="GHEA Grapalat" w:eastAsia="Times New Roman" w:hAnsi="GHEA Grapalat" w:cs="Sylfaen"/>
          <w:sz w:val="20"/>
          <w:szCs w:val="24"/>
          <w:lang w:val="hy-AM"/>
        </w:rPr>
        <w:t>Եթեհայտումանհամապատասխանությունէտեղգտելտառերովևթվերովգրվածգումարներիմիջև</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ապահիմքէընդունվումտառերովգրվածգումարը։</w:t>
      </w:r>
      <w:r w:rsidRPr="00395486">
        <w:rPr>
          <w:rFonts w:ascii="GHEA Grapalat" w:eastAsia="Times New Roman" w:hAnsi="GHEA Grapalat" w:cs="Sylfaen"/>
          <w:sz w:val="20"/>
          <w:szCs w:val="24"/>
          <w:lang w:val="hy-AM"/>
        </w:rPr>
        <w:t>Եթեառաջարկվողգներըներկայացվածեներկուկամավելիարժույթներով</w:t>
      </w:r>
      <w:r w:rsidRPr="008C271A">
        <w:rPr>
          <w:rFonts w:ascii="GHEA Grapalat" w:eastAsia="Times New Roman" w:hAnsi="GHEA Grapalat" w:cs="Sylfaen"/>
          <w:sz w:val="20"/>
          <w:szCs w:val="24"/>
          <w:lang w:val="af-ZA"/>
        </w:rPr>
        <w:t xml:space="preserve">, </w:t>
      </w:r>
      <w:r w:rsidRPr="00395486">
        <w:rPr>
          <w:rFonts w:ascii="GHEA Grapalat" w:eastAsia="Times New Roman" w:hAnsi="GHEA Grapalat" w:cs="Sylfaen"/>
          <w:sz w:val="20"/>
          <w:szCs w:val="24"/>
          <w:lang w:val="hy-AM"/>
        </w:rPr>
        <w:t>ապադրանքհամեմատվումենՀայաստանիՀանրապետությանդրամով</w:t>
      </w:r>
      <w:r w:rsidRPr="008C271A">
        <w:rPr>
          <w:rFonts w:ascii="GHEA Grapalat" w:eastAsia="Times New Roman" w:hAnsi="GHEA Grapalat" w:cs="Sylfaen"/>
          <w:sz w:val="20"/>
          <w:szCs w:val="24"/>
          <w:lang w:val="af-ZA"/>
        </w:rPr>
        <w:t xml:space="preserve">` ------------ </w:t>
      </w:r>
      <w:r w:rsidRPr="008C271A">
        <w:rPr>
          <w:rFonts w:ascii="GHEA Grapalat" w:eastAsia="Times New Roman" w:hAnsi="GHEA Grapalat" w:cs="Sylfaen"/>
          <w:sz w:val="20"/>
          <w:szCs w:val="24"/>
          <w:vertAlign w:val="superscript"/>
          <w:lang w:val="af-ZA"/>
        </w:rPr>
        <w:t>10</w:t>
      </w:r>
      <w:r w:rsidRPr="008C271A">
        <w:rPr>
          <w:rFonts w:ascii="GHEA Grapalat" w:eastAsia="Times New Roman" w:hAnsi="GHEA Grapalat" w:cs="Sylfaen"/>
          <w:color w:val="FFFFFF"/>
          <w:sz w:val="20"/>
          <w:szCs w:val="24"/>
          <w:vertAlign w:val="superscript"/>
          <w:lang w:val="af-ZA"/>
        </w:rPr>
        <w:footnoteReference w:id="5"/>
      </w:r>
      <w:r w:rsidRPr="00395486">
        <w:rPr>
          <w:rFonts w:ascii="GHEA Grapalat" w:eastAsia="Times New Roman" w:hAnsi="GHEA Grapalat" w:cs="Sylfaen"/>
          <w:sz w:val="20"/>
          <w:szCs w:val="24"/>
          <w:lang w:val="hy-AM"/>
        </w:rPr>
        <w:t>փոխարժեքով։</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8.5 Հ</w:t>
      </w:r>
      <w:r w:rsidRPr="008C271A">
        <w:rPr>
          <w:rFonts w:ascii="GHEA Grapalat" w:eastAsia="Times New Roman" w:hAnsi="GHEA Grapalat" w:cs="Sylfaen"/>
          <w:sz w:val="20"/>
          <w:szCs w:val="24"/>
        </w:rPr>
        <w:t>անձնաժողովի</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պ</w:t>
      </w:r>
      <w:r w:rsidRPr="008C271A">
        <w:rPr>
          <w:rFonts w:ascii="GHEA Grapalat" w:eastAsia="Times New Roman" w:hAnsi="GHEA Grapalat" w:cs="Sylfaen"/>
          <w:sz w:val="20"/>
          <w:szCs w:val="24"/>
        </w:rPr>
        <w:t>ատվիրատուիև</w:t>
      </w:r>
      <w:r w:rsidRPr="008C271A">
        <w:rPr>
          <w:rFonts w:ascii="GHEA Grapalat" w:eastAsia="Times New Roman" w:hAnsi="GHEA Grapalat" w:cs="Sylfaen"/>
          <w:sz w:val="20"/>
          <w:szCs w:val="24"/>
          <w:lang w:val="en-US"/>
        </w:rPr>
        <w:t>մ</w:t>
      </w:r>
      <w:r w:rsidRPr="008C271A">
        <w:rPr>
          <w:rFonts w:ascii="GHEA Grapalat" w:eastAsia="Times New Roman" w:hAnsi="GHEA Grapalat" w:cs="Sylfaen"/>
          <w:sz w:val="20"/>
          <w:szCs w:val="24"/>
        </w:rPr>
        <w:t>ասնակիցներիմիջևբանակցություններնարգելվումեն</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բացառությամբ</w:t>
      </w:r>
      <w:r w:rsidRPr="008C271A">
        <w:rPr>
          <w:rFonts w:ascii="GHEA Grapalat" w:eastAsia="Times New Roman" w:hAnsi="GHEA Grapalat" w:cs="Sylfaen"/>
          <w:sz w:val="20"/>
          <w:szCs w:val="24"/>
          <w:lang w:val="af-ZA"/>
        </w:rPr>
        <w:t>`</w:t>
      </w:r>
    </w:p>
    <w:p w:rsidR="008C271A" w:rsidRPr="008C271A" w:rsidRDefault="008C271A" w:rsidP="008C271A">
      <w:pPr>
        <w:spacing w:after="0" w:line="240" w:lineRule="auto"/>
        <w:ind w:firstLine="720"/>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1) </w:t>
      </w:r>
      <w:r w:rsidRPr="008C271A">
        <w:rPr>
          <w:rFonts w:ascii="GHEA Grapalat" w:eastAsia="Times New Roman" w:hAnsi="GHEA Grapalat" w:cs="Sylfaen"/>
          <w:sz w:val="20"/>
          <w:szCs w:val="24"/>
        </w:rPr>
        <w:t>երբընթացակարգինմասնակցելէմեկ</w:t>
      </w:r>
      <w:r w:rsidRPr="008C271A">
        <w:rPr>
          <w:rFonts w:ascii="GHEA Grapalat" w:eastAsia="Times New Roman" w:hAnsi="GHEA Grapalat" w:cs="Sylfaen"/>
          <w:sz w:val="20"/>
          <w:szCs w:val="24"/>
          <w:lang w:val="af-ZA"/>
        </w:rPr>
        <w:t xml:space="preserve"> մ</w:t>
      </w:r>
      <w:r w:rsidRPr="008C271A">
        <w:rPr>
          <w:rFonts w:ascii="GHEA Grapalat" w:eastAsia="Times New Roman" w:hAnsi="GHEA Grapalat" w:cs="Sylfaen"/>
          <w:sz w:val="20"/>
          <w:szCs w:val="24"/>
        </w:rPr>
        <w:t>ասնակից</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որիներկայացրածհայտըհամապատասխանումէհրավերիպահանջներինկամհայտերիգնահատմանարդյունքումհրավերիպահանջներինհամապատասխանէգնահատվելմիայնմեկ</w:t>
      </w:r>
      <w:r w:rsidRPr="008C271A">
        <w:rPr>
          <w:rFonts w:ascii="GHEA Grapalat" w:eastAsia="Times New Roman" w:hAnsi="GHEA Grapalat" w:cs="Sylfaen"/>
          <w:sz w:val="20"/>
          <w:szCs w:val="24"/>
          <w:lang w:val="af-ZA"/>
        </w:rPr>
        <w:t xml:space="preserve"> մ</w:t>
      </w:r>
      <w:r w:rsidRPr="008C271A">
        <w:rPr>
          <w:rFonts w:ascii="GHEA Grapalat" w:eastAsia="Times New Roman" w:hAnsi="GHEA Grapalat" w:cs="Sylfaen"/>
          <w:sz w:val="20"/>
          <w:szCs w:val="24"/>
        </w:rPr>
        <w:t>ասնակցիհայտկամառաջարկվածնվազագույնգներիհավասարությանդեպքում</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կամեթեոչգնայինպայմաններըբավարարողգնահատվածհայտերներկայացրածբոլորմասնակիցներիներկայացրածգնայինառաջարկներըգերազանցումենայդգնումըկատարելուհամարնախատեսված</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սույնհրավերի</w:t>
      </w:r>
      <w:r w:rsidRPr="008C271A">
        <w:rPr>
          <w:rFonts w:ascii="GHEA Grapalat" w:eastAsia="Times New Roman" w:hAnsi="GHEA Grapalat" w:cs="Sylfaen"/>
          <w:sz w:val="20"/>
          <w:szCs w:val="24"/>
          <w:lang w:val="af-ZA"/>
        </w:rPr>
        <w:t xml:space="preserve"> 1-</w:t>
      </w:r>
      <w:r w:rsidRPr="008C271A">
        <w:rPr>
          <w:rFonts w:ascii="GHEA Grapalat" w:eastAsia="Times New Roman" w:hAnsi="GHEA Grapalat" w:cs="Sylfaen"/>
          <w:sz w:val="20"/>
          <w:szCs w:val="24"/>
          <w:lang w:val="en-US"/>
        </w:rPr>
        <w:t>ինմասի</w:t>
      </w:r>
      <w:r w:rsidRPr="008C271A">
        <w:rPr>
          <w:rFonts w:ascii="GHEA Grapalat" w:eastAsia="Times New Roman" w:hAnsi="GHEA Grapalat" w:cs="Sylfaen"/>
          <w:sz w:val="20"/>
          <w:szCs w:val="24"/>
          <w:lang w:val="af-ZA"/>
        </w:rPr>
        <w:t xml:space="preserve"> 8.1 </w:t>
      </w:r>
      <w:r w:rsidRPr="008C271A">
        <w:rPr>
          <w:rFonts w:ascii="GHEA Grapalat" w:eastAsia="Times New Roman" w:hAnsi="GHEA Grapalat" w:cs="Sylfaen"/>
          <w:sz w:val="20"/>
          <w:szCs w:val="24"/>
          <w:lang w:val="en-US"/>
        </w:rPr>
        <w:t>կետի</w:t>
      </w:r>
      <w:r w:rsidRPr="008C271A">
        <w:rPr>
          <w:rFonts w:ascii="GHEA Grapalat" w:eastAsia="Times New Roman" w:hAnsi="GHEA Grapalat" w:cs="Sylfaen"/>
          <w:sz w:val="20"/>
          <w:szCs w:val="24"/>
          <w:lang w:val="af-ZA"/>
        </w:rPr>
        <w:t xml:space="preserve"> 2-</w:t>
      </w:r>
      <w:r w:rsidRPr="008C271A">
        <w:rPr>
          <w:rFonts w:ascii="GHEA Grapalat" w:eastAsia="Times New Roman" w:hAnsi="GHEA Grapalat" w:cs="Sylfaen"/>
          <w:sz w:val="20"/>
          <w:szCs w:val="24"/>
          <w:lang w:val="en-US"/>
        </w:rPr>
        <w:t>րդպարբերությամբնախատեսված</w:t>
      </w:r>
      <w:r w:rsidRPr="008C271A">
        <w:rPr>
          <w:rFonts w:ascii="GHEA Grapalat" w:eastAsia="Times New Roman" w:hAnsi="GHEA Grapalat" w:cs="Sylfaen"/>
          <w:sz w:val="20"/>
          <w:szCs w:val="24"/>
        </w:rPr>
        <w:t>ֆինանսականմիջոցներըկամգնումնիրականացվումէՕրենքի</w:t>
      </w:r>
      <w:r w:rsidRPr="008C271A">
        <w:rPr>
          <w:rFonts w:ascii="GHEA Grapalat" w:eastAsia="Times New Roman" w:hAnsi="GHEA Grapalat" w:cs="Sylfaen"/>
          <w:sz w:val="20"/>
          <w:szCs w:val="24"/>
          <w:lang w:val="af-ZA"/>
        </w:rPr>
        <w:t xml:space="preserve"> 15-</w:t>
      </w:r>
      <w:r w:rsidRPr="008C271A">
        <w:rPr>
          <w:rFonts w:ascii="GHEA Grapalat" w:eastAsia="Times New Roman" w:hAnsi="GHEA Grapalat" w:cs="Sylfaen"/>
          <w:sz w:val="20"/>
          <w:szCs w:val="24"/>
        </w:rPr>
        <w:t>րդհոդվածի</w:t>
      </w:r>
      <w:r w:rsidRPr="008C271A">
        <w:rPr>
          <w:rFonts w:ascii="GHEA Grapalat" w:eastAsia="Times New Roman" w:hAnsi="GHEA Grapalat" w:cs="Sylfaen"/>
          <w:sz w:val="20"/>
          <w:szCs w:val="24"/>
          <w:lang w:val="af-ZA"/>
        </w:rPr>
        <w:t xml:space="preserve"> 6-</w:t>
      </w:r>
      <w:r w:rsidRPr="008C271A">
        <w:rPr>
          <w:rFonts w:ascii="GHEA Grapalat" w:eastAsia="Times New Roman" w:hAnsi="GHEA Grapalat" w:cs="Sylfaen"/>
          <w:sz w:val="20"/>
          <w:szCs w:val="24"/>
        </w:rPr>
        <w:t>րդմասիհիմանվրա։Սույնկետիհամաձայնվարվողբանակցություններըկարողենհանգեցնելմիայնառաջարկվածգնինվազեցմանըկամվճարմանպայմաններիփոփոխությանը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իսկբանակցություններըվարվումենմիաժամանակյա</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բոլորմասնակիցներիհետ</w:t>
      </w:r>
      <w:r w:rsidRPr="008C271A">
        <w:rPr>
          <w:rFonts w:ascii="GHEA Grapalat" w:eastAsia="Times New Roman" w:hAnsi="GHEA Grapalat" w:cs="Sylfaen"/>
          <w:sz w:val="20"/>
          <w:szCs w:val="24"/>
          <w:lang w:val="af-ZA"/>
        </w:rPr>
        <w:t>.</w:t>
      </w:r>
    </w:p>
    <w:p w:rsidR="008C271A" w:rsidRPr="008C271A" w:rsidDel="00992C40"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2)  </w:t>
      </w:r>
      <w:r w:rsidRPr="008C271A">
        <w:rPr>
          <w:rFonts w:ascii="GHEA Grapalat" w:eastAsia="Times New Roman" w:hAnsi="GHEA Grapalat" w:cs="Sylfaen"/>
          <w:sz w:val="20"/>
          <w:szCs w:val="24"/>
        </w:rPr>
        <w:t>Օրենքովնախատեսվածայլդեպքերի։</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af-ZA"/>
        </w:rPr>
      </w:pPr>
      <w:r w:rsidRPr="008C271A">
        <w:rPr>
          <w:rFonts w:ascii="GHEA Grapalat" w:eastAsia="Times New Roman" w:hAnsi="GHEA Grapalat" w:cs="Times New Roman"/>
          <w:sz w:val="20"/>
          <w:szCs w:val="20"/>
          <w:lang w:val="af-ZA"/>
        </w:rPr>
        <w:t>8.6 Հ</w:t>
      </w:r>
      <w:r w:rsidRPr="008C271A">
        <w:rPr>
          <w:rFonts w:ascii="GHEA Grapalat" w:eastAsia="Times New Roman" w:hAnsi="GHEA Grapalat" w:cs="Sylfaen"/>
          <w:sz w:val="20"/>
          <w:szCs w:val="24"/>
        </w:rPr>
        <w:t>անձնաժողովըհրավերիպահանջներինկատմամբբավարարգնահատվածհայտերներկայացրած</w:t>
      </w:r>
      <w:r w:rsidRPr="008C271A">
        <w:rPr>
          <w:rFonts w:ascii="GHEA Grapalat" w:eastAsia="Times New Roman" w:hAnsi="GHEA Grapalat" w:cs="Sylfaen"/>
          <w:sz w:val="20"/>
          <w:szCs w:val="24"/>
          <w:lang w:val="en-US"/>
        </w:rPr>
        <w:t>մ</w:t>
      </w:r>
      <w:r w:rsidRPr="008C271A">
        <w:rPr>
          <w:rFonts w:ascii="GHEA Grapalat" w:eastAsia="Times New Roman" w:hAnsi="GHEA Grapalat" w:cs="Sylfaen"/>
          <w:sz w:val="20"/>
          <w:szCs w:val="24"/>
        </w:rPr>
        <w:t>ասնակիցներիցորոշումևհայտարարումէ</w:t>
      </w:r>
      <w:r w:rsidRPr="008C271A">
        <w:rPr>
          <w:rFonts w:ascii="GHEA Grapalat" w:eastAsia="Times New Roman" w:hAnsi="GHEA Grapalat" w:cs="Sylfaen"/>
          <w:sz w:val="20"/>
          <w:szCs w:val="24"/>
          <w:lang w:val="hy-AM"/>
        </w:rPr>
        <w:t>ընտրված</w:t>
      </w:r>
      <w:r w:rsidRPr="008C271A">
        <w:rPr>
          <w:rFonts w:ascii="GHEA Grapalat" w:eastAsia="Times New Roman" w:hAnsi="GHEA Grapalat" w:cs="Sylfaen"/>
          <w:sz w:val="20"/>
          <w:szCs w:val="24"/>
        </w:rPr>
        <w:t>ևհաջորդաբարտեղերզբաղեցրածմասնակիցներին</w:t>
      </w:r>
      <w:r w:rsidRPr="008C271A">
        <w:rPr>
          <w:rFonts w:ascii="GHEA Grapalat" w:eastAsia="Times New Roman" w:hAnsi="GHEA Grapalat" w:cs="Sylfaen"/>
          <w:sz w:val="20"/>
          <w:szCs w:val="24"/>
          <w:lang w:val="af-ZA"/>
        </w:rPr>
        <w:t xml:space="preserve">: Շինարարական ծրագրերի գնման դեպքում </w:t>
      </w:r>
      <w:r w:rsidRPr="008C271A">
        <w:rPr>
          <w:rFonts w:ascii="GHEA Grapalat" w:eastAsia="Times New Roman" w:hAnsi="GHEA Grapalat" w:cs="Sylfaen"/>
          <w:sz w:val="20"/>
          <w:szCs w:val="24"/>
        </w:rPr>
        <w:t>հանձնաժողովըգնահատումէնաևներկայացված</w:t>
      </w:r>
      <w:r w:rsidRPr="008C271A">
        <w:rPr>
          <w:rFonts w:ascii="GHEA Grapalat" w:eastAsia="Times New Roman" w:hAnsi="GHEA Grapalat" w:cs="Sylfaen"/>
          <w:sz w:val="20"/>
          <w:szCs w:val="24"/>
          <w:lang w:val="af-ZA"/>
        </w:rPr>
        <w:t xml:space="preserve"> սարքերի և սարքավորումների տեխնիկական բնութագրերի </w:t>
      </w:r>
      <w:r w:rsidRPr="008C271A">
        <w:rPr>
          <w:rFonts w:ascii="GHEA Grapalat" w:eastAsia="Times New Roman" w:hAnsi="GHEA Grapalat" w:cs="Sylfaen"/>
          <w:sz w:val="20"/>
          <w:szCs w:val="24"/>
        </w:rPr>
        <w:t>համապատասխանությունըհրավերիպահանջներին</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lastRenderedPageBreak/>
        <w:t>Առաջարկվածնվազագույնգներիհավասարությանդեպքումկամեթեոչգնայինպայմաններինբավարարողգնահատվածհայտերներկայացրածբոլոր</w:t>
      </w:r>
      <w:r w:rsidRPr="008C271A">
        <w:rPr>
          <w:rFonts w:ascii="GHEA Grapalat" w:eastAsia="Times New Roman" w:hAnsi="GHEA Grapalat" w:cs="Sylfaen"/>
          <w:sz w:val="20"/>
          <w:szCs w:val="24"/>
          <w:lang w:val="af-ZA"/>
        </w:rPr>
        <w:t xml:space="preserve"> մ</w:t>
      </w:r>
      <w:r w:rsidRPr="008C271A">
        <w:rPr>
          <w:rFonts w:ascii="GHEA Grapalat" w:eastAsia="Times New Roman" w:hAnsi="GHEA Grapalat" w:cs="Sylfaen"/>
          <w:sz w:val="20"/>
          <w:szCs w:val="24"/>
        </w:rPr>
        <w:t>ասնակիցներիներկայացրածգնայինառաջարկներըգերազանցումենսույնընթացակարգիշրջանակումգնվելիքա</w:t>
      </w:r>
      <w:r w:rsidRPr="008C271A">
        <w:rPr>
          <w:rFonts w:ascii="GHEA Grapalat" w:eastAsia="Times New Roman" w:hAnsi="GHEA Grapalat" w:cs="Sylfaen"/>
          <w:sz w:val="20"/>
          <w:szCs w:val="24"/>
          <w:lang w:val="en-US"/>
        </w:rPr>
        <w:t>շխատանքների</w:t>
      </w:r>
      <w:r w:rsidRPr="008C271A">
        <w:rPr>
          <w:rFonts w:ascii="GHEA Grapalat" w:eastAsia="Times New Roman" w:hAnsi="GHEA Grapalat" w:cs="Sylfaen"/>
          <w:sz w:val="20"/>
          <w:szCs w:val="24"/>
        </w:rPr>
        <w:t>գնմանհայտովսահմանվածգինըկամգնումնիրականացվումէՕրենքի</w:t>
      </w:r>
      <w:r w:rsidRPr="008C271A">
        <w:rPr>
          <w:rFonts w:ascii="GHEA Grapalat" w:eastAsia="Times New Roman" w:hAnsi="GHEA Grapalat" w:cs="Sylfaen"/>
          <w:sz w:val="20"/>
          <w:szCs w:val="24"/>
          <w:lang w:val="af-ZA"/>
        </w:rPr>
        <w:t xml:space="preserve"> 15-</w:t>
      </w:r>
      <w:r w:rsidRPr="008C271A">
        <w:rPr>
          <w:rFonts w:ascii="GHEA Grapalat" w:eastAsia="Times New Roman" w:hAnsi="GHEA Grapalat" w:cs="Sylfaen"/>
          <w:sz w:val="20"/>
          <w:szCs w:val="24"/>
        </w:rPr>
        <w:t>րդհոդվածի</w:t>
      </w:r>
      <w:r w:rsidRPr="008C271A">
        <w:rPr>
          <w:rFonts w:ascii="GHEA Grapalat" w:eastAsia="Times New Roman" w:hAnsi="GHEA Grapalat" w:cs="Sylfaen"/>
          <w:sz w:val="20"/>
          <w:szCs w:val="24"/>
          <w:lang w:val="af-ZA"/>
        </w:rPr>
        <w:t xml:space="preserve"> 6-</w:t>
      </w:r>
      <w:r w:rsidRPr="008C271A">
        <w:rPr>
          <w:rFonts w:ascii="GHEA Grapalat" w:eastAsia="Times New Roman" w:hAnsi="GHEA Grapalat" w:cs="Sylfaen"/>
          <w:sz w:val="20"/>
          <w:szCs w:val="24"/>
        </w:rPr>
        <w:t>րդմասիհիմանվրա՝</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rPr>
        <w:t>ա</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ընտրված</w:t>
      </w:r>
      <w:r w:rsidRPr="008C271A">
        <w:rPr>
          <w:rFonts w:ascii="GHEA Grapalat" w:eastAsia="Times New Roman" w:hAnsi="GHEA Grapalat" w:cs="Sylfaen"/>
          <w:sz w:val="20"/>
          <w:szCs w:val="24"/>
        </w:rPr>
        <w:t>ևհաջորդաբարտեղերզբաղեցրած</w:t>
      </w:r>
      <w:r w:rsidRPr="008C271A">
        <w:rPr>
          <w:rFonts w:ascii="GHEA Grapalat" w:eastAsia="Times New Roman" w:hAnsi="GHEA Grapalat" w:cs="Sylfaen"/>
          <w:sz w:val="20"/>
          <w:szCs w:val="24"/>
          <w:lang w:val="af-ZA"/>
        </w:rPr>
        <w:t xml:space="preserve"> մ</w:t>
      </w:r>
      <w:r w:rsidRPr="008C271A">
        <w:rPr>
          <w:rFonts w:ascii="GHEA Grapalat" w:eastAsia="Times New Roman" w:hAnsi="GHEA Grapalat" w:cs="Sylfaen"/>
          <w:sz w:val="20"/>
          <w:szCs w:val="24"/>
        </w:rPr>
        <w:t>ասնակիցներինորոշելունպատակովհանձնաժողովինիստումառաջարկվածգներինվազեցմաննպատակովոչգնայինպայման</w:t>
      </w:r>
      <w:r w:rsidRPr="008C271A">
        <w:rPr>
          <w:rFonts w:ascii="GHEA Grapalat" w:eastAsia="Times New Roman" w:hAnsi="GHEA Grapalat" w:cs="Sylfaen"/>
          <w:sz w:val="20"/>
          <w:szCs w:val="24"/>
          <w:lang w:val="af-ZA"/>
        </w:rPr>
        <w:softHyphen/>
      </w:r>
      <w:r w:rsidRPr="008C271A">
        <w:rPr>
          <w:rFonts w:ascii="GHEA Grapalat" w:eastAsia="Times New Roman" w:hAnsi="GHEA Grapalat" w:cs="Sylfaen"/>
          <w:sz w:val="20"/>
          <w:szCs w:val="24"/>
        </w:rPr>
        <w:t>ներըբավարարողգնահատվածբոլոր</w:t>
      </w:r>
      <w:r w:rsidRPr="008C271A">
        <w:rPr>
          <w:rFonts w:ascii="GHEA Grapalat" w:eastAsia="Times New Roman" w:hAnsi="GHEA Grapalat" w:cs="Sylfaen"/>
          <w:sz w:val="20"/>
          <w:szCs w:val="24"/>
          <w:lang w:val="af-ZA"/>
        </w:rPr>
        <w:t xml:space="preserve"> մ</w:t>
      </w:r>
      <w:r w:rsidRPr="008C271A">
        <w:rPr>
          <w:rFonts w:ascii="GHEA Grapalat" w:eastAsia="Times New Roman" w:hAnsi="GHEA Grapalat" w:cs="Sylfaen"/>
          <w:sz w:val="20"/>
          <w:szCs w:val="24"/>
        </w:rPr>
        <w:t>ասնակիցներիհետվարվումենմիաժամանակյաբանակցություններ</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եթենիստիններկաենբոլոր</w:t>
      </w:r>
      <w:r w:rsidRPr="008C271A">
        <w:rPr>
          <w:rFonts w:ascii="GHEA Grapalat" w:eastAsia="Times New Roman" w:hAnsi="GHEA Grapalat" w:cs="Sylfaen"/>
          <w:sz w:val="20"/>
          <w:szCs w:val="24"/>
          <w:lang w:val="af-ZA"/>
        </w:rPr>
        <w:t xml:space="preserve"> մ</w:t>
      </w:r>
      <w:r w:rsidRPr="008C271A">
        <w:rPr>
          <w:rFonts w:ascii="GHEA Grapalat" w:eastAsia="Times New Roman" w:hAnsi="GHEA Grapalat" w:cs="Sylfaen"/>
          <w:sz w:val="20"/>
          <w:szCs w:val="24"/>
        </w:rPr>
        <w:t>ասնակիցները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համապատասխանլիազորությունունեցողներկայացուցիչները</w:t>
      </w:r>
      <w:r w:rsidRPr="008C271A">
        <w:rPr>
          <w:rFonts w:ascii="GHEA Grapalat" w:eastAsia="Times New Roman" w:hAnsi="GHEA Grapalat" w:cs="Sylfaen"/>
          <w:sz w:val="20"/>
          <w:szCs w:val="24"/>
          <w:lang w:val="af-ZA"/>
        </w:rPr>
        <w:t>),</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rPr>
        <w:t>բ</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հակառակդեպքումհանձնաժողովինիստըկասեցվումէ</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ևմեկաշխատանքայինօրվաընթացքումհանձնաժողովիքարտուղարըբավարարգնահատվածհայտերներկայացրածբոլորմասնակիցներին</w:t>
      </w:r>
      <w:r w:rsidRPr="008C271A">
        <w:rPr>
          <w:rFonts w:ascii="GHEA Grapalat" w:eastAsia="Times New Roman" w:hAnsi="GHEA Grapalat" w:cs="Sylfaen"/>
          <w:sz w:val="20"/>
          <w:szCs w:val="24"/>
          <w:lang w:val="af-ZA"/>
        </w:rPr>
        <w:t xml:space="preserve"> էլեկտրոնային </w:t>
      </w:r>
      <w:r w:rsidRPr="008C271A">
        <w:rPr>
          <w:rFonts w:ascii="GHEA Grapalat" w:eastAsia="Times New Roman" w:hAnsi="GHEA Grapalat" w:cs="Sylfaen"/>
          <w:sz w:val="20"/>
          <w:szCs w:val="24"/>
          <w:lang w:val="en-US"/>
        </w:rPr>
        <w:t>եղանակով</w:t>
      </w:r>
      <w:r w:rsidRPr="008C271A">
        <w:rPr>
          <w:rFonts w:ascii="GHEA Grapalat" w:eastAsia="Times New Roman" w:hAnsi="GHEA Grapalat" w:cs="Sylfaen"/>
          <w:sz w:val="20"/>
          <w:szCs w:val="24"/>
        </w:rPr>
        <w:t>միաժամանակծանուցումէգներինվազեցմանշուրջմիաժամանակյաբանակցություններիվարմանօրվա</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ժամիևվայրիմասին</w:t>
      </w:r>
      <w:r w:rsidRPr="008C271A">
        <w:rPr>
          <w:rFonts w:ascii="GHEA Grapalat" w:eastAsia="Times New Roman" w:hAnsi="GHEA Grapalat" w:cs="Sylfaen"/>
          <w:sz w:val="20"/>
          <w:szCs w:val="24"/>
          <w:lang w:val="af-ZA"/>
        </w:rPr>
        <w:t>,</w:t>
      </w:r>
    </w:p>
    <w:p w:rsidR="008C271A" w:rsidRPr="008C271A" w:rsidRDefault="008C271A" w:rsidP="008C271A">
      <w:pPr>
        <w:spacing w:after="0" w:line="240" w:lineRule="auto"/>
        <w:ind w:firstLine="709"/>
        <w:jc w:val="both"/>
        <w:rPr>
          <w:rFonts w:ascii="GHEA Grapalat" w:eastAsia="Times New Roman" w:hAnsi="GHEA Grapalat" w:cs="Sylfaen"/>
          <w:color w:val="FF0000"/>
          <w:sz w:val="20"/>
          <w:szCs w:val="24"/>
          <w:lang w:val="af-ZA"/>
        </w:rPr>
      </w:pPr>
      <w:r w:rsidRPr="008C271A">
        <w:rPr>
          <w:rFonts w:ascii="GHEA Grapalat" w:eastAsia="Times New Roman" w:hAnsi="GHEA Grapalat" w:cs="Sylfaen"/>
          <w:sz w:val="20"/>
          <w:szCs w:val="24"/>
        </w:rPr>
        <w:t>գ</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բանակցություններըվարվումենոչշուտ</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քանծանուցումնուղարկվելուօրվանհաջորդողօրվանիցերկրորդ</w:t>
      </w:r>
      <w:r w:rsidRPr="008C271A">
        <w:rPr>
          <w:rFonts w:ascii="GHEA Grapalat" w:eastAsia="Times New Roman" w:hAnsi="GHEA Grapalat" w:cs="Sylfaen"/>
          <w:sz w:val="20"/>
          <w:szCs w:val="24"/>
          <w:lang w:val="af-ZA"/>
        </w:rPr>
        <w:t xml:space="preserve"> և ոչ ուշ, քան </w:t>
      </w:r>
      <w:r w:rsidRPr="008C271A">
        <w:rPr>
          <w:rFonts w:ascii="GHEA Grapalat" w:eastAsia="Times New Roman" w:hAnsi="GHEA Grapalat" w:cs="Sylfaen"/>
          <w:sz w:val="20"/>
          <w:szCs w:val="24"/>
          <w:lang w:val="hy-AM"/>
        </w:rPr>
        <w:t>հինգերորդ</w:t>
      </w:r>
      <w:r w:rsidRPr="008C271A">
        <w:rPr>
          <w:rFonts w:ascii="GHEA Grapalat" w:eastAsia="Times New Roman" w:hAnsi="GHEA Grapalat" w:cs="Sylfaen"/>
          <w:sz w:val="20"/>
          <w:szCs w:val="24"/>
        </w:rPr>
        <w:t>աշխատանքայինօրը</w:t>
      </w:r>
      <w:r w:rsidRPr="008C271A">
        <w:rPr>
          <w:rFonts w:ascii="GHEA Grapalat" w:eastAsia="Times New Roman" w:hAnsi="GHEA Grapalat" w:cs="Sylfaen"/>
          <w:sz w:val="20"/>
          <w:szCs w:val="24"/>
          <w:lang w:val="af-ZA"/>
        </w:rPr>
        <w:t xml:space="preserve">, </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rPr>
        <w:t>դ</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յուրաքանչյուր</w:t>
      </w:r>
      <w:r w:rsidRPr="008C271A">
        <w:rPr>
          <w:rFonts w:ascii="GHEA Grapalat" w:eastAsia="Times New Roman" w:hAnsi="GHEA Grapalat" w:cs="Sylfaen"/>
          <w:sz w:val="20"/>
          <w:szCs w:val="24"/>
          <w:lang w:val="en-US"/>
        </w:rPr>
        <w:t>մա</w:t>
      </w:r>
      <w:r w:rsidRPr="008C271A">
        <w:rPr>
          <w:rFonts w:ascii="GHEA Grapalat" w:eastAsia="Times New Roman" w:hAnsi="GHEA Grapalat" w:cs="Sylfaen"/>
          <w:sz w:val="20"/>
          <w:szCs w:val="24"/>
        </w:rPr>
        <w:t>սնակցի</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տվյալպահիններկայացրածգնայինառաջարկըհրապարակվումէմյուս</w:t>
      </w:r>
      <w:r w:rsidRPr="008C271A">
        <w:rPr>
          <w:rFonts w:ascii="GHEA Grapalat" w:eastAsia="Times New Roman" w:hAnsi="GHEA Grapalat" w:cs="Sylfaen"/>
          <w:sz w:val="20"/>
          <w:szCs w:val="24"/>
          <w:lang w:val="af-ZA"/>
        </w:rPr>
        <w:t xml:space="preserve"> մ</w:t>
      </w:r>
      <w:r w:rsidRPr="008C271A">
        <w:rPr>
          <w:rFonts w:ascii="GHEA Grapalat" w:eastAsia="Times New Roman" w:hAnsi="GHEA Grapalat" w:cs="Sylfaen"/>
          <w:sz w:val="20"/>
          <w:szCs w:val="24"/>
        </w:rPr>
        <w:t>ասնակիցներիհամար</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ևմինչևբանակցություններիհամարնախատեսվածվերջնաժամկետիավարտը</w:t>
      </w:r>
      <w:r w:rsidRPr="008C271A">
        <w:rPr>
          <w:rFonts w:ascii="GHEA Grapalat" w:eastAsia="Times New Roman" w:hAnsi="GHEA Grapalat" w:cs="Sylfaen"/>
          <w:sz w:val="20"/>
          <w:szCs w:val="24"/>
          <w:lang w:val="af-ZA"/>
        </w:rPr>
        <w:t xml:space="preserve"> մ</w:t>
      </w:r>
      <w:r w:rsidRPr="008C271A">
        <w:rPr>
          <w:rFonts w:ascii="GHEA Grapalat" w:eastAsia="Times New Roman" w:hAnsi="GHEA Grapalat" w:cs="Sylfaen"/>
          <w:sz w:val="20"/>
          <w:szCs w:val="24"/>
        </w:rPr>
        <w:t>ասնակիցըկարողէվերանայելիրգնայինառաջարկը</w:t>
      </w:r>
      <w:r w:rsidRPr="008C271A">
        <w:rPr>
          <w:rFonts w:ascii="GHEA Grapalat" w:eastAsia="Times New Roman" w:hAnsi="GHEA Grapalat" w:cs="Sylfaen"/>
          <w:sz w:val="20"/>
          <w:szCs w:val="24"/>
          <w:lang w:val="af-ZA"/>
        </w:rPr>
        <w:t>,</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rPr>
        <w:t>ե</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բանակցություններիհամարսահմանվածվերջնաժամկետըլրանալուպահին</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ըստ</w:t>
      </w:r>
      <w:r w:rsidRPr="008C271A">
        <w:rPr>
          <w:rFonts w:ascii="GHEA Grapalat" w:eastAsia="Times New Roman" w:hAnsi="GHEA Grapalat" w:cs="Sylfaen"/>
          <w:sz w:val="20"/>
          <w:szCs w:val="24"/>
          <w:lang w:val="hy-AM"/>
        </w:rPr>
        <w:t xml:space="preserve"> դրան ներկա</w:t>
      </w:r>
      <w:r w:rsidRPr="008C271A">
        <w:rPr>
          <w:rFonts w:ascii="GHEA Grapalat" w:eastAsia="Times New Roman" w:hAnsi="GHEA Grapalat" w:cs="Sylfaen"/>
          <w:sz w:val="20"/>
          <w:szCs w:val="24"/>
          <w:lang w:val="af-ZA"/>
        </w:rPr>
        <w:t xml:space="preserve"> մ</w:t>
      </w:r>
      <w:r w:rsidRPr="008C271A">
        <w:rPr>
          <w:rFonts w:ascii="GHEA Grapalat" w:eastAsia="Times New Roman" w:hAnsi="GHEA Grapalat" w:cs="Sylfaen"/>
          <w:sz w:val="20"/>
          <w:szCs w:val="24"/>
        </w:rPr>
        <w:t>ասնակիցներիներկայացրածգների</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որոնք չեն</w:t>
      </w:r>
      <w:r w:rsidRPr="008C271A">
        <w:rPr>
          <w:rFonts w:ascii="GHEA Grapalat" w:eastAsia="Times New Roman" w:hAnsi="GHEA Grapalat" w:cs="Sylfaen"/>
          <w:sz w:val="20"/>
          <w:szCs w:val="24"/>
        </w:rPr>
        <w:t>գերազանցում</w:t>
      </w:r>
      <w:r w:rsidRPr="008C271A">
        <w:rPr>
          <w:rFonts w:ascii="GHEA Grapalat" w:eastAsia="Times New Roman" w:hAnsi="GHEA Grapalat" w:cs="Sylfaen"/>
          <w:sz w:val="20"/>
          <w:szCs w:val="24"/>
          <w:lang w:val="hy-AM"/>
        </w:rPr>
        <w:t xml:space="preserve"> գնման հայտով սահմանված գինը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որոշվումևհայտարարվումեն</w:t>
      </w:r>
      <w:r w:rsidRPr="008C271A">
        <w:rPr>
          <w:rFonts w:ascii="GHEA Grapalat" w:eastAsia="Times New Roman" w:hAnsi="GHEA Grapalat" w:cs="Sylfaen"/>
          <w:sz w:val="20"/>
          <w:szCs w:val="24"/>
          <w:lang w:val="hy-AM"/>
        </w:rPr>
        <w:t>ընտրված</w:t>
      </w:r>
      <w:r w:rsidRPr="008C271A">
        <w:rPr>
          <w:rFonts w:ascii="GHEA Grapalat" w:eastAsia="Times New Roman" w:hAnsi="GHEA Grapalat" w:cs="Sylfaen"/>
          <w:sz w:val="20"/>
          <w:szCs w:val="24"/>
        </w:rPr>
        <w:t>ևհաջորդաբարտեղերըզբաղեցրած</w:t>
      </w:r>
      <w:r w:rsidRPr="008C271A">
        <w:rPr>
          <w:rFonts w:ascii="GHEA Grapalat" w:eastAsia="Times New Roman" w:hAnsi="GHEA Grapalat" w:cs="Sylfaen"/>
          <w:sz w:val="20"/>
          <w:szCs w:val="24"/>
          <w:lang w:val="af-ZA"/>
        </w:rPr>
        <w:t xml:space="preserve"> մ</w:t>
      </w:r>
      <w:r w:rsidRPr="008C271A">
        <w:rPr>
          <w:rFonts w:ascii="GHEA Grapalat" w:eastAsia="Times New Roman" w:hAnsi="GHEA Grapalat" w:cs="Sylfaen"/>
          <w:sz w:val="20"/>
          <w:szCs w:val="24"/>
        </w:rPr>
        <w:t>ասնակիցները</w:t>
      </w:r>
      <w:r w:rsidRPr="008C271A">
        <w:rPr>
          <w:rFonts w:ascii="GHEA Grapalat" w:eastAsia="Times New Roman" w:hAnsi="GHEA Grapalat" w:cs="Sylfaen"/>
          <w:sz w:val="20"/>
          <w:szCs w:val="24"/>
          <w:lang w:val="af-ZA"/>
        </w:rPr>
        <w:t>,</w:t>
      </w:r>
    </w:p>
    <w:p w:rsidR="008C271A" w:rsidRPr="008C271A" w:rsidRDefault="008C271A" w:rsidP="008C271A">
      <w:pPr>
        <w:shd w:val="clear" w:color="auto" w:fill="FFFFFF"/>
        <w:spacing w:after="0" w:line="240" w:lineRule="auto"/>
        <w:ind w:firstLine="375"/>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rPr>
        <w:t>զ</w:t>
      </w:r>
      <w:r w:rsidRPr="008C271A">
        <w:rPr>
          <w:rFonts w:ascii="GHEA Grapalat" w:eastAsia="Times New Roman" w:hAnsi="GHEA Grapalat" w:cs="Sylfaen"/>
          <w:sz w:val="20"/>
          <w:szCs w:val="24"/>
          <w:lang w:val="af-ZA"/>
        </w:rPr>
        <w:t>.</w:t>
      </w:r>
      <w:r w:rsidRPr="008C271A">
        <w:rPr>
          <w:rFonts w:ascii="GHEA Grapalat" w:eastAsia="Times New Roman" w:hAnsi="GHEA Grapalat" w:cs="Sylfaen"/>
          <w:sz w:val="20"/>
          <w:szCs w:val="24"/>
        </w:rPr>
        <w:t>բանակցություններիհամարսահմանվածվերջնաժամկետըլրանալուպահին</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եթեդրաններկամասնակիցներիներկայացրածգներըգերազանցումենգնմանհայտովսահմանվածգինը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ապագնահատողհանձնաժողովըկարողէբանակցություններիարդյունքումցածրգնայինառաջարկներկայացրածմասնակցինհայտարարելընտրվածմասնակից՝պայմանով</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որվերջինիսհետկնքվողպայմանագրովնախատեսվածկողմերիիրավունքներնուպարտականություններնուժիմեջենմտնումգնմանհայտովսահմանվածգինըգերազանցողչափովլրացուցիչֆինանսականմիջոցներնախատեսվելուևդրահիմանվրակողմերիմիջևհամաձայնագիրկնքելուդեպքում</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Ընդորումհամաձայնագիրըկնքվումէլրացուցիչֆինանսականմիջոցներընախատեսվելունհաջորդողտասնհինգաշխատանքայինօրվաընթացքում՝աշխատանքիկատարմանժամկետներըերկարաձգելովպայմանագրիկնքմանօրվանիցմինչևհամաձայնագրիկնքմանօրնընկածժամանակահատվածով</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Սույնպարբերությանհամաձայնկնքվածպայմանագիրըլուծվումէ</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եթեկնքելունհաջորդողվաթսունօրացուցայինօրվաընթացքումլրացուցիչֆինանսականմիջոցներչեննախատեսվում</w:t>
      </w:r>
      <w:r w:rsidRPr="008C271A">
        <w:rPr>
          <w:rFonts w:ascii="Cambria Math" w:eastAsia="Times New Roman" w:hAnsi="Cambria Math" w:cs="Sylfaen"/>
          <w:sz w:val="20"/>
          <w:szCs w:val="24"/>
          <w:lang w:val="hy-AM"/>
        </w:rPr>
        <w:t>․</w:t>
      </w:r>
    </w:p>
    <w:p w:rsidR="008C271A" w:rsidRPr="008C271A" w:rsidRDefault="008C271A" w:rsidP="008C271A">
      <w:pPr>
        <w:spacing w:after="0" w:line="240" w:lineRule="auto"/>
        <w:ind w:firstLine="708"/>
        <w:jc w:val="both"/>
        <w:rPr>
          <w:rFonts w:ascii="GHEA Grapalat" w:eastAsia="Times New Roman" w:hAnsi="GHEA Grapalat" w:cs="Times New Roman"/>
          <w:sz w:val="20"/>
          <w:szCs w:val="20"/>
          <w:lang w:val="hy-AM"/>
        </w:rPr>
      </w:pPr>
      <w:r w:rsidRPr="008C271A">
        <w:rPr>
          <w:rFonts w:ascii="GHEA Grapalat" w:eastAsia="Times New Roman" w:hAnsi="GHEA Grapalat" w:cs="Sylfaen"/>
          <w:sz w:val="20"/>
          <w:szCs w:val="24"/>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կամնվազագույնգներըհավասարեն</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գնմանընթացակարգըՕրենքի</w:t>
      </w:r>
      <w:r w:rsidRPr="008C271A">
        <w:rPr>
          <w:rFonts w:ascii="GHEA Grapalat" w:eastAsia="Times New Roman" w:hAnsi="GHEA Grapalat" w:cs="Sylfaen"/>
          <w:sz w:val="20"/>
          <w:szCs w:val="24"/>
          <w:lang w:val="af-ZA"/>
        </w:rPr>
        <w:t xml:space="preserve"> 37-</w:t>
      </w:r>
      <w:r w:rsidRPr="008C271A">
        <w:rPr>
          <w:rFonts w:ascii="GHEA Grapalat" w:eastAsia="Times New Roman" w:hAnsi="GHEA Grapalat" w:cs="Sylfaen"/>
          <w:sz w:val="20"/>
          <w:szCs w:val="24"/>
          <w:lang w:val="hy-AM"/>
        </w:rPr>
        <w:t>րդհոդվածի</w:t>
      </w:r>
      <w:r w:rsidRPr="008C271A">
        <w:rPr>
          <w:rFonts w:ascii="GHEA Grapalat" w:eastAsia="Times New Roman" w:hAnsi="GHEA Grapalat" w:cs="Sylfaen"/>
          <w:sz w:val="20"/>
          <w:szCs w:val="24"/>
          <w:lang w:val="af-ZA"/>
        </w:rPr>
        <w:t xml:space="preserve"> 1-</w:t>
      </w:r>
      <w:r w:rsidRPr="008C271A">
        <w:rPr>
          <w:rFonts w:ascii="GHEA Grapalat" w:eastAsia="Times New Roman" w:hAnsi="GHEA Grapalat" w:cs="Sylfaen"/>
          <w:sz w:val="20"/>
          <w:szCs w:val="24"/>
          <w:lang w:val="hy-AM"/>
        </w:rPr>
        <w:t>ինմասի</w:t>
      </w:r>
      <w:r w:rsidRPr="008C271A">
        <w:rPr>
          <w:rFonts w:ascii="GHEA Grapalat" w:eastAsia="Times New Roman" w:hAnsi="GHEA Grapalat" w:cs="Sylfaen"/>
          <w:sz w:val="20"/>
          <w:szCs w:val="24"/>
          <w:lang w:val="af-ZA"/>
        </w:rPr>
        <w:t xml:space="preserve"> 1-</w:t>
      </w:r>
      <w:r w:rsidRPr="008C271A">
        <w:rPr>
          <w:rFonts w:ascii="GHEA Grapalat" w:eastAsia="Times New Roman" w:hAnsi="GHEA Grapalat" w:cs="Sylfaen"/>
          <w:sz w:val="20"/>
          <w:szCs w:val="24"/>
          <w:lang w:val="hy-AM"/>
        </w:rPr>
        <w:t>ինկետիհիմանվրահայտարարվումէչկայացած, բացառությամբ սույն ենթակետի «զ» պարբերությամբ նախատեսված դեպքի:</w:t>
      </w:r>
      <w:r w:rsidRPr="008C271A">
        <w:rPr>
          <w:rFonts w:ascii="GHEA Grapalat" w:eastAsia="Times New Roman" w:hAnsi="GHEA Grapalat" w:cs="Times New Roman"/>
          <w:sz w:val="20"/>
          <w:szCs w:val="20"/>
          <w:lang w:val="af-ZA"/>
        </w:rPr>
        <w:t xml:space="preserve">8.7 Պահանջի դեպքում որևէ մասնակցի հայտիպատճենները հանձնաժողովի քարտուղարն անհապաղ տրամադրում է նման պահանջ ներկայացրած այլ մասնակցին:Պահանջի կատարման անհնարինության դեպքում պահանջ ներկայացրած անձին անհապաղ տրամադրվում է </w:t>
      </w:r>
      <w:r w:rsidRPr="008C271A">
        <w:rPr>
          <w:rFonts w:ascii="GHEA Grapalat" w:eastAsia="Times New Roman" w:hAnsi="GHEA Grapalat" w:cs="Times New Roman"/>
          <w:sz w:val="20"/>
          <w:szCs w:val="20"/>
          <w:lang w:val="hy-AM"/>
        </w:rPr>
        <w:t xml:space="preserve">հայտում ներառված </w:t>
      </w:r>
      <w:r w:rsidRPr="008C271A">
        <w:rPr>
          <w:rFonts w:ascii="GHEA Grapalat" w:eastAsia="Times New Roman" w:hAnsi="GHEA Grapalat" w:cs="Times New Roman"/>
          <w:sz w:val="20"/>
          <w:szCs w:val="20"/>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8C271A">
        <w:rPr>
          <w:rFonts w:ascii="GHEA Grapalat" w:eastAsia="Times New Roman" w:hAnsi="GHEA Grapalat" w:cs="Times New Roman"/>
          <w:sz w:val="20"/>
          <w:szCs w:val="20"/>
          <w:lang w:val="hy-AM"/>
        </w:rPr>
        <w:t>:</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af-ZA"/>
        </w:rPr>
      </w:pPr>
      <w:r w:rsidRPr="008C271A">
        <w:rPr>
          <w:rFonts w:ascii="GHEA Grapalat" w:eastAsia="Times New Roman" w:hAnsi="GHEA Grapalat" w:cs="Times New Roman"/>
          <w:sz w:val="20"/>
          <w:szCs w:val="20"/>
          <w:lang w:val="af-ZA"/>
        </w:rPr>
        <w:t>8.7 Եթե հայտերի բացման</w:t>
      </w:r>
      <w:r w:rsidRPr="008C271A">
        <w:rPr>
          <w:rFonts w:ascii="GHEA Grapalat" w:eastAsia="Times New Roman" w:hAnsi="GHEA Grapalat" w:cs="Times New Roman"/>
          <w:sz w:val="20"/>
          <w:szCs w:val="20"/>
          <w:lang w:val="hy-AM"/>
        </w:rPr>
        <w:t xml:space="preserve"> և գնահատման</w:t>
      </w:r>
      <w:r w:rsidRPr="008C271A">
        <w:rPr>
          <w:rFonts w:ascii="GHEA Grapalat" w:eastAsia="Times New Roman" w:hAnsi="GHEA Grapalat" w:cs="Times New Roman"/>
          <w:sz w:val="20"/>
          <w:szCs w:val="20"/>
          <w:lang w:val="af-ZA"/>
        </w:rPr>
        <w:t xml:space="preserve"> նիստի ընթացքում</w:t>
      </w:r>
      <w:r w:rsidRPr="008C271A">
        <w:rPr>
          <w:rFonts w:ascii="GHEA Grapalat" w:eastAsia="Times New Roman" w:hAnsi="GHEA Grapalat" w:cs="Sylfaen"/>
          <w:sz w:val="20"/>
          <w:szCs w:val="24"/>
          <w:lang w:val="hy-AM"/>
        </w:rPr>
        <w:t>իրականացվածգնահատմանարդյուն</w:t>
      </w:r>
      <w:r w:rsidRPr="008C271A">
        <w:rPr>
          <w:rFonts w:ascii="GHEA Grapalat" w:eastAsia="Times New Roman" w:hAnsi="GHEA Grapalat" w:cs="Sylfaen"/>
          <w:sz w:val="20"/>
          <w:szCs w:val="24"/>
          <w:lang w:val="af-ZA"/>
        </w:rPr>
        <w:softHyphen/>
      </w:r>
      <w:r w:rsidRPr="008C271A">
        <w:rPr>
          <w:rFonts w:ascii="GHEA Grapalat" w:eastAsia="Times New Roman" w:hAnsi="GHEA Grapalat" w:cs="Sylfaen"/>
          <w:sz w:val="20"/>
          <w:szCs w:val="24"/>
          <w:lang w:val="hy-AM"/>
        </w:rPr>
        <w:t>քում</w:t>
      </w:r>
      <w:r w:rsidRPr="008C271A">
        <w:rPr>
          <w:rFonts w:ascii="GHEA Grapalat" w:eastAsia="Times New Roman" w:hAnsi="GHEA Grapalat" w:cs="Sylfaen"/>
          <w:sz w:val="20"/>
          <w:szCs w:val="24"/>
          <w:lang w:val="af-ZA"/>
        </w:rPr>
        <w:t xml:space="preserve"> մասնակցի </w:t>
      </w:r>
      <w:r w:rsidRPr="008C271A">
        <w:rPr>
          <w:rFonts w:ascii="GHEA Grapalat" w:eastAsia="Times New Roman" w:hAnsi="GHEA Grapalat" w:cs="Sylfaen"/>
          <w:sz w:val="20"/>
          <w:szCs w:val="24"/>
          <w:lang w:val="hy-AM"/>
        </w:rPr>
        <w:t>հայտումարձանագրվումենանհամապատասխանություններ՝հրավերիպահանջներինկատմամբ</w:t>
      </w:r>
      <w:r w:rsidRPr="008C271A">
        <w:rPr>
          <w:rFonts w:ascii="GHEA Grapalat" w:eastAsia="Times New Roman" w:hAnsi="GHEA Grapalat" w:cs="Sylfaen"/>
          <w:sz w:val="20"/>
          <w:szCs w:val="24"/>
          <w:lang w:val="af-ZA"/>
        </w:rPr>
        <w:t>,</w:t>
      </w:r>
      <w:bookmarkStart w:id="10" w:name="_Hlk9262487"/>
      <w:bookmarkEnd w:id="10"/>
      <w:r w:rsidRPr="008C271A">
        <w:rPr>
          <w:rFonts w:ascii="GHEA Grapalat" w:eastAsia="Times New Roman" w:hAnsi="GHEA Grapalat" w:cs="Sylfaen"/>
          <w:sz w:val="20"/>
          <w:szCs w:val="24"/>
          <w:lang w:val="hy-AM"/>
        </w:rPr>
        <w:t>ապահանձնաժողովըմեկաշխատանքայինօրովկասեցնումէնիստը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իսկհանձնաժողովիքարտուղարընույնօրըդրամասին</w:t>
      </w:r>
      <w:r w:rsidRPr="008C271A">
        <w:rPr>
          <w:rFonts w:ascii="GHEA Grapalat" w:eastAsia="Times New Roman" w:hAnsi="GHEA Grapalat" w:cs="Sylfaen"/>
          <w:sz w:val="20"/>
          <w:szCs w:val="24"/>
          <w:lang w:val="af-ZA"/>
        </w:rPr>
        <w:t xml:space="preserve"> էլեկտրոնային եղանակով </w:t>
      </w:r>
      <w:r w:rsidRPr="008C271A">
        <w:rPr>
          <w:rFonts w:ascii="GHEA Grapalat" w:eastAsia="Times New Roman" w:hAnsi="GHEA Grapalat" w:cs="Sylfaen"/>
          <w:sz w:val="20"/>
          <w:szCs w:val="24"/>
          <w:lang w:val="hy-AM"/>
        </w:rPr>
        <w:t>տեղեկացնումէ</w:t>
      </w:r>
      <w:r w:rsidRPr="008C271A">
        <w:rPr>
          <w:rFonts w:ascii="GHEA Grapalat" w:eastAsia="Times New Roman" w:hAnsi="GHEA Grapalat" w:cs="Sylfaen"/>
          <w:sz w:val="20"/>
          <w:szCs w:val="24"/>
          <w:lang w:val="af-ZA"/>
        </w:rPr>
        <w:t xml:space="preserve"> մ</w:t>
      </w:r>
      <w:r w:rsidRPr="008C271A">
        <w:rPr>
          <w:rFonts w:ascii="GHEA Grapalat" w:eastAsia="Times New Roman" w:hAnsi="GHEA Grapalat" w:cs="Sylfaen"/>
          <w:sz w:val="20"/>
          <w:szCs w:val="24"/>
          <w:lang w:val="hy-AM"/>
        </w:rPr>
        <w:t>ասնակցին՝առաջարկելովմինչևկասեցմանժամկետիավարտըշտկելանհամապատասխանությունը</w:t>
      </w:r>
      <w:r w:rsidRPr="008C271A">
        <w:rPr>
          <w:rFonts w:ascii="GHEA Grapalat" w:eastAsia="Times New Roman" w:hAnsi="GHEA Grapalat" w:cs="Sylfaen"/>
          <w:sz w:val="20"/>
          <w:szCs w:val="24"/>
          <w:lang w:val="af-ZA"/>
        </w:rPr>
        <w:t>:</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af-ZA"/>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Pr="008C271A">
        <w:rPr>
          <w:rFonts w:ascii="GHEA Grapalat" w:eastAsia="Times New Roman" w:hAnsi="GHEA Grapalat" w:cs="Sylfaen"/>
          <w:sz w:val="20"/>
          <w:szCs w:val="24"/>
          <w:lang w:val="hy-AM"/>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8C271A">
        <w:rPr>
          <w:rFonts w:ascii="GHEA Grapalat" w:eastAsia="Times New Roman" w:hAnsi="GHEA Grapalat" w:cs="Sylfaen"/>
          <w:sz w:val="20"/>
          <w:szCs w:val="24"/>
          <w:lang w:val="en-US"/>
        </w:rPr>
        <w:t>ա</w:t>
      </w:r>
      <w:r w:rsidRPr="008C271A">
        <w:rPr>
          <w:rFonts w:ascii="GHEA Grapalat" w:eastAsia="Times New Roman" w:hAnsi="GHEA Grapalat" w:cs="Sylfaen"/>
          <w:sz w:val="20"/>
          <w:szCs w:val="24"/>
          <w:lang w:val="hy-AM"/>
        </w:rPr>
        <w:t xml:space="preserve">հատման ընթացքում հայտնաբերված բոլոր անհամապատասխանությունները:   </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af-ZA"/>
        </w:rPr>
        <w:lastRenderedPageBreak/>
        <w:t xml:space="preserve">8.8 </w:t>
      </w:r>
      <w:r w:rsidRPr="008C271A">
        <w:rPr>
          <w:rFonts w:ascii="GHEA Grapalat" w:eastAsia="Times New Roman" w:hAnsi="GHEA Grapalat" w:cs="Sylfaen"/>
          <w:sz w:val="20"/>
          <w:szCs w:val="24"/>
          <w:lang w:val="hy-AM"/>
        </w:rPr>
        <w:t>Եթեսույնհրավերի</w:t>
      </w:r>
      <w:r w:rsidRPr="008C271A">
        <w:rPr>
          <w:rFonts w:ascii="GHEA Grapalat" w:eastAsia="Times New Roman" w:hAnsi="GHEA Grapalat" w:cs="Sylfaen"/>
          <w:sz w:val="20"/>
          <w:szCs w:val="24"/>
          <w:lang w:val="af-ZA"/>
        </w:rPr>
        <w:t xml:space="preserve"> 8.7-</w:t>
      </w:r>
      <w:r w:rsidRPr="008C271A">
        <w:rPr>
          <w:rFonts w:ascii="GHEA Grapalat" w:eastAsia="Times New Roman" w:hAnsi="GHEA Grapalat" w:cs="Sylfaen"/>
          <w:sz w:val="20"/>
          <w:szCs w:val="24"/>
          <w:lang w:val="hy-AM"/>
        </w:rPr>
        <w:t>րդկետովսահմանվածժամկետում</w:t>
      </w:r>
      <w:r w:rsidRPr="008C271A">
        <w:rPr>
          <w:rFonts w:ascii="GHEA Grapalat" w:eastAsia="Times New Roman" w:hAnsi="GHEA Grapalat" w:cs="Sylfaen"/>
          <w:sz w:val="20"/>
          <w:szCs w:val="24"/>
          <w:lang w:val="af-ZA"/>
        </w:rPr>
        <w:t xml:space="preserve"> մ</w:t>
      </w:r>
      <w:r w:rsidRPr="008C271A">
        <w:rPr>
          <w:rFonts w:ascii="GHEA Grapalat" w:eastAsia="Times New Roman" w:hAnsi="GHEA Grapalat" w:cs="Sylfaen"/>
          <w:sz w:val="20"/>
          <w:szCs w:val="24"/>
          <w:lang w:val="hy-AM"/>
        </w:rPr>
        <w:t>ասնակիցըշտկումէարձանագրվածանհամապատասխանությունը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ապավերջինիսհայտըգնահատվումէբավարար</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Հակառակդեպքում տվյալ մասնակցիհայտըգնահատվումէանբավարարևմերժվումէ, իսկ ընտրված մասնակից է ճանաչվում հաջորդող տեղ զբաղեցրած մասնակիցը:</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af-ZA"/>
        </w:rPr>
        <w:t xml:space="preserve">8.9 </w:t>
      </w:r>
      <w:r w:rsidRPr="008C271A">
        <w:rPr>
          <w:rFonts w:ascii="GHEA Grapalat" w:eastAsia="Times New Roman" w:hAnsi="GHEA Grapalat" w:cs="Sylfaen"/>
          <w:sz w:val="20"/>
          <w:szCs w:val="24"/>
          <w:lang w:val="hy-AM"/>
        </w:rPr>
        <w:t>Հանձնաժողովիանդամըկամքարտուղարըչիկարողմասնակցելհանձնաժողովիաշխատանքներին</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եթեհայտերիբացմաննիստումպարզվումէ</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որվերջիններիսկողմիցհիմնադրվածկամբաժնեմաս</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փայաբաժին</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ունեցողկազմակերպությունը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կամիրենցմերձավորազգակցությամբկամխնամիությամբկապվածանձը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ծնող</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ամուսին</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երեխա</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եղբայր</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քույր</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ինչպեսնաևամուսնուծնող</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երեխա</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եղբայրկամքույր</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կամայդանձիկողմիցհիմնադրվածկամբաժնեմաս</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փայաբաժին</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ունեցողկազմակերպությունըտվյալընթացակարգինմասնակցելուհամարներկայացրելէհայտ</w:t>
      </w:r>
      <w:r w:rsidRPr="008C271A">
        <w:rPr>
          <w:rFonts w:ascii="GHEA Grapalat" w:eastAsia="Times New Roman" w:hAnsi="GHEA Grapalat" w:cs="Sylfaen"/>
          <w:sz w:val="20"/>
          <w:szCs w:val="24"/>
          <w:lang w:val="af-ZA"/>
        </w:rPr>
        <w:t>:</w:t>
      </w:r>
      <w:r w:rsidRPr="008C271A">
        <w:rPr>
          <w:rFonts w:ascii="GHEA Grapalat" w:eastAsia="Times New Roman" w:hAnsi="GHEA Grapalat" w:cs="Sylfaen"/>
          <w:sz w:val="20"/>
          <w:szCs w:val="24"/>
          <w:lang w:val="hy-AM"/>
        </w:rPr>
        <w:t xml:space="preserve"> Եթեառկաէսույնկետովնախատեսվածպայմանը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ապահայտերիբացմաննիստիցանմիջապեսհետոտվյալընթացակարգիառնչությամբշահերիբախումունեցողհանձնաժողովիանդամըկամքարտուղարըինքնաբացարկէհայտնումտվյալընթացակարգից</w:t>
      </w:r>
      <w:r w:rsidRPr="008C271A">
        <w:rPr>
          <w:rFonts w:ascii="GHEA Grapalat" w:eastAsia="Times New Roman" w:hAnsi="GHEA Grapalat" w:cs="Sylfaen"/>
          <w:sz w:val="20"/>
          <w:szCs w:val="24"/>
          <w:lang w:val="af-ZA"/>
        </w:rPr>
        <w:t xml:space="preserve">: </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 xml:space="preserve">8.10 </w:t>
      </w:r>
      <w:r w:rsidRPr="008C271A">
        <w:rPr>
          <w:rFonts w:ascii="GHEA Grapalat" w:eastAsia="Times New Roman" w:hAnsi="GHEA Grapalat" w:cs="Sylfaen"/>
          <w:sz w:val="20"/>
          <w:szCs w:val="24"/>
          <w:lang w:val="es-ES"/>
        </w:rPr>
        <w:t>Հայտերըբացվելուց և գնահատվելուցհետոհետոկազմվում է արձանագրություն`</w:t>
      </w:r>
      <w:r w:rsidRPr="008C271A">
        <w:rPr>
          <w:rFonts w:ascii="GHEA Grapalat" w:eastAsia="Times New Roman" w:hAnsi="GHEA Grapalat" w:cs="Sylfaen"/>
          <w:sz w:val="20"/>
          <w:szCs w:val="20"/>
          <w:lang w:val="af-ZA"/>
        </w:rPr>
        <w:t xml:space="preserve"> գնումների մասին ՀՀ օրենսդրությամբ սահմանված կարգով</w:t>
      </w:r>
      <w:r w:rsidRPr="008C271A">
        <w:rPr>
          <w:rFonts w:ascii="GHEA Grapalat" w:eastAsia="Times New Roman"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8C271A">
        <w:rPr>
          <w:rFonts w:ascii="GHEA Grapalat" w:eastAsia="Times New Roman" w:hAnsi="GHEA Grapalat" w:cs="Sylfaen"/>
          <w:sz w:val="20"/>
          <w:szCs w:val="24"/>
          <w:lang w:val="hy-AM"/>
        </w:rPr>
        <w:t>Արձանագրություննստորագրումենհանձնաժողովինիստիններկաանդամները։</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8.11</w:t>
      </w:r>
      <w:r w:rsidRPr="008C271A">
        <w:rPr>
          <w:rFonts w:ascii="GHEA Grapalat" w:eastAsia="Times New Roman" w:hAnsi="GHEA Grapalat" w:cs="Sylfaen"/>
          <w:sz w:val="20"/>
          <w:szCs w:val="24"/>
          <w:lang w:val="af-ZA"/>
        </w:rPr>
        <w:t xml:space="preserve"> Հանձնաժողովի քարտուղարը հայտերի բացման</w:t>
      </w:r>
      <w:r w:rsidRPr="008C271A">
        <w:rPr>
          <w:rFonts w:ascii="GHEA Grapalat" w:eastAsia="Times New Roman" w:hAnsi="GHEA Grapalat" w:cs="Sylfaen"/>
          <w:sz w:val="20"/>
          <w:szCs w:val="24"/>
          <w:lang w:val="hy-AM"/>
        </w:rPr>
        <w:t xml:space="preserve"> և գնահատման</w:t>
      </w:r>
      <w:r w:rsidRPr="008C271A">
        <w:rPr>
          <w:rFonts w:ascii="GHEA Grapalat" w:eastAsia="Times New Roman" w:hAnsi="GHEA Grapalat" w:cs="Sylfaen"/>
          <w:sz w:val="20"/>
          <w:szCs w:val="24"/>
          <w:lang w:val="af-ZA"/>
        </w:rPr>
        <w:t xml:space="preserve"> նիստի ավարտից հետո ոչ ուշ քան հաջորդող աշխատանքային օրը` </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hy-AM"/>
        </w:rPr>
      </w:pPr>
      <w:r w:rsidRPr="008C271A">
        <w:rPr>
          <w:rFonts w:ascii="GHEA Grapalat" w:eastAsia="Times New Roman" w:hAnsi="GHEA Grapalat" w:cs="Sylfaen"/>
          <w:sz w:val="20"/>
          <w:szCs w:val="20"/>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8C271A" w:rsidRPr="008C271A" w:rsidRDefault="008C271A" w:rsidP="008C271A">
      <w:pPr>
        <w:spacing w:after="0" w:line="240" w:lineRule="auto"/>
        <w:ind w:firstLine="375"/>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8.12 </w:t>
      </w:r>
      <w:r w:rsidRPr="008C271A">
        <w:rPr>
          <w:rFonts w:ascii="GHEA Grapalat" w:eastAsia="Times New Roman" w:hAnsi="GHEA Grapalat" w:cs="Sylfaen"/>
          <w:sz w:val="20"/>
          <w:szCs w:val="24"/>
          <w:lang w:val="en-US"/>
        </w:rPr>
        <w:t>Օրենքի</w:t>
      </w:r>
      <w:r w:rsidRPr="008C271A">
        <w:rPr>
          <w:rFonts w:ascii="GHEA Grapalat" w:eastAsia="Times New Roman" w:hAnsi="GHEA Grapalat" w:cs="Sylfaen"/>
          <w:sz w:val="20"/>
          <w:szCs w:val="24"/>
          <w:lang w:val="af-ZA"/>
        </w:rPr>
        <w:t xml:space="preserve"> 6-</w:t>
      </w:r>
      <w:r w:rsidRPr="008C271A">
        <w:rPr>
          <w:rFonts w:ascii="GHEA Grapalat" w:eastAsia="Times New Roman" w:hAnsi="GHEA Grapalat" w:cs="Sylfaen"/>
          <w:sz w:val="20"/>
          <w:szCs w:val="24"/>
          <w:lang w:val="en-US"/>
        </w:rPr>
        <w:t>րդհոդվածի</w:t>
      </w:r>
      <w:r w:rsidRPr="008C271A">
        <w:rPr>
          <w:rFonts w:ascii="GHEA Grapalat" w:eastAsia="Times New Roman" w:hAnsi="GHEA Grapalat" w:cs="Sylfaen"/>
          <w:sz w:val="20"/>
          <w:szCs w:val="24"/>
          <w:lang w:val="af-ZA"/>
        </w:rPr>
        <w:t xml:space="preserve"> 1-</w:t>
      </w:r>
      <w:r w:rsidRPr="008C271A">
        <w:rPr>
          <w:rFonts w:ascii="GHEA Grapalat" w:eastAsia="Times New Roman" w:hAnsi="GHEA Grapalat" w:cs="Sylfaen"/>
          <w:sz w:val="20"/>
          <w:szCs w:val="24"/>
          <w:lang w:val="en-US"/>
        </w:rPr>
        <w:t>ինմասի</w:t>
      </w:r>
      <w:r w:rsidRPr="008C271A">
        <w:rPr>
          <w:rFonts w:ascii="GHEA Grapalat" w:eastAsia="Times New Roman" w:hAnsi="GHEA Grapalat" w:cs="Sylfaen"/>
          <w:sz w:val="20"/>
          <w:szCs w:val="24"/>
          <w:lang w:val="af-ZA"/>
        </w:rPr>
        <w:t xml:space="preserve"> 6-</w:t>
      </w:r>
      <w:r w:rsidRPr="008C271A">
        <w:rPr>
          <w:rFonts w:ascii="GHEA Grapalat" w:eastAsia="Times New Roman" w:hAnsi="GHEA Grapalat" w:cs="Sylfaen"/>
          <w:sz w:val="20"/>
          <w:szCs w:val="24"/>
          <w:lang w:val="en-US"/>
        </w:rPr>
        <w:t>րդկետովնախատեսվածհիմքերնիհայտգալուօրվանհաջորդողհինգաշխատանքայինօրվաընթացքումպատվիրատունտվյալմասնակցիտվյալները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համապատասխանհիմքերով</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գրավորուղարկումէլիազորվածմարմին</w:t>
      </w:r>
      <w:r w:rsidRPr="008C271A">
        <w:rPr>
          <w:rFonts w:ascii="GHEA Grapalat" w:eastAsia="Times New Roman" w:hAnsi="GHEA Grapalat" w:cs="Sylfaen"/>
          <w:sz w:val="20"/>
          <w:szCs w:val="24"/>
          <w:lang w:val="hy-AM"/>
        </w:rPr>
        <w:t xml:space="preserve">, </w:t>
      </w:r>
      <w:r w:rsidRPr="008C271A">
        <w:rPr>
          <w:rFonts w:ascii="GHEA Grapalat" w:eastAsia="Times New Roman" w:hAnsi="GHEA Grapalat" w:cs="Sylfaen"/>
          <w:sz w:val="20"/>
          <w:szCs w:val="24"/>
          <w:lang w:val="en-US"/>
        </w:rPr>
        <w:t>որըդրանքստանալունհաջորդողհինգաշխատանքայինօրվաընթացքում</w:t>
      </w:r>
      <w:bookmarkStart w:id="11" w:name="_Hlk9262748"/>
      <w:r w:rsidRPr="008C271A">
        <w:rPr>
          <w:rFonts w:ascii="GHEA Grapalat" w:eastAsia="Times New Roman" w:hAnsi="GHEA Grapalat" w:cs="Sylfaen"/>
          <w:sz w:val="20"/>
          <w:szCs w:val="24"/>
          <w:lang w:val="en-US"/>
        </w:rPr>
        <w:t>նախաձեռնումէտվյալմասնակցինգնումներիգործընթացինմասնակցելուիրավունքչունեցողմասնակիցներիցուցակումներառելուընթացակարգ</w:t>
      </w:r>
      <w:bookmarkEnd w:id="11"/>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Ընդորում</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եթեմասնակցիգնումներինմասնակցելուիրավունքունենալու</w:t>
      </w:r>
      <w:r w:rsidRPr="008C271A">
        <w:rPr>
          <w:rFonts w:ascii="GHEA Grapalat" w:eastAsia="Times New Roman" w:hAnsi="GHEA Grapalat" w:cs="Sylfaen"/>
          <w:sz w:val="20"/>
          <w:szCs w:val="24"/>
          <w:lang w:val="hy-AM"/>
        </w:rPr>
        <w:t xml:space="preserve"> մասին հավաստումը</w:t>
      </w:r>
      <w:r w:rsidRPr="008C271A">
        <w:rPr>
          <w:rFonts w:ascii="GHEA Grapalat" w:eastAsia="Times New Roman" w:hAnsi="GHEA Grapalat" w:cs="Sylfaen"/>
          <w:sz w:val="20"/>
          <w:szCs w:val="24"/>
          <w:lang w:val="en-US"/>
        </w:rPr>
        <w:t>որակվում</w:t>
      </w:r>
      <w:r w:rsidRPr="008C271A">
        <w:rPr>
          <w:rFonts w:ascii="GHEA Grapalat" w:eastAsia="Times New Roman" w:hAnsi="GHEA Grapalat" w:cs="Sylfaen"/>
          <w:sz w:val="20"/>
          <w:szCs w:val="24"/>
          <w:lang w:val="hy-AM"/>
        </w:rPr>
        <w:t>է</w:t>
      </w:r>
      <w:r w:rsidRPr="008C271A">
        <w:rPr>
          <w:rFonts w:ascii="GHEA Grapalat" w:eastAsia="Times New Roman" w:hAnsi="GHEA Grapalat" w:cs="Sylfaen"/>
          <w:sz w:val="20"/>
          <w:szCs w:val="24"/>
          <w:lang w:val="en-US"/>
        </w:rPr>
        <w:t>որպեսիրականությանըչհամապատասխանողկամմասնակիցը</w:t>
      </w:r>
      <w:r w:rsidRPr="008C271A">
        <w:rPr>
          <w:rFonts w:ascii="GHEA Grapalat" w:eastAsia="Times New Roman" w:hAnsi="GHEA Grapalat" w:cs="Sylfaen"/>
          <w:sz w:val="20"/>
          <w:szCs w:val="24"/>
          <w:lang w:val="af-ZA"/>
        </w:rPr>
        <w:t xml:space="preserve"> սույն </w:t>
      </w:r>
      <w:r w:rsidRPr="008C271A">
        <w:rPr>
          <w:rFonts w:ascii="GHEA Grapalat" w:eastAsia="Times New Roman" w:hAnsi="GHEA Grapalat" w:cs="Sylfaen"/>
          <w:sz w:val="20"/>
          <w:szCs w:val="24"/>
          <w:lang w:val="en-US"/>
        </w:rPr>
        <w:t>հրավերովսահմանվածկարգովևժամկետներումչիներկայացնումհրավերովնախատեսվածփաստաթղթերը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կամընտրվածմասնակիցըչիներկայացնումորակավորմանապահովումը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ապաայդհանգամանքըհամարվումէորպեսգնմանգործընթացիշրջանակումստանձնվածպարտավորության</w:t>
      </w:r>
      <w:r w:rsidRPr="008C271A">
        <w:rPr>
          <w:rFonts w:ascii="GHEA Grapalat" w:eastAsia="Times New Roman" w:hAnsi="GHEA Grapalat" w:cs="Sylfaen"/>
          <w:sz w:val="20"/>
          <w:szCs w:val="24"/>
          <w:lang w:val="af-ZA"/>
        </w:rPr>
        <w:t xml:space="preserve"> խախտում: </w:t>
      </w:r>
    </w:p>
    <w:p w:rsidR="008C271A" w:rsidRPr="008C271A" w:rsidRDefault="008C271A" w:rsidP="008C271A">
      <w:pPr>
        <w:spacing w:after="0" w:line="240" w:lineRule="auto"/>
        <w:ind w:firstLine="375"/>
        <w:jc w:val="both"/>
        <w:rPr>
          <w:rFonts w:ascii="GHEA Grapalat" w:eastAsia="Times New Roman" w:hAnsi="GHEA Grapalat" w:cs="Times New Roman"/>
          <w:sz w:val="20"/>
          <w:szCs w:val="20"/>
          <w:lang w:val="af-ZA"/>
        </w:rPr>
      </w:pPr>
      <w:r w:rsidRPr="008C271A">
        <w:rPr>
          <w:rFonts w:ascii="GHEA Grapalat" w:eastAsia="Times New Roman" w:hAnsi="GHEA Grapalat" w:cs="Times New Roman"/>
          <w:color w:val="000000"/>
          <w:sz w:val="20"/>
          <w:szCs w:val="20"/>
          <w:lang w:val="af-ZA"/>
        </w:rPr>
        <w:t xml:space="preserve">      8.13 </w:t>
      </w:r>
      <w:r w:rsidRPr="008C271A">
        <w:rPr>
          <w:rFonts w:ascii="GHEA Grapalat" w:eastAsia="Times New Roman" w:hAnsi="GHEA Grapalat" w:cs="Times New Roman"/>
          <w:color w:val="000000"/>
          <w:sz w:val="20"/>
          <w:szCs w:val="20"/>
          <w:lang w:val="en-US"/>
        </w:rPr>
        <w:t>Ե</w:t>
      </w:r>
      <w:r w:rsidRPr="008C271A">
        <w:rPr>
          <w:rFonts w:ascii="GHEA Grapalat" w:eastAsia="Times New Roman" w:hAnsi="GHEA Grapalat" w:cs="Times New Roman"/>
          <w:color w:val="000000"/>
          <w:sz w:val="20"/>
          <w:szCs w:val="20"/>
          <w:lang w:val="hy-AM"/>
        </w:rPr>
        <w:t>թե մասնակից</w:t>
      </w:r>
      <w:r w:rsidRPr="008C271A">
        <w:rPr>
          <w:rFonts w:ascii="GHEA Grapalat" w:eastAsia="Times New Roman" w:hAnsi="GHEA Grapalat" w:cs="Times New Roman"/>
          <w:color w:val="000000"/>
          <w:sz w:val="20"/>
          <w:szCs w:val="20"/>
          <w:lang w:val="en-US"/>
        </w:rPr>
        <w:t>նՕ</w:t>
      </w:r>
      <w:r w:rsidRPr="008C271A">
        <w:rPr>
          <w:rFonts w:ascii="GHEA Grapalat" w:eastAsia="Times New Roman" w:hAnsi="GHEA Grapalat" w:cs="Times New Roma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706"/>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8.14 </w:t>
      </w:r>
      <w:r w:rsidRPr="008C271A">
        <w:rPr>
          <w:rFonts w:ascii="GHEA Grapalat" w:eastAsia="Times New Roman" w:hAnsi="GHEA Grapalat" w:cs="Sylfaen"/>
          <w:sz w:val="20"/>
          <w:szCs w:val="24"/>
        </w:rPr>
        <w:t>Սույնհրավերի</w:t>
      </w:r>
      <w:r w:rsidRPr="008C271A">
        <w:rPr>
          <w:rFonts w:ascii="GHEA Grapalat" w:eastAsia="Times New Roman" w:hAnsi="GHEA Grapalat" w:cs="Sylfaen"/>
          <w:sz w:val="20"/>
          <w:szCs w:val="24"/>
          <w:lang w:val="af-ZA"/>
        </w:rPr>
        <w:t xml:space="preserve"> 1-</w:t>
      </w:r>
      <w:r w:rsidRPr="008C271A">
        <w:rPr>
          <w:rFonts w:ascii="GHEA Grapalat" w:eastAsia="Times New Roman" w:hAnsi="GHEA Grapalat" w:cs="Sylfaen"/>
          <w:sz w:val="20"/>
          <w:szCs w:val="24"/>
        </w:rPr>
        <w:t>ինմասի</w:t>
      </w:r>
      <w:r w:rsidRPr="008C271A">
        <w:rPr>
          <w:rFonts w:ascii="GHEA Grapalat" w:eastAsia="Times New Roman" w:hAnsi="GHEA Grapalat" w:cs="Sylfaen"/>
          <w:sz w:val="20"/>
          <w:szCs w:val="24"/>
          <w:lang w:val="af-ZA"/>
        </w:rPr>
        <w:t xml:space="preserve"> 8.8 և 8.9 </w:t>
      </w:r>
      <w:r w:rsidRPr="008C271A">
        <w:rPr>
          <w:rFonts w:ascii="GHEA Grapalat" w:eastAsia="Times New Roman" w:hAnsi="GHEA Grapalat" w:cs="Sylfaen"/>
          <w:sz w:val="20"/>
          <w:szCs w:val="24"/>
        </w:rPr>
        <w:t>կետ</w:t>
      </w:r>
      <w:r w:rsidRPr="008C271A">
        <w:rPr>
          <w:rFonts w:ascii="GHEA Grapalat" w:eastAsia="Times New Roman" w:hAnsi="GHEA Grapalat" w:cs="Sylfaen"/>
          <w:sz w:val="20"/>
          <w:szCs w:val="24"/>
          <w:lang w:val="en-US"/>
        </w:rPr>
        <w:t>եր</w:t>
      </w:r>
      <w:r w:rsidRPr="008C271A">
        <w:rPr>
          <w:rFonts w:ascii="GHEA Grapalat" w:eastAsia="Times New Roman" w:hAnsi="GHEA Grapalat" w:cs="Sylfaen"/>
          <w:sz w:val="20"/>
          <w:szCs w:val="24"/>
        </w:rPr>
        <w:t>ումնշվածփաստաթղթերը</w:t>
      </w:r>
      <w:r w:rsidRPr="008C271A">
        <w:rPr>
          <w:rFonts w:ascii="GHEA Grapalat" w:eastAsia="Times New Roman" w:hAnsi="GHEA Grapalat" w:cs="Sylfaen"/>
          <w:sz w:val="20"/>
          <w:szCs w:val="24"/>
          <w:lang w:val="af-ZA"/>
        </w:rPr>
        <w:t xml:space="preserve"> մասնակիցը </w:t>
      </w:r>
      <w:r w:rsidRPr="008C271A">
        <w:rPr>
          <w:rFonts w:ascii="GHEA Grapalat" w:eastAsia="Times New Roman" w:hAnsi="GHEA Grapalat" w:cs="Sylfaen"/>
          <w:sz w:val="20"/>
          <w:szCs w:val="24"/>
          <w:lang w:val="en-US"/>
        </w:rPr>
        <w:t>սահմանվածժամկետում</w:t>
      </w:r>
      <w:r w:rsidRPr="008C271A">
        <w:rPr>
          <w:rFonts w:ascii="GHEA Grapalat" w:eastAsia="Times New Roman" w:hAnsi="GHEA Grapalat" w:cs="Sylfaen"/>
          <w:sz w:val="20"/>
          <w:szCs w:val="24"/>
        </w:rPr>
        <w:t>հանձնա</w:t>
      </w:r>
      <w:r w:rsidRPr="008C271A">
        <w:rPr>
          <w:rFonts w:ascii="GHEA Grapalat" w:eastAsia="Times New Roman" w:hAnsi="GHEA Grapalat" w:cs="Sylfaen"/>
          <w:sz w:val="20"/>
          <w:szCs w:val="24"/>
          <w:lang w:val="af-ZA"/>
        </w:rPr>
        <w:softHyphen/>
      </w:r>
      <w:r w:rsidRPr="008C271A">
        <w:rPr>
          <w:rFonts w:ascii="GHEA Grapalat" w:eastAsia="Times New Roman" w:hAnsi="GHEA Grapalat" w:cs="Sylfaen"/>
          <w:sz w:val="20"/>
          <w:szCs w:val="24"/>
        </w:rPr>
        <w:t>ժողովիքարտուղարիններկայաց</w:t>
      </w:r>
      <w:r w:rsidRPr="008C271A">
        <w:rPr>
          <w:rFonts w:ascii="GHEA Grapalat" w:eastAsia="Times New Roman" w:hAnsi="GHEA Grapalat" w:cs="Sylfaen"/>
          <w:sz w:val="20"/>
          <w:szCs w:val="24"/>
          <w:lang w:val="en-US"/>
        </w:rPr>
        <w:t>ն</w:t>
      </w:r>
      <w:r w:rsidRPr="008C271A">
        <w:rPr>
          <w:rFonts w:ascii="GHEA Grapalat" w:eastAsia="Times New Roman" w:hAnsi="GHEA Grapalat" w:cs="Sylfaen"/>
          <w:sz w:val="20"/>
          <w:szCs w:val="24"/>
        </w:rPr>
        <w:t>ում</w:t>
      </w:r>
      <w:r w:rsidRPr="008C271A">
        <w:rPr>
          <w:rFonts w:ascii="GHEA Grapalat" w:eastAsia="Times New Roman" w:hAnsi="GHEA Grapalat" w:cs="Sylfaen"/>
          <w:sz w:val="20"/>
          <w:szCs w:val="24"/>
          <w:lang w:val="en-US"/>
        </w:rPr>
        <w:t>է</w:t>
      </w:r>
      <w:r w:rsidRPr="008C271A">
        <w:rPr>
          <w:rFonts w:ascii="GHEA Grapalat" w:eastAsia="Times New Roman" w:hAnsi="GHEA Grapalat" w:cs="Sylfaen"/>
          <w:sz w:val="20"/>
          <w:szCs w:val="24"/>
          <w:lang w:val="af-ZA"/>
        </w:rPr>
        <w:t xml:space="preserve"> վերջինիս՝ </w:t>
      </w:r>
      <w:r w:rsidRPr="008C271A">
        <w:rPr>
          <w:rFonts w:ascii="GHEA Grapalat" w:eastAsia="Times New Roman" w:hAnsi="GHEA Grapalat" w:cs="Sylfaen"/>
          <w:sz w:val="20"/>
          <w:szCs w:val="24"/>
        </w:rPr>
        <w:t>սույնհրավերովնախատեսվածէլեկտրոնայինփոստին</w:t>
      </w:r>
      <w:r w:rsidRPr="008C271A">
        <w:rPr>
          <w:rFonts w:ascii="GHEA Grapalat" w:eastAsia="Times New Roman" w:hAnsi="GHEA Grapalat" w:cs="Sylfaen"/>
          <w:sz w:val="20"/>
          <w:szCs w:val="24"/>
          <w:lang w:val="en-US"/>
        </w:rPr>
        <w:t>ուղարկելումիջոցով</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Քարտուղարըպարտավորէփաստաթղթերնստանալուօրըհաստատելդրանցստանալուհանգամանքը՝սույնհրավերումնշվածիրէլեկտրոնայինփոստիցմասնակցիէլեկտրոնայինփոստինհավաստումուղարկելումիջոցով</w:t>
      </w:r>
      <w:r w:rsidRPr="008C271A">
        <w:rPr>
          <w:rFonts w:ascii="GHEA Grapalat" w:eastAsia="Times New Roman" w:hAnsi="GHEA Grapalat" w:cs="Sylfaen"/>
          <w:sz w:val="20"/>
          <w:szCs w:val="24"/>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8.15 </w:t>
      </w:r>
      <w:r w:rsidRPr="008C271A">
        <w:rPr>
          <w:rFonts w:ascii="GHEA Grapalat" w:eastAsia="Times New Roman" w:hAnsi="GHEA Grapalat" w:cs="Sylfaen"/>
          <w:sz w:val="20"/>
          <w:szCs w:val="24"/>
        </w:rPr>
        <w:t>Մասնակիցներըևնրանցներկայացուցիչներըկարողեններկա</w:t>
      </w:r>
      <w:r w:rsidRPr="008C271A">
        <w:rPr>
          <w:rFonts w:ascii="GHEA Grapalat" w:eastAsia="Times New Roman" w:hAnsi="GHEA Grapalat" w:cs="Sylfaen"/>
          <w:sz w:val="20"/>
          <w:szCs w:val="24"/>
          <w:lang w:val="af-ZA"/>
        </w:rPr>
        <w:t xml:space="preserve"> լինել  </w:t>
      </w:r>
      <w:r w:rsidRPr="008C271A">
        <w:rPr>
          <w:rFonts w:ascii="GHEA Grapalat" w:eastAsia="Times New Roman" w:hAnsi="GHEA Grapalat" w:cs="Sylfaen"/>
          <w:sz w:val="20"/>
          <w:szCs w:val="24"/>
        </w:rPr>
        <w:t>հանձնաժողովինիստերին։Մասնակիցները</w:t>
      </w:r>
      <w:r w:rsidRPr="008C271A">
        <w:rPr>
          <w:rFonts w:ascii="GHEA Grapalat" w:eastAsia="Times New Roman" w:hAnsi="GHEA Grapalat" w:cs="Sylfaen"/>
          <w:sz w:val="20"/>
          <w:szCs w:val="24"/>
          <w:lang w:val="af-ZA"/>
        </w:rPr>
        <w:t xml:space="preserve"> կամ </w:t>
      </w:r>
      <w:r w:rsidRPr="008C271A">
        <w:rPr>
          <w:rFonts w:ascii="GHEA Grapalat" w:eastAsia="Times New Roman" w:hAnsi="GHEA Grapalat" w:cs="Sylfaen"/>
          <w:sz w:val="20"/>
          <w:szCs w:val="24"/>
        </w:rPr>
        <w:t>նրանցներկայացուցիչներըկարողենպահանջելհանձնաժողովինիստերիարձանագրություններիպատճենները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որոնքտրամադրվումենմեկօրացուցայինօրվաընթացքում։</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8.16 </w:t>
      </w:r>
      <w:r w:rsidRPr="008C271A">
        <w:rPr>
          <w:rFonts w:ascii="GHEA Grapalat" w:eastAsia="Times New Roman" w:hAnsi="GHEA Grapalat" w:cs="Sylfaen"/>
          <w:sz w:val="20"/>
          <w:szCs w:val="24"/>
        </w:rPr>
        <w:t>Հանձնաժողովիև</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կամ</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պատվիրատուիկողմիցէլեկտրոնայինծանուցումներնուղարկվումենմասնակցի</w:t>
      </w:r>
      <w:r w:rsidRPr="008C271A">
        <w:rPr>
          <w:rFonts w:ascii="GHEA Grapalat" w:eastAsia="Times New Roman" w:hAnsi="GHEA Grapalat" w:cs="Sylfaen"/>
          <w:sz w:val="20"/>
          <w:szCs w:val="24"/>
          <w:lang w:val="af-ZA"/>
        </w:rPr>
        <w:t xml:space="preserve"> հայտում նշված էլեկտրոնային փոստին ուղարկելու միջոցով, </w:t>
      </w:r>
      <w:r w:rsidRPr="008C271A">
        <w:rPr>
          <w:rFonts w:ascii="GHEA Grapalat" w:eastAsia="Times New Roman" w:hAnsi="GHEA Grapalat" w:cs="Sylfaen"/>
          <w:sz w:val="20"/>
          <w:szCs w:val="24"/>
        </w:rPr>
        <w:t>իսկմասնակցիկողմից</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lastRenderedPageBreak/>
        <w:t>իրհայտումնշվածէլեկտրոնայինփոստիցսույնհրավերումնշված</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հանձնաժողովիքարտուղարիէլեկտրոնայինփոստին</w:t>
      </w:r>
      <w:r w:rsidRPr="008C271A">
        <w:rPr>
          <w:rFonts w:ascii="GHEA Grapalat" w:eastAsia="Times New Roman" w:hAnsi="GHEA Grapalat" w:cs="Times New Roman"/>
          <w:sz w:val="20"/>
          <w:szCs w:val="20"/>
          <w:lang w:val="af-ZA"/>
        </w:rPr>
        <w:t>ուղարկվելու միջոցով:</w:t>
      </w:r>
    </w:p>
    <w:p w:rsidR="008C271A" w:rsidRPr="008C271A" w:rsidRDefault="008C271A" w:rsidP="008C271A">
      <w:pPr>
        <w:spacing w:after="0" w:line="240" w:lineRule="auto"/>
        <w:ind w:firstLine="567"/>
        <w:jc w:val="both"/>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8C271A" w:rsidRPr="008C271A" w:rsidRDefault="008C271A" w:rsidP="008C271A">
      <w:pPr>
        <w:spacing w:after="0" w:line="240" w:lineRule="auto"/>
        <w:ind w:firstLine="567"/>
        <w:jc w:val="both"/>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 xml:space="preserve">8.18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8C271A">
        <w:rPr>
          <w:rFonts w:ascii="GHEA Grapalat" w:eastAsia="Times New Roman" w:hAnsi="GHEA Grapalat" w:cs="Times New Roman"/>
          <w:sz w:val="20"/>
          <w:szCs w:val="20"/>
          <w:lang w:val="hy-AM"/>
        </w:rPr>
        <w:t>հրավերի 1-ին մասի 8.12-ից 8.19-րդ կետերով սահմանված ընթացակարգի կիրառմամբ</w:t>
      </w:r>
      <w:r w:rsidRPr="008C271A">
        <w:rPr>
          <w:rFonts w:ascii="GHEA Grapalat" w:eastAsia="Times New Roman" w:hAnsi="GHEA Grapalat" w:cs="Times New Roma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8</w:t>
      </w:r>
      <w:r w:rsidRPr="008C271A">
        <w:rPr>
          <w:rFonts w:ascii="GHEA Grapalat" w:eastAsia="Times New Roman" w:hAnsi="GHEA Grapalat" w:cs="Sylfaen"/>
          <w:sz w:val="20"/>
          <w:szCs w:val="24"/>
          <w:lang w:val="hy-AM"/>
        </w:rPr>
        <w:t>.</w:t>
      </w:r>
      <w:r w:rsidRPr="008C271A">
        <w:rPr>
          <w:rFonts w:ascii="GHEA Grapalat" w:eastAsia="Times New Roman" w:hAnsi="GHEA Grapalat" w:cs="Sylfaen"/>
          <w:sz w:val="20"/>
          <w:szCs w:val="24"/>
          <w:lang w:val="af-ZA"/>
        </w:rPr>
        <w:t xml:space="preserve">19 </w:t>
      </w:r>
      <w:r w:rsidRPr="008C271A">
        <w:rPr>
          <w:rFonts w:ascii="GHEA Grapalat" w:eastAsia="Times New Roman" w:hAnsi="GHEA Grapalat" w:cs="Sylfaen"/>
          <w:sz w:val="20"/>
          <w:szCs w:val="24"/>
        </w:rPr>
        <w:t>Մասնակից</w:t>
      </w:r>
      <w:r w:rsidRPr="008C271A">
        <w:rPr>
          <w:rFonts w:ascii="GHEA Grapalat" w:eastAsia="Times New Roman" w:hAnsi="GHEA Grapalat" w:cs="Sylfaen"/>
          <w:sz w:val="20"/>
          <w:szCs w:val="24"/>
          <w:lang w:val="en-US"/>
        </w:rPr>
        <w:t>ն</w:t>
      </w:r>
      <w:r w:rsidRPr="008C271A">
        <w:rPr>
          <w:rFonts w:ascii="GHEA Grapalat" w:eastAsia="Times New Roman" w:hAnsi="GHEA Grapalat" w:cs="Sylfaen"/>
          <w:sz w:val="20"/>
          <w:szCs w:val="24"/>
        </w:rPr>
        <w:t>իրեններկայացվածպահանջներիհամապատասխանությանհիմնավորմաննպատակովկարողէներկայացնելլրացուցիչայլփաստաթղթեր</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տեղեկություններևնյութեր։</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en-US"/>
        </w:rPr>
        <w:t>Հ</w:t>
      </w:r>
      <w:r w:rsidRPr="008C271A">
        <w:rPr>
          <w:rFonts w:ascii="GHEA Grapalat" w:eastAsia="Times New Roman" w:hAnsi="GHEA Grapalat" w:cs="Sylfaen"/>
          <w:sz w:val="20"/>
          <w:szCs w:val="24"/>
        </w:rPr>
        <w:t>անձնաժողովըկարողէստուգել</w:t>
      </w:r>
      <w:r w:rsidRPr="008C271A">
        <w:rPr>
          <w:rFonts w:ascii="GHEA Grapalat" w:eastAsia="Times New Roman" w:hAnsi="GHEA Grapalat" w:cs="Sylfaen"/>
          <w:sz w:val="20"/>
          <w:szCs w:val="24"/>
          <w:lang w:val="en-US"/>
        </w:rPr>
        <w:t>մ</w:t>
      </w:r>
      <w:r w:rsidRPr="008C271A">
        <w:rPr>
          <w:rFonts w:ascii="GHEA Grapalat" w:eastAsia="Times New Roman" w:hAnsi="GHEA Grapalat" w:cs="Sylfaen"/>
          <w:sz w:val="20"/>
          <w:szCs w:val="24"/>
        </w:rPr>
        <w:t>ասնակցիներկայացրածտվյալներիիսկությունը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օգտագործելովպաշտոնականաղբյուրներիցստացվածտվյալներկամդրամասինստանալովիրավասումարմիններիգրավորեզրակացությունը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Նմանհարցումուղարկվելուդեպքումհամապատասխանպետականևտեղականինքնակառավարմանմարմիններըհարցումնստանալուօրվանհաջորդողերկուաշխատանքայինօրվաընթացքումտրամադրումենգրավորեզրակացություն</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Եթե</w:t>
      </w:r>
      <w:r w:rsidRPr="008C271A">
        <w:rPr>
          <w:rFonts w:ascii="GHEA Grapalat" w:eastAsia="Times New Roman" w:hAnsi="GHEA Grapalat" w:cs="Sylfaen"/>
          <w:sz w:val="20"/>
          <w:szCs w:val="24"/>
          <w:lang w:val="en-US"/>
        </w:rPr>
        <w:t>մ</w:t>
      </w:r>
      <w:r w:rsidRPr="008C271A">
        <w:rPr>
          <w:rFonts w:ascii="GHEA Grapalat" w:eastAsia="Times New Roman" w:hAnsi="GHEA Grapalat" w:cs="Sylfaen"/>
          <w:sz w:val="20"/>
          <w:szCs w:val="24"/>
        </w:rPr>
        <w:t>ասնակցիներկայացրածտվյալներիիսկությանստուգմանարդյունքումտվյալներըորակվումենիրականությանըչհամապա</w:t>
      </w:r>
      <w:r w:rsidRPr="008C271A">
        <w:rPr>
          <w:rFonts w:ascii="GHEA Grapalat" w:eastAsia="Times New Roman" w:hAnsi="GHEA Grapalat" w:cs="Sylfaen"/>
          <w:sz w:val="20"/>
          <w:szCs w:val="24"/>
          <w:lang w:val="af-ZA"/>
        </w:rPr>
        <w:softHyphen/>
      </w:r>
      <w:r w:rsidRPr="008C271A">
        <w:rPr>
          <w:rFonts w:ascii="GHEA Grapalat" w:eastAsia="Times New Roman" w:hAnsi="GHEA Grapalat" w:cs="Sylfaen"/>
          <w:sz w:val="20"/>
          <w:szCs w:val="24"/>
        </w:rPr>
        <w:t>տասխանող</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ապա</w:t>
      </w:r>
      <w:r w:rsidRPr="008C271A">
        <w:rPr>
          <w:rFonts w:ascii="GHEA Grapalat" w:eastAsia="Times New Roman" w:hAnsi="GHEA Grapalat" w:cs="Sylfaen"/>
          <w:sz w:val="20"/>
          <w:szCs w:val="24"/>
          <w:lang w:val="af-ZA"/>
        </w:rPr>
        <w:t xml:space="preserve"> տվյալ մասնակցի հայտը մերժվում է:</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8</w:t>
      </w:r>
      <w:r w:rsidRPr="008C271A">
        <w:rPr>
          <w:rFonts w:ascii="GHEA Grapalat" w:eastAsia="Times New Roman" w:hAnsi="GHEA Grapalat" w:cs="Sylfaen"/>
          <w:sz w:val="20"/>
          <w:szCs w:val="24"/>
          <w:lang w:val="hy-AM"/>
        </w:rPr>
        <w:t>.</w:t>
      </w:r>
      <w:r w:rsidRPr="008C271A">
        <w:rPr>
          <w:rFonts w:ascii="GHEA Grapalat" w:eastAsia="Times New Roman" w:hAnsi="GHEA Grapalat" w:cs="Sylfaen"/>
          <w:sz w:val="20"/>
          <w:szCs w:val="24"/>
          <w:lang w:val="af-ZA"/>
        </w:rPr>
        <w:t xml:space="preserve">20 </w:t>
      </w:r>
      <w:r w:rsidRPr="008C271A">
        <w:rPr>
          <w:rFonts w:ascii="GHEA Grapalat" w:eastAsia="Times New Roman" w:hAnsi="GHEA Grapalat" w:cs="Sylfaen"/>
          <w:sz w:val="20"/>
          <w:szCs w:val="24"/>
          <w:lang w:val="hy-AM"/>
        </w:rPr>
        <w:t>Սույնհրավերի</w:t>
      </w:r>
      <w:r w:rsidRPr="008C271A">
        <w:rPr>
          <w:rFonts w:ascii="GHEA Grapalat" w:eastAsia="Times New Roman" w:hAnsi="GHEA Grapalat" w:cs="Sylfaen"/>
          <w:sz w:val="20"/>
          <w:szCs w:val="24"/>
          <w:lang w:val="af-ZA"/>
        </w:rPr>
        <w:t xml:space="preserve"> 1-</w:t>
      </w:r>
      <w:r w:rsidRPr="008C271A">
        <w:rPr>
          <w:rFonts w:ascii="GHEA Grapalat" w:eastAsia="Times New Roman" w:hAnsi="GHEA Grapalat" w:cs="Sylfaen"/>
          <w:sz w:val="20"/>
          <w:szCs w:val="24"/>
          <w:lang w:val="hy-AM"/>
        </w:rPr>
        <w:t>ինմասի</w:t>
      </w:r>
      <w:r w:rsidRPr="008C271A">
        <w:rPr>
          <w:rFonts w:ascii="GHEA Grapalat" w:eastAsia="Times New Roman" w:hAnsi="GHEA Grapalat" w:cs="Sylfaen"/>
          <w:sz w:val="20"/>
          <w:szCs w:val="24"/>
          <w:lang w:val="af-ZA"/>
        </w:rPr>
        <w:t xml:space="preserve"> 8.19 </w:t>
      </w:r>
      <w:r w:rsidRPr="008C271A">
        <w:rPr>
          <w:rFonts w:ascii="GHEA Grapalat" w:eastAsia="Times New Roman" w:hAnsi="GHEA Grapalat" w:cs="Sylfaen"/>
          <w:sz w:val="20"/>
          <w:szCs w:val="24"/>
          <w:lang w:val="hy-AM"/>
        </w:rPr>
        <w:t>կետիկիրառմաննպատակով</w:t>
      </w:r>
      <w:r w:rsidRPr="008C271A">
        <w:rPr>
          <w:rFonts w:ascii="GHEA Grapalat" w:eastAsia="Times New Roman" w:hAnsi="GHEA Grapalat" w:cs="Sylfaen"/>
          <w:sz w:val="20"/>
          <w:szCs w:val="24"/>
          <w:lang w:val="af-ZA"/>
        </w:rPr>
        <w:t xml:space="preserve"> կարող է </w:t>
      </w:r>
      <w:r w:rsidRPr="008C271A">
        <w:rPr>
          <w:rFonts w:ascii="GHEA Grapalat" w:eastAsia="Times New Roman" w:hAnsi="GHEA Grapalat" w:cs="Sylfaen"/>
          <w:sz w:val="20"/>
          <w:szCs w:val="24"/>
          <w:lang w:val="hy-AM"/>
        </w:rPr>
        <w:t>հրավիրվել հանձնաժողովիարտահերթնիստ։</w:t>
      </w:r>
    </w:p>
    <w:p w:rsidR="008C271A" w:rsidRPr="008C271A" w:rsidRDefault="008C271A" w:rsidP="008C271A">
      <w:pPr>
        <w:spacing w:after="0" w:line="240" w:lineRule="auto"/>
        <w:ind w:firstLine="567"/>
        <w:jc w:val="both"/>
        <w:rPr>
          <w:rFonts w:ascii="GHEA Grapalat" w:eastAsia="Times New Roman" w:hAnsi="GHEA Grapalat" w:cs="Tahoma"/>
          <w:sz w:val="20"/>
          <w:szCs w:val="20"/>
          <w:lang w:val="hy-AM" w:eastAsia="ru-RU"/>
        </w:rPr>
      </w:pPr>
      <w:r w:rsidRPr="008C271A">
        <w:rPr>
          <w:rFonts w:ascii="GHEA Grapalat" w:eastAsia="Times New Roman" w:hAnsi="GHEA Grapalat" w:cs="Times New Roman"/>
          <w:spacing w:val="-6"/>
          <w:sz w:val="20"/>
          <w:szCs w:val="20"/>
          <w:lang w:val="hy-AM" w:eastAsia="ru-RU"/>
        </w:rPr>
        <w:t>8.</w:t>
      </w:r>
      <w:r w:rsidRPr="008C271A">
        <w:rPr>
          <w:rFonts w:ascii="GHEA Grapalat" w:eastAsia="Times New Roman" w:hAnsi="GHEA Grapalat" w:cs="Times New Roman"/>
          <w:spacing w:val="-6"/>
          <w:sz w:val="20"/>
          <w:szCs w:val="20"/>
          <w:lang w:val="af-ZA" w:eastAsia="ru-RU"/>
        </w:rPr>
        <w:t xml:space="preserve">21 </w:t>
      </w:r>
      <w:r w:rsidRPr="008C271A">
        <w:rPr>
          <w:rFonts w:ascii="GHEA Grapalat" w:eastAsia="Times New Roman"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hy-AM"/>
        </w:rPr>
        <w:t>8.22 Անգործությանժամկետըպայմանագիրկնքելումասինորոշմանհայտարարությանհրապարակմանօրվանհաջորդողօրվաև</w:t>
      </w:r>
      <w:r w:rsidRPr="008C271A">
        <w:rPr>
          <w:rFonts w:ascii="GHEA Grapalat" w:eastAsia="Times New Roman" w:hAnsi="GHEA Grapalat" w:cs="Sylfaen"/>
          <w:sz w:val="20"/>
          <w:szCs w:val="24"/>
          <w:lang w:val="af-ZA"/>
        </w:rPr>
        <w:t xml:space="preserve"> պ</w:t>
      </w:r>
      <w:r w:rsidRPr="008C271A">
        <w:rPr>
          <w:rFonts w:ascii="GHEA Grapalat" w:eastAsia="Times New Roman" w:hAnsi="GHEA Grapalat" w:cs="Sylfaen"/>
          <w:sz w:val="20"/>
          <w:szCs w:val="24"/>
          <w:lang w:val="hy-AM"/>
        </w:rPr>
        <w:t>ատվիրատուիկողմիցպայմանագիրըկնքելուիրավասությանառաջացմանօրվամիջևընկածժամանակահատվածնէ։</w:t>
      </w:r>
    </w:p>
    <w:p w:rsidR="008C271A" w:rsidRPr="008C271A" w:rsidRDefault="008C271A" w:rsidP="008C271A">
      <w:pPr>
        <w:spacing w:after="0" w:line="240" w:lineRule="auto"/>
        <w:ind w:firstLine="567"/>
        <w:jc w:val="both"/>
        <w:rPr>
          <w:rFonts w:ascii="GHEA Grapalat" w:eastAsia="Times New Roman" w:hAnsi="GHEA Grapalat" w:cs="Times New Roman"/>
          <w:i/>
          <w:sz w:val="20"/>
          <w:szCs w:val="20"/>
          <w:lang w:val="es-ES"/>
        </w:rPr>
      </w:pPr>
      <w:r w:rsidRPr="008C271A">
        <w:rPr>
          <w:rFonts w:ascii="GHEA Grapalat" w:eastAsia="Times New Roman" w:hAnsi="GHEA Grapalat" w:cs="Sylfaen"/>
          <w:sz w:val="20"/>
          <w:szCs w:val="20"/>
          <w:lang w:val="es-ES"/>
        </w:rPr>
        <w:t>Անգործությանժամկետըսույնընթացակարգիդեպքում «</w:t>
      </w:r>
      <w:r w:rsidR="002258C5">
        <w:rPr>
          <w:rFonts w:ascii="GHEA Grapalat" w:eastAsia="Times New Roman" w:hAnsi="GHEA Grapalat" w:cs="Sylfaen"/>
          <w:sz w:val="20"/>
          <w:szCs w:val="20"/>
          <w:lang w:val="hy-AM"/>
        </w:rPr>
        <w:t>5</w:t>
      </w:r>
      <w:r w:rsidRPr="008C271A">
        <w:rPr>
          <w:rFonts w:ascii="GHEA Grapalat" w:eastAsia="Times New Roman" w:hAnsi="GHEA Grapalat" w:cs="Sylfaen"/>
          <w:sz w:val="20"/>
          <w:szCs w:val="20"/>
          <w:lang w:val="es-ES"/>
        </w:rPr>
        <w:t xml:space="preserve"> »օրացուցայինօրէ</w:t>
      </w:r>
      <w:r w:rsidRPr="008C271A">
        <w:rPr>
          <w:rFonts w:ascii="GHEA Grapalat" w:eastAsia="Times New Roman" w:hAnsi="GHEA Grapalat" w:cs="Tahoma"/>
          <w:sz w:val="20"/>
          <w:szCs w:val="20"/>
          <w:lang w:val="es-ES"/>
        </w:rPr>
        <w:t>։</w:t>
      </w:r>
      <w:r w:rsidRPr="008C271A">
        <w:rPr>
          <w:rFonts w:ascii="GHEA Grapalat" w:eastAsia="Times New Roman" w:hAnsi="GHEA Grapalat" w:cs="Sylfaen"/>
          <w:sz w:val="20"/>
          <w:szCs w:val="20"/>
          <w:lang w:val="es-ES"/>
        </w:rPr>
        <w:t>Անգործությանժամկետըկիրառելիչէ</w:t>
      </w:r>
      <w:r w:rsidRPr="008C271A">
        <w:rPr>
          <w:rFonts w:ascii="GHEA Grapalat" w:eastAsia="Times New Roman" w:hAnsi="GHEA Grapalat" w:cs="Arial"/>
          <w:sz w:val="20"/>
          <w:szCs w:val="20"/>
          <w:lang w:val="es-ES"/>
        </w:rPr>
        <w:t xml:space="preserve">, </w:t>
      </w:r>
      <w:r w:rsidRPr="008C271A">
        <w:rPr>
          <w:rFonts w:ascii="GHEA Grapalat" w:eastAsia="Times New Roman" w:hAnsi="GHEA Grapalat" w:cs="Sylfaen"/>
          <w:sz w:val="20"/>
          <w:szCs w:val="20"/>
          <w:lang w:val="es-ES"/>
        </w:rPr>
        <w:t>եթեմիայնմեկ</w:t>
      </w:r>
      <w:r w:rsidRPr="008C271A">
        <w:rPr>
          <w:rFonts w:ascii="GHEA Grapalat" w:eastAsia="Times New Roman" w:hAnsi="GHEA Grapalat" w:cs="Arial"/>
          <w:sz w:val="20"/>
          <w:szCs w:val="20"/>
          <w:lang w:val="es-ES"/>
        </w:rPr>
        <w:t>մ</w:t>
      </w:r>
      <w:r w:rsidRPr="008C271A">
        <w:rPr>
          <w:rFonts w:ascii="GHEA Grapalat" w:eastAsia="Times New Roman" w:hAnsi="GHEA Grapalat" w:cs="Sylfaen"/>
          <w:sz w:val="20"/>
          <w:szCs w:val="20"/>
          <w:lang w:val="es-ES"/>
        </w:rPr>
        <w:t>ասնակից է հայտներկայացրել</w:t>
      </w:r>
      <w:r w:rsidRPr="008C271A">
        <w:rPr>
          <w:rFonts w:ascii="GHEA Grapalat" w:eastAsia="Times New Roman" w:hAnsi="GHEA Grapalat" w:cs="Times New Roman"/>
          <w:i/>
          <w:sz w:val="20"/>
          <w:szCs w:val="20"/>
          <w:lang w:val="es-ES"/>
        </w:rPr>
        <w:t>,</w:t>
      </w:r>
      <w:r w:rsidRPr="008C271A">
        <w:rPr>
          <w:rFonts w:ascii="GHEA Grapalat" w:eastAsia="Times New Roman" w:hAnsi="GHEA Grapalat" w:cs="Sylfaen"/>
          <w:sz w:val="20"/>
          <w:szCs w:val="20"/>
          <w:lang w:val="es-ES"/>
        </w:rPr>
        <w:t>որիհետկնքվումէպայմանագիր</w:t>
      </w:r>
      <w:r w:rsidRPr="008C271A">
        <w:rPr>
          <w:rFonts w:ascii="GHEA Grapalat" w:eastAsia="Times New Roman" w:hAnsi="GHEA Grapalat" w:cs="Arial"/>
          <w:sz w:val="20"/>
          <w:szCs w:val="20"/>
          <w:lang w:val="es-ES"/>
        </w:rPr>
        <w:t>:</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es-ES"/>
        </w:rPr>
      </w:pPr>
      <w:r w:rsidRPr="008C271A">
        <w:rPr>
          <w:rFonts w:ascii="GHEA Grapalat" w:eastAsia="Times New Roman" w:hAnsi="GHEA Grapalat" w:cs="Sylfaen"/>
          <w:sz w:val="20"/>
          <w:szCs w:val="24"/>
        </w:rPr>
        <w:t>Պատվիրատունպայմանագիրըկնքումէ</w:t>
      </w:r>
      <w:r w:rsidRPr="008C271A">
        <w:rPr>
          <w:rFonts w:ascii="GHEA Grapalat" w:eastAsia="Times New Roman" w:hAnsi="GHEA Grapalat" w:cs="Sylfaen"/>
          <w:sz w:val="20"/>
          <w:szCs w:val="24"/>
          <w:lang w:val="es-ES"/>
        </w:rPr>
        <w:t xml:space="preserve">, </w:t>
      </w:r>
      <w:r w:rsidRPr="008C271A">
        <w:rPr>
          <w:rFonts w:ascii="GHEA Grapalat" w:eastAsia="Times New Roman" w:hAnsi="GHEA Grapalat" w:cs="Sylfaen"/>
          <w:sz w:val="20"/>
          <w:szCs w:val="24"/>
        </w:rPr>
        <w:t>եթեսույնկետովնախատեսվածանգործությանժամկետումորևէ</w:t>
      </w:r>
      <w:r w:rsidRPr="008C271A">
        <w:rPr>
          <w:rFonts w:ascii="GHEA Grapalat" w:eastAsia="Times New Roman" w:hAnsi="GHEA Grapalat" w:cs="Sylfaen"/>
          <w:sz w:val="20"/>
          <w:szCs w:val="24"/>
          <w:lang w:val="es-ES"/>
        </w:rPr>
        <w:t xml:space="preserve"> մ</w:t>
      </w:r>
      <w:r w:rsidRPr="008C271A">
        <w:rPr>
          <w:rFonts w:ascii="GHEA Grapalat" w:eastAsia="Times New Roman" w:hAnsi="GHEA Grapalat" w:cs="Sylfaen"/>
          <w:sz w:val="20"/>
          <w:szCs w:val="24"/>
        </w:rPr>
        <w:t>ասնակից</w:t>
      </w:r>
      <w:r w:rsidRPr="008C271A">
        <w:rPr>
          <w:rFonts w:ascii="GHEA Grapalat" w:eastAsia="Times New Roman" w:hAnsi="GHEA Grapalat" w:cs="Sylfaen"/>
          <w:sz w:val="20"/>
          <w:szCs w:val="20"/>
          <w:lang w:val="af-ZA"/>
        </w:rPr>
        <w:t>գնումների հետ կապված բողոքներ քննող անձին</w:t>
      </w:r>
      <w:r w:rsidRPr="008C271A">
        <w:rPr>
          <w:rFonts w:ascii="GHEA Grapalat" w:eastAsia="Times New Roman" w:hAnsi="GHEA Grapalat" w:cs="Sylfaen"/>
          <w:sz w:val="20"/>
          <w:szCs w:val="24"/>
        </w:rPr>
        <w:t>չիբողոքարկումպայմանագիրկնքելումասինորոշումը։Մինչևանգործությանժամկետըլրանալըկամառանցպայմանագիրկնքելումասինհայտարարությանհրապարակմանկնք</w:t>
      </w:r>
      <w:r w:rsidRPr="008C271A">
        <w:rPr>
          <w:rFonts w:ascii="GHEA Grapalat" w:eastAsia="Times New Roman" w:hAnsi="GHEA Grapalat" w:cs="Sylfaen"/>
          <w:sz w:val="20"/>
          <w:szCs w:val="24"/>
          <w:lang w:val="en-US"/>
        </w:rPr>
        <w:t>վ</w:t>
      </w:r>
      <w:r w:rsidRPr="008C271A">
        <w:rPr>
          <w:rFonts w:ascii="GHEA Grapalat" w:eastAsia="Times New Roman" w:hAnsi="GHEA Grapalat" w:cs="Sylfaen"/>
          <w:sz w:val="20"/>
          <w:szCs w:val="24"/>
        </w:rPr>
        <w:t>ածպայմանագիրնառոչինչէ։</w:t>
      </w:r>
    </w:p>
    <w:p w:rsidR="008C271A" w:rsidRPr="008C271A" w:rsidRDefault="008C271A" w:rsidP="008C271A">
      <w:pPr>
        <w:spacing w:after="0" w:line="240" w:lineRule="auto"/>
        <w:ind w:firstLine="567"/>
        <w:jc w:val="center"/>
        <w:rPr>
          <w:rFonts w:ascii="GHEA Grapalat" w:eastAsia="Times New Roman" w:hAnsi="GHEA Grapalat" w:cs="Times New Roman"/>
          <w:b/>
          <w:sz w:val="20"/>
          <w:szCs w:val="24"/>
          <w:lang w:val="es-ES"/>
        </w:rPr>
      </w:pPr>
    </w:p>
    <w:p w:rsidR="008C271A" w:rsidRPr="008C271A" w:rsidRDefault="008C271A" w:rsidP="008C271A">
      <w:pPr>
        <w:spacing w:after="0" w:line="240" w:lineRule="auto"/>
        <w:ind w:firstLine="567"/>
        <w:jc w:val="center"/>
        <w:rPr>
          <w:rFonts w:ascii="GHEA Grapalat" w:eastAsia="Times New Roman" w:hAnsi="GHEA Grapalat" w:cs="Times New Roman"/>
          <w:b/>
          <w:sz w:val="20"/>
          <w:szCs w:val="24"/>
          <w:lang w:val="es-ES"/>
        </w:rPr>
      </w:pPr>
    </w:p>
    <w:p w:rsidR="008C271A" w:rsidRPr="008C271A" w:rsidRDefault="008C271A" w:rsidP="008C271A">
      <w:pPr>
        <w:spacing w:after="0" w:line="240" w:lineRule="auto"/>
        <w:jc w:val="center"/>
        <w:rPr>
          <w:rFonts w:ascii="GHEA Grapalat" w:eastAsia="Times New Roman" w:hAnsi="GHEA Grapalat" w:cs="Arial"/>
          <w:b/>
          <w:iCs/>
          <w:sz w:val="20"/>
          <w:szCs w:val="24"/>
          <w:lang w:val="af-ZA"/>
        </w:rPr>
      </w:pPr>
      <w:r w:rsidRPr="008C271A">
        <w:rPr>
          <w:rFonts w:ascii="GHEA Grapalat" w:eastAsia="Times New Roman" w:hAnsi="GHEA Grapalat" w:cs="Times New Roman"/>
          <w:b/>
          <w:iCs/>
          <w:sz w:val="20"/>
          <w:szCs w:val="24"/>
          <w:lang w:val="es-ES"/>
        </w:rPr>
        <w:t>9</w:t>
      </w:r>
      <w:r w:rsidRPr="008C271A">
        <w:rPr>
          <w:rFonts w:ascii="GHEA Grapalat" w:eastAsia="Times New Roman" w:hAnsi="GHEA Grapalat" w:cs="Times New Roman"/>
          <w:b/>
          <w:iCs/>
          <w:sz w:val="20"/>
          <w:szCs w:val="24"/>
          <w:lang w:val="af-ZA"/>
        </w:rPr>
        <w:t xml:space="preserve">. </w:t>
      </w:r>
      <w:r w:rsidRPr="008C271A">
        <w:rPr>
          <w:rFonts w:ascii="GHEA Grapalat" w:eastAsia="Times New Roman" w:hAnsi="GHEA Grapalat" w:cs="Sylfaen"/>
          <w:b/>
          <w:iCs/>
          <w:sz w:val="20"/>
          <w:szCs w:val="24"/>
          <w:lang w:val="af-ZA"/>
        </w:rPr>
        <w:t>ՊԱՅՄԱՆԱԳՐԻԿՆՔՈՒՄԸ</w:t>
      </w:r>
    </w:p>
    <w:p w:rsidR="008C271A" w:rsidRPr="008C271A" w:rsidRDefault="008C271A" w:rsidP="008C271A">
      <w:pPr>
        <w:spacing w:after="0" w:line="240" w:lineRule="auto"/>
        <w:jc w:val="center"/>
        <w:rPr>
          <w:rFonts w:ascii="GHEA Grapalat" w:eastAsia="Times New Roman" w:hAnsi="GHEA Grapalat" w:cs="Times New Roman"/>
          <w:b/>
          <w:iCs/>
          <w:sz w:val="20"/>
          <w:szCs w:val="24"/>
          <w:lang w:val="af-ZA"/>
        </w:rPr>
      </w:pP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Times New Roman"/>
          <w:iCs/>
          <w:sz w:val="20"/>
          <w:szCs w:val="24"/>
          <w:lang w:val="es-ES"/>
        </w:rPr>
        <w:t>9</w:t>
      </w:r>
      <w:r w:rsidRPr="008C271A">
        <w:rPr>
          <w:rFonts w:ascii="GHEA Grapalat" w:eastAsia="Times New Roman" w:hAnsi="GHEA Grapalat" w:cs="Times New Roman"/>
          <w:iCs/>
          <w:sz w:val="20"/>
          <w:szCs w:val="24"/>
          <w:lang w:val="af-ZA"/>
        </w:rPr>
        <w:t xml:space="preserve">.1 </w:t>
      </w:r>
      <w:r w:rsidRPr="008C271A">
        <w:rPr>
          <w:rFonts w:ascii="GHEA Grapalat" w:eastAsia="Times New Roman" w:hAnsi="GHEA Grapalat" w:cs="Sylfaen"/>
          <w:sz w:val="20"/>
          <w:szCs w:val="24"/>
        </w:rPr>
        <w:t>Պայմանագիրկնքվումէհանձնաժողովիորոշմանհիմանվրա</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պ</w:t>
      </w:r>
      <w:r w:rsidRPr="008C271A">
        <w:rPr>
          <w:rFonts w:ascii="GHEA Grapalat" w:eastAsia="Times New Roman" w:hAnsi="GHEA Grapalat" w:cs="Sylfaen"/>
          <w:sz w:val="20"/>
          <w:szCs w:val="24"/>
        </w:rPr>
        <w:t>ատվիրատուիկողմից։Պայմանագիրըկնքվումէգրավոր</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մեկփաստաթուղթկազմելումիջոցով։</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9.2 </w:t>
      </w:r>
      <w:r w:rsidRPr="008C271A">
        <w:rPr>
          <w:rFonts w:ascii="GHEA Grapalat" w:eastAsia="Times New Roman" w:hAnsi="GHEA Grapalat" w:cs="Sylfaen"/>
          <w:sz w:val="20"/>
          <w:szCs w:val="24"/>
        </w:rPr>
        <w:t>Սույնհրավերի</w:t>
      </w:r>
      <w:r w:rsidRPr="008C271A">
        <w:rPr>
          <w:rFonts w:ascii="GHEA Grapalat" w:eastAsia="Times New Roman" w:hAnsi="GHEA Grapalat" w:cs="Sylfaen"/>
          <w:sz w:val="20"/>
          <w:szCs w:val="24"/>
          <w:lang w:val="af-ZA"/>
        </w:rPr>
        <w:t xml:space="preserve"> 1-</w:t>
      </w:r>
      <w:r w:rsidRPr="008C271A">
        <w:rPr>
          <w:rFonts w:ascii="GHEA Grapalat" w:eastAsia="Times New Roman" w:hAnsi="GHEA Grapalat" w:cs="Sylfaen"/>
          <w:sz w:val="20"/>
          <w:szCs w:val="24"/>
          <w:lang w:val="en-US"/>
        </w:rPr>
        <w:t>ինմասի</w:t>
      </w:r>
      <w:r w:rsidRPr="008C271A">
        <w:rPr>
          <w:rFonts w:ascii="GHEA Grapalat" w:eastAsia="Times New Roman" w:hAnsi="GHEA Grapalat" w:cs="Sylfaen"/>
          <w:sz w:val="20"/>
          <w:szCs w:val="24"/>
          <w:lang w:val="af-ZA"/>
        </w:rPr>
        <w:t xml:space="preserve"> 8</w:t>
      </w:r>
      <w:r w:rsidRPr="008C271A">
        <w:rPr>
          <w:rFonts w:ascii="GHEA Grapalat" w:eastAsia="Times New Roman" w:hAnsi="GHEA Grapalat" w:cs="Sylfaen"/>
          <w:sz w:val="20"/>
          <w:szCs w:val="24"/>
          <w:lang w:val="hy-AM"/>
        </w:rPr>
        <w:t>.</w:t>
      </w:r>
      <w:r w:rsidRPr="008C271A">
        <w:rPr>
          <w:rFonts w:ascii="GHEA Grapalat" w:eastAsia="Times New Roman" w:hAnsi="GHEA Grapalat" w:cs="Sylfaen"/>
          <w:sz w:val="20"/>
          <w:szCs w:val="24"/>
          <w:lang w:val="af-ZA"/>
        </w:rPr>
        <w:t xml:space="preserve">22 </w:t>
      </w:r>
      <w:r w:rsidRPr="008C271A">
        <w:rPr>
          <w:rFonts w:ascii="GHEA Grapalat" w:eastAsia="Times New Roman" w:hAnsi="GHEA Grapalat" w:cs="Sylfaen"/>
          <w:sz w:val="20"/>
          <w:szCs w:val="24"/>
        </w:rPr>
        <w:t>կետովսահմանվածանգործությանժամկետըլրանալունհաջորդողչորսաշխատանքայինօրվաընթացքում</w:t>
      </w:r>
      <w:r w:rsidRPr="008C271A">
        <w:rPr>
          <w:rFonts w:ascii="GHEA Grapalat" w:eastAsia="Times New Roman" w:hAnsi="GHEA Grapalat" w:cs="Sylfaen"/>
          <w:sz w:val="20"/>
          <w:szCs w:val="24"/>
          <w:lang w:val="en-US"/>
        </w:rPr>
        <w:t>պ</w:t>
      </w:r>
      <w:r w:rsidRPr="008C271A">
        <w:rPr>
          <w:rFonts w:ascii="GHEA Grapalat" w:eastAsia="Times New Roman" w:hAnsi="GHEA Grapalat" w:cs="Sylfaen"/>
          <w:sz w:val="20"/>
          <w:szCs w:val="24"/>
        </w:rPr>
        <w:t>ատվիրատունծանուցումէընտրված</w:t>
      </w:r>
      <w:r w:rsidRPr="008C271A">
        <w:rPr>
          <w:rFonts w:ascii="GHEA Grapalat" w:eastAsia="Times New Roman" w:hAnsi="GHEA Grapalat" w:cs="Sylfaen"/>
          <w:sz w:val="20"/>
          <w:szCs w:val="24"/>
          <w:lang w:val="en-US"/>
        </w:rPr>
        <w:t>մ</w:t>
      </w:r>
      <w:r w:rsidRPr="008C271A">
        <w:rPr>
          <w:rFonts w:ascii="GHEA Grapalat" w:eastAsia="Times New Roman" w:hAnsi="GHEA Grapalat" w:cs="Sylfaen"/>
          <w:sz w:val="20"/>
          <w:szCs w:val="24"/>
        </w:rPr>
        <w:t>ասնակցին</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ներկայացնելովպայմանագիրկնքելուառաջարկըևպայմանագրինախագիծը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Ընդորում</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պայմանագիրըկարողէկնքվելոչշուտ</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քանսույնհրավերի</w:t>
      </w:r>
      <w:r w:rsidRPr="008C271A">
        <w:rPr>
          <w:rFonts w:ascii="GHEA Grapalat" w:eastAsia="Times New Roman" w:hAnsi="GHEA Grapalat" w:cs="Sylfaen"/>
          <w:sz w:val="20"/>
          <w:szCs w:val="24"/>
          <w:lang w:val="af-ZA"/>
        </w:rPr>
        <w:t xml:space="preserve"> 1-</w:t>
      </w:r>
      <w:r w:rsidRPr="008C271A">
        <w:rPr>
          <w:rFonts w:ascii="GHEA Grapalat" w:eastAsia="Times New Roman" w:hAnsi="GHEA Grapalat" w:cs="Sylfaen"/>
          <w:sz w:val="20"/>
          <w:szCs w:val="24"/>
          <w:lang w:val="en-US"/>
        </w:rPr>
        <w:t>ինմասի</w:t>
      </w:r>
      <w:r w:rsidRPr="008C271A">
        <w:rPr>
          <w:rFonts w:ascii="GHEA Grapalat" w:eastAsia="Times New Roman" w:hAnsi="GHEA Grapalat" w:cs="Sylfaen"/>
          <w:sz w:val="20"/>
          <w:szCs w:val="24"/>
          <w:lang w:val="af-ZA"/>
        </w:rPr>
        <w:t xml:space="preserve"> 8</w:t>
      </w:r>
      <w:r w:rsidRPr="008C271A">
        <w:rPr>
          <w:rFonts w:ascii="GHEA Grapalat" w:eastAsia="Times New Roman" w:hAnsi="GHEA Grapalat" w:cs="Sylfaen"/>
          <w:sz w:val="20"/>
          <w:szCs w:val="24"/>
          <w:lang w:val="hy-AM"/>
        </w:rPr>
        <w:t>.</w:t>
      </w:r>
      <w:r w:rsidRPr="008C271A">
        <w:rPr>
          <w:rFonts w:ascii="GHEA Grapalat" w:eastAsia="Times New Roman" w:hAnsi="GHEA Grapalat" w:cs="Sylfaen"/>
          <w:sz w:val="20"/>
          <w:szCs w:val="24"/>
          <w:lang w:val="af-ZA"/>
        </w:rPr>
        <w:t xml:space="preserve">22 </w:t>
      </w:r>
      <w:r w:rsidRPr="008C271A">
        <w:rPr>
          <w:rFonts w:ascii="GHEA Grapalat" w:eastAsia="Times New Roman" w:hAnsi="GHEA Grapalat" w:cs="Sylfaen"/>
          <w:sz w:val="20"/>
          <w:szCs w:val="24"/>
        </w:rPr>
        <w:t>կետովսահմանվածանգործությանժամկետըլրանալուօրվանհաջորդողերկրորդաշխատանքայինօրը</w:t>
      </w:r>
      <w:r w:rsidRPr="008C271A">
        <w:rPr>
          <w:rFonts w:ascii="GHEA Grapalat" w:eastAsia="Times New Roman" w:hAnsi="GHEA Grapalat" w:cs="Sylfaen"/>
          <w:sz w:val="20"/>
          <w:szCs w:val="24"/>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9</w:t>
      </w:r>
      <w:r w:rsidRPr="008C271A">
        <w:rPr>
          <w:rFonts w:ascii="GHEA Grapalat" w:eastAsia="Times New Roman" w:hAnsi="GHEA Grapalat" w:cs="Sylfaen"/>
          <w:sz w:val="20"/>
          <w:szCs w:val="24"/>
          <w:lang w:val="hy-AM"/>
        </w:rPr>
        <w:t>.3</w:t>
      </w:r>
      <w:r w:rsidRPr="008C271A">
        <w:rPr>
          <w:rFonts w:ascii="GHEA Grapalat" w:eastAsia="Times New Roman" w:hAnsi="GHEA Grapalat" w:cs="Sylfaen"/>
          <w:sz w:val="20"/>
          <w:szCs w:val="24"/>
        </w:rPr>
        <w:t>Ընտրված</w:t>
      </w:r>
      <w:r w:rsidRPr="008C271A">
        <w:rPr>
          <w:rFonts w:ascii="GHEA Grapalat" w:eastAsia="Times New Roman" w:hAnsi="GHEA Grapalat" w:cs="Sylfaen"/>
          <w:sz w:val="20"/>
          <w:szCs w:val="24"/>
          <w:lang w:val="en-US"/>
        </w:rPr>
        <w:t>մ</w:t>
      </w:r>
      <w:r w:rsidRPr="008C271A">
        <w:rPr>
          <w:rFonts w:ascii="GHEA Grapalat" w:eastAsia="Times New Roman" w:hAnsi="GHEA Grapalat" w:cs="Sylfaen"/>
          <w:sz w:val="20"/>
          <w:szCs w:val="24"/>
        </w:rPr>
        <w:t>ասնակցինպայմանագիրկնքելուառաջարկըևկնքվելիքպայմանագրինախագիծըհանձնաժողովիքարտուղարըտրամադրումէէլեկտրոնայինեղանակով</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Ընդորում</w:t>
      </w:r>
      <w:r w:rsidRPr="008C271A">
        <w:rPr>
          <w:rFonts w:ascii="GHEA Grapalat" w:eastAsia="Times New Roman" w:hAnsi="GHEA Grapalat" w:cs="Sylfaen"/>
          <w:sz w:val="20"/>
          <w:szCs w:val="24"/>
          <w:lang w:val="af-ZA"/>
        </w:rPr>
        <w:t xml:space="preserve"> շինարարական աշխատանքների գնման դեպքում  </w:t>
      </w:r>
      <w:r w:rsidRPr="008C271A">
        <w:rPr>
          <w:rFonts w:ascii="GHEA Grapalat" w:eastAsia="Times New Roman" w:hAnsi="GHEA Grapalat" w:cs="Sylfaen"/>
          <w:sz w:val="20"/>
          <w:szCs w:val="24"/>
        </w:rPr>
        <w:t>պայմանագրումներառվում</w:t>
      </w:r>
      <w:r w:rsidRPr="008C271A">
        <w:rPr>
          <w:rFonts w:ascii="GHEA Grapalat" w:eastAsia="Times New Roman" w:hAnsi="GHEA Grapalat" w:cs="Sylfaen"/>
          <w:sz w:val="20"/>
          <w:szCs w:val="24"/>
          <w:lang w:val="en-US"/>
        </w:rPr>
        <w:t>են</w:t>
      </w:r>
      <w:r w:rsidRPr="008C271A">
        <w:rPr>
          <w:rFonts w:ascii="GHEA Grapalat" w:eastAsia="Times New Roman" w:hAnsi="GHEA Grapalat" w:cs="Sylfaen"/>
          <w:sz w:val="20"/>
          <w:szCs w:val="24"/>
        </w:rPr>
        <w:t>ընտրվածմասնակցիկողմիցհայտովներկայացված</w:t>
      </w:r>
      <w:r w:rsidRPr="008C271A">
        <w:rPr>
          <w:rFonts w:ascii="GHEA Grapalat" w:eastAsia="Times New Roman" w:hAnsi="GHEA Grapalat" w:cs="Sylfaen"/>
          <w:sz w:val="20"/>
          <w:szCs w:val="24"/>
          <w:lang w:val="af-ZA"/>
        </w:rPr>
        <w:t xml:space="preserve"> սարքերը և սարքավորումները: </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9</w:t>
      </w:r>
      <w:r w:rsidRPr="008C271A">
        <w:rPr>
          <w:rFonts w:ascii="GHEA Grapalat" w:eastAsia="Times New Roman" w:hAnsi="GHEA Grapalat" w:cs="Sylfaen"/>
          <w:sz w:val="20"/>
          <w:szCs w:val="24"/>
          <w:lang w:val="hy-AM"/>
        </w:rPr>
        <w:t>.</w:t>
      </w:r>
      <w:r w:rsidRPr="008C271A">
        <w:rPr>
          <w:rFonts w:ascii="GHEA Grapalat" w:eastAsia="Times New Roman" w:hAnsi="GHEA Grapalat" w:cs="Sylfaen"/>
          <w:sz w:val="20"/>
          <w:szCs w:val="24"/>
          <w:lang w:val="af-ZA"/>
        </w:rPr>
        <w:t xml:space="preserve">4 </w:t>
      </w:r>
      <w:r w:rsidRPr="008C271A">
        <w:rPr>
          <w:rFonts w:ascii="GHEA Grapalat" w:eastAsia="Times New Roman" w:hAnsi="GHEA Grapalat" w:cs="Sylfaen"/>
          <w:sz w:val="20"/>
          <w:szCs w:val="24"/>
          <w:lang w:val="hy-AM"/>
        </w:rPr>
        <w:t>Եթեընտրվածմասնակիցըպայմանագիրկնքելումասինծանուցումըևպայմանագրինախագիծ</w:t>
      </w:r>
      <w:r w:rsidRPr="008C271A">
        <w:rPr>
          <w:rFonts w:ascii="GHEA Grapalat" w:eastAsia="Times New Roman" w:hAnsi="GHEA Grapalat" w:cs="Sylfaen"/>
          <w:sz w:val="20"/>
          <w:szCs w:val="24"/>
          <w:lang w:val="en-US"/>
        </w:rPr>
        <w:t>ն</w:t>
      </w:r>
      <w:r w:rsidRPr="008C271A">
        <w:rPr>
          <w:rFonts w:ascii="GHEA Grapalat" w:eastAsia="Times New Roman" w:hAnsi="GHEA Grapalat" w:cs="Sylfaen"/>
          <w:sz w:val="20"/>
          <w:szCs w:val="24"/>
          <w:lang w:val="hy-AM"/>
        </w:rPr>
        <w:t>ստանալուցհետո</w:t>
      </w:r>
      <w:r w:rsidRPr="008C271A">
        <w:rPr>
          <w:rFonts w:ascii="GHEA Grapalat" w:eastAsia="Times New Roman" w:hAnsi="GHEA Grapalat" w:cs="Sylfaen"/>
          <w:sz w:val="20"/>
          <w:szCs w:val="24"/>
          <w:lang w:val="af-ZA"/>
        </w:rPr>
        <w:t xml:space="preserve">` 10 </w:t>
      </w:r>
      <w:r w:rsidRPr="008C271A">
        <w:rPr>
          <w:rFonts w:ascii="GHEA Grapalat" w:eastAsia="Times New Roman" w:hAnsi="GHEA Grapalat" w:cs="Sylfaen"/>
          <w:sz w:val="20"/>
          <w:szCs w:val="24"/>
          <w:lang w:val="en-US"/>
        </w:rPr>
        <w:t>աշխատանքային</w:t>
      </w:r>
      <w:r w:rsidRPr="008C271A">
        <w:rPr>
          <w:rFonts w:ascii="GHEA Grapalat" w:eastAsia="Times New Roman" w:hAnsi="GHEA Grapalat" w:cs="Sylfaen"/>
          <w:sz w:val="20"/>
          <w:szCs w:val="24"/>
          <w:lang w:val="hy-AM"/>
        </w:rPr>
        <w:t>օրվաընթացքումչիստորագրումպայմանագիրըև</w:t>
      </w:r>
      <w:r w:rsidRPr="008C271A">
        <w:rPr>
          <w:rFonts w:ascii="GHEA Grapalat" w:eastAsia="Times New Roman" w:hAnsi="GHEA Grapalat" w:cs="Sylfaen"/>
          <w:sz w:val="20"/>
          <w:szCs w:val="24"/>
          <w:lang w:val="af-ZA"/>
        </w:rPr>
        <w:t xml:space="preserve"> պ</w:t>
      </w:r>
      <w:r w:rsidRPr="008C271A">
        <w:rPr>
          <w:rFonts w:ascii="GHEA Grapalat" w:eastAsia="Times New Roman" w:hAnsi="GHEA Grapalat" w:cs="Sylfaen"/>
          <w:sz w:val="20"/>
          <w:szCs w:val="24"/>
        </w:rPr>
        <w:t>ատվիրատուիններկայացնում</w:t>
      </w:r>
      <w:r w:rsidRPr="008C271A">
        <w:rPr>
          <w:rFonts w:ascii="GHEA Grapalat" w:eastAsia="Times New Roman" w:hAnsi="GHEA Grapalat" w:cs="Sylfaen"/>
          <w:sz w:val="20"/>
          <w:szCs w:val="24"/>
          <w:lang w:val="af-ZA"/>
        </w:rPr>
        <w:t xml:space="preserve"> որակավորման և </w:t>
      </w:r>
      <w:r w:rsidRPr="008C271A">
        <w:rPr>
          <w:rFonts w:ascii="GHEA Grapalat" w:eastAsia="Times New Roman" w:hAnsi="GHEA Grapalat" w:cs="Sylfaen"/>
          <w:sz w:val="20"/>
          <w:szCs w:val="24"/>
        </w:rPr>
        <w:t>պայմանագրի</w:t>
      </w:r>
      <w:r w:rsidRPr="008C271A">
        <w:rPr>
          <w:rFonts w:ascii="GHEA Grapalat" w:eastAsia="Times New Roman" w:hAnsi="GHEA Grapalat" w:cs="Sylfaen"/>
          <w:sz w:val="20"/>
          <w:szCs w:val="24"/>
          <w:lang w:val="en-US"/>
        </w:rPr>
        <w:t>ապահովումը</w:t>
      </w:r>
      <w:r w:rsidRPr="008C271A">
        <w:rPr>
          <w:rFonts w:ascii="GHEA Grapalat" w:eastAsia="Times New Roman" w:hAnsi="GHEA Grapalat" w:cs="Sylfaen"/>
          <w:sz w:val="20"/>
          <w:szCs w:val="24"/>
          <w:lang w:val="af-ZA"/>
        </w:rPr>
        <w:t>,</w:t>
      </w:r>
      <w:r w:rsidRPr="008C271A">
        <w:rPr>
          <w:rFonts w:ascii="GHEA Grapalat" w:eastAsia="Times New Roman" w:hAnsi="GHEA Grapalat" w:cs="Sylfaen"/>
          <w:sz w:val="20"/>
          <w:szCs w:val="24"/>
          <w:lang w:val="hy-AM"/>
        </w:rPr>
        <w:t>ապա նա զրկվում է պայմանագիրը ստորագրելու իրավունքից։Պայմանագրով կանխավճար նախատեսվելու դեպքում սույն կետով նախատեսված ժամկետը սահմանվում է 15 աշխատանքային օր:</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hy-AM"/>
        </w:rPr>
        <w:t xml:space="preserve">Ընդորումընտրված մասնակցի կողմից հաստատված պայմանագրի նախագիծը </w:t>
      </w:r>
      <w:r w:rsidRPr="008C271A">
        <w:rPr>
          <w:rFonts w:ascii="GHEA Grapalat" w:eastAsia="Times New Roman" w:hAnsi="GHEA Grapalat" w:cs="Sylfaen"/>
          <w:sz w:val="20"/>
          <w:szCs w:val="24"/>
          <w:lang w:val="en-US"/>
        </w:rPr>
        <w:t>պ</w:t>
      </w:r>
      <w:r w:rsidRPr="008C271A">
        <w:rPr>
          <w:rFonts w:ascii="GHEA Grapalat" w:eastAsia="Times New Roman" w:hAnsi="GHEA Grapalat" w:cs="Sylfaen"/>
          <w:sz w:val="20"/>
          <w:szCs w:val="24"/>
          <w:lang w:val="hy-AM"/>
        </w:rPr>
        <w:t xml:space="preserve">ատվիրատուին ներկայացվում է գրավոր և դրա ներկայացման գրությունը հաշվառվում է </w:t>
      </w:r>
      <w:r w:rsidRPr="008C271A">
        <w:rPr>
          <w:rFonts w:ascii="GHEA Grapalat" w:eastAsia="Times New Roman" w:hAnsi="GHEA Grapalat" w:cs="Sylfaen"/>
          <w:sz w:val="20"/>
          <w:szCs w:val="24"/>
          <w:lang w:val="en-US"/>
        </w:rPr>
        <w:t>պ</w:t>
      </w:r>
      <w:r w:rsidRPr="008C271A">
        <w:rPr>
          <w:rFonts w:ascii="GHEA Grapalat" w:eastAsia="Times New Roman" w:hAnsi="GHEA Grapalat" w:cs="Sylfaen"/>
          <w:sz w:val="20"/>
          <w:szCs w:val="24"/>
          <w:lang w:val="hy-AM"/>
        </w:rPr>
        <w:t xml:space="preserve">ատվիրատուի </w:t>
      </w:r>
      <w:r w:rsidRPr="008C271A">
        <w:rPr>
          <w:rFonts w:ascii="GHEA Grapalat" w:eastAsia="Times New Roman" w:hAnsi="GHEA Grapalat" w:cs="Sylfaen"/>
          <w:sz w:val="20"/>
          <w:szCs w:val="24"/>
          <w:lang w:val="hy-AM"/>
        </w:rPr>
        <w:lastRenderedPageBreak/>
        <w:t>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8C271A">
        <w:rPr>
          <w:rFonts w:ascii="GHEA Grapalat" w:eastAsia="Times New Roman" w:hAnsi="GHEA Grapalat" w:cs="Sylfaen"/>
          <w:sz w:val="20"/>
          <w:szCs w:val="24"/>
          <w:lang w:val="en-US"/>
        </w:rPr>
        <w:t>ևհաստատմանըհաջորդողաշխատանքայինօրըուղեկցողգրությամբտրամադրվումէընտրվածմասնակցին</w:t>
      </w:r>
      <w:r w:rsidRPr="008C271A">
        <w:rPr>
          <w:rFonts w:ascii="GHEA Grapalat" w:eastAsia="Times New Roman" w:hAnsi="GHEA Grapalat" w:cs="Sylfaen"/>
          <w:sz w:val="20"/>
          <w:szCs w:val="24"/>
          <w:lang w:val="hy-AM"/>
        </w:rPr>
        <w:t>:</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9.5 </w:t>
      </w:r>
      <w:r w:rsidRPr="008C271A">
        <w:rPr>
          <w:rFonts w:ascii="GHEA Grapalat" w:eastAsia="Times New Roman" w:hAnsi="GHEA Grapalat" w:cs="Sylfaen"/>
          <w:sz w:val="20"/>
          <w:szCs w:val="24"/>
        </w:rPr>
        <w:t>Մինչևսույնհրավերի</w:t>
      </w:r>
      <w:r w:rsidRPr="008C271A">
        <w:rPr>
          <w:rFonts w:ascii="GHEA Grapalat" w:eastAsia="Times New Roman" w:hAnsi="GHEA Grapalat" w:cs="Sylfaen"/>
          <w:sz w:val="20"/>
          <w:szCs w:val="24"/>
          <w:lang w:val="af-ZA"/>
        </w:rPr>
        <w:t xml:space="preserve"> 1-ին մասի 9</w:t>
      </w:r>
      <w:r w:rsidRPr="008C271A">
        <w:rPr>
          <w:rFonts w:ascii="GHEA Grapalat" w:eastAsia="Times New Roman" w:hAnsi="GHEA Grapalat" w:cs="Sylfaen"/>
          <w:sz w:val="20"/>
          <w:szCs w:val="24"/>
          <w:lang w:val="hy-AM"/>
        </w:rPr>
        <w:t>.</w:t>
      </w:r>
      <w:r w:rsidRPr="008C271A">
        <w:rPr>
          <w:rFonts w:ascii="GHEA Grapalat" w:eastAsia="Times New Roman" w:hAnsi="GHEA Grapalat" w:cs="Sylfaen"/>
          <w:sz w:val="20"/>
          <w:szCs w:val="24"/>
          <w:lang w:val="af-ZA"/>
        </w:rPr>
        <w:t xml:space="preserve">4 </w:t>
      </w:r>
      <w:r w:rsidRPr="008C271A">
        <w:rPr>
          <w:rFonts w:ascii="GHEA Grapalat" w:eastAsia="Times New Roman" w:hAnsi="GHEA Grapalat" w:cs="Sylfaen"/>
          <w:sz w:val="20"/>
          <w:szCs w:val="24"/>
        </w:rPr>
        <w:t>կետովնախատեսվածժամկետիավարտը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կողմերիհամաձայնությամբ</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կարողենպայմանագրինախագծումկատարվելփոփոխություններ</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սակայնդրանքչենկարողհանգեցնելգնմանառարկայիբնութագրերիփոփոխմանը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ներառյալընտրվածմասնակցիառաջարկածգնիավելացմանը։</w:t>
      </w:r>
    </w:p>
    <w:p w:rsidR="008C271A" w:rsidRPr="008C271A" w:rsidRDefault="008C271A" w:rsidP="008C271A">
      <w:pPr>
        <w:spacing w:after="0" w:line="240" w:lineRule="auto"/>
        <w:jc w:val="center"/>
        <w:rPr>
          <w:rFonts w:ascii="GHEA Grapalat" w:eastAsia="Times New Roman" w:hAnsi="GHEA Grapalat" w:cs="Times New Roman"/>
          <w:b/>
          <w:iCs/>
          <w:sz w:val="20"/>
          <w:szCs w:val="24"/>
          <w:lang w:val="af-ZA"/>
        </w:rPr>
      </w:pPr>
    </w:p>
    <w:p w:rsidR="008C271A" w:rsidRPr="008C271A" w:rsidRDefault="008C271A" w:rsidP="008C271A">
      <w:pPr>
        <w:spacing w:after="0" w:line="240" w:lineRule="auto"/>
        <w:jc w:val="center"/>
        <w:rPr>
          <w:rFonts w:ascii="GHEA Grapalat" w:eastAsia="Times New Roman" w:hAnsi="GHEA Grapalat" w:cs="Arial"/>
          <w:b/>
          <w:iCs/>
          <w:sz w:val="20"/>
          <w:szCs w:val="24"/>
          <w:lang w:val="af-ZA"/>
        </w:rPr>
      </w:pPr>
      <w:r w:rsidRPr="008C271A">
        <w:rPr>
          <w:rFonts w:ascii="GHEA Grapalat" w:eastAsia="Times New Roman" w:hAnsi="GHEA Grapalat" w:cs="Times New Roman"/>
          <w:b/>
          <w:iCs/>
          <w:sz w:val="20"/>
          <w:szCs w:val="24"/>
          <w:lang w:val="af-ZA"/>
        </w:rPr>
        <w:t xml:space="preserve">10. </w:t>
      </w:r>
      <w:r w:rsidRPr="008C271A">
        <w:rPr>
          <w:rFonts w:ascii="GHEA Grapalat" w:eastAsia="Times New Roman" w:hAnsi="GHEA Grapalat" w:cs="Sylfaen"/>
          <w:b/>
          <w:iCs/>
          <w:sz w:val="20"/>
          <w:szCs w:val="24"/>
          <w:lang w:val="hy-AM"/>
        </w:rPr>
        <w:t>ՈՐԱԿԱՎՈՐՄԱՆԵՎ</w:t>
      </w:r>
      <w:r w:rsidRPr="008C271A">
        <w:rPr>
          <w:rFonts w:ascii="GHEA Grapalat" w:eastAsia="Times New Roman" w:hAnsi="GHEA Grapalat" w:cs="Sylfaen"/>
          <w:b/>
          <w:iCs/>
          <w:sz w:val="20"/>
          <w:szCs w:val="24"/>
          <w:lang w:val="af-ZA"/>
        </w:rPr>
        <w:t xml:space="preserve"> ՊԱՅՄԱՆԱԳՐԻԱՊԱՀՈՎՈՒՄ</w:t>
      </w:r>
      <w:r w:rsidRPr="008C271A">
        <w:rPr>
          <w:rFonts w:ascii="GHEA Grapalat" w:eastAsia="Times New Roman" w:hAnsi="GHEA Grapalat" w:cs="Sylfaen"/>
          <w:b/>
          <w:iCs/>
          <w:sz w:val="20"/>
          <w:szCs w:val="24"/>
          <w:lang w:val="hy-AM"/>
        </w:rPr>
        <w:t>ՆԵՐ</w:t>
      </w:r>
      <w:r w:rsidRPr="008C271A">
        <w:rPr>
          <w:rFonts w:ascii="GHEA Grapalat" w:eastAsia="Times New Roman" w:hAnsi="GHEA Grapalat" w:cs="Sylfaen"/>
          <w:b/>
          <w:iCs/>
          <w:sz w:val="20"/>
          <w:szCs w:val="24"/>
          <w:lang w:val="af-ZA"/>
        </w:rPr>
        <w:t>Ը</w:t>
      </w:r>
    </w:p>
    <w:p w:rsidR="008C271A" w:rsidRPr="008C271A" w:rsidRDefault="008C271A" w:rsidP="008C271A">
      <w:pPr>
        <w:spacing w:after="0" w:line="240" w:lineRule="auto"/>
        <w:jc w:val="center"/>
        <w:rPr>
          <w:rFonts w:ascii="GHEA Grapalat" w:eastAsia="Times New Roman" w:hAnsi="GHEA Grapalat" w:cs="Times New Roman"/>
          <w:b/>
          <w:iCs/>
          <w:sz w:val="20"/>
          <w:szCs w:val="24"/>
          <w:lang w:val="af-ZA"/>
        </w:rPr>
      </w:pP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Times New Roman"/>
          <w:iCs/>
          <w:sz w:val="20"/>
          <w:szCs w:val="24"/>
          <w:lang w:val="af-ZA"/>
        </w:rPr>
        <w:t>10.</w:t>
      </w:r>
      <w:r w:rsidRPr="008C271A">
        <w:rPr>
          <w:rFonts w:ascii="GHEA Grapalat" w:eastAsia="Times New Roman" w:hAnsi="GHEA Grapalat" w:cs="Sylfaen"/>
          <w:sz w:val="20"/>
          <w:szCs w:val="24"/>
          <w:lang w:val="af-ZA"/>
        </w:rPr>
        <w:t xml:space="preserve">1 </w:t>
      </w:r>
      <w:r w:rsidRPr="008C271A">
        <w:rPr>
          <w:rFonts w:ascii="GHEA Grapalat" w:eastAsia="Times New Roman" w:hAnsi="GHEA Grapalat" w:cs="Sylfaen"/>
          <w:sz w:val="20"/>
          <w:szCs w:val="24"/>
          <w:lang w:val="hy-AM"/>
        </w:rPr>
        <w:t>Որակավորմանևպ</w:t>
      </w:r>
      <w:r w:rsidRPr="008C271A">
        <w:rPr>
          <w:rFonts w:ascii="GHEA Grapalat" w:eastAsia="Times New Roman" w:hAnsi="GHEA Grapalat" w:cs="Sylfaen"/>
          <w:sz w:val="20"/>
          <w:szCs w:val="24"/>
        </w:rPr>
        <w:t>այմանագրիապահովում</w:t>
      </w:r>
      <w:r w:rsidRPr="008C271A">
        <w:rPr>
          <w:rFonts w:ascii="GHEA Grapalat" w:eastAsia="Times New Roman" w:hAnsi="GHEA Grapalat" w:cs="Sylfaen"/>
          <w:sz w:val="20"/>
          <w:szCs w:val="24"/>
          <w:lang w:val="hy-AM"/>
        </w:rPr>
        <w:t>ները</w:t>
      </w:r>
      <w:r w:rsidRPr="008C271A">
        <w:rPr>
          <w:rFonts w:ascii="GHEA Grapalat" w:eastAsia="Times New Roman" w:hAnsi="GHEA Grapalat" w:cs="Sylfaen"/>
          <w:sz w:val="20"/>
          <w:szCs w:val="24"/>
        </w:rPr>
        <w:t>ներկայացնելուպահանջիհիմանվրա</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այնստանալուօրվանից</w:t>
      </w:r>
      <w:r w:rsidRPr="008C271A">
        <w:rPr>
          <w:rFonts w:ascii="GHEA Grapalat" w:eastAsia="Times New Roman" w:hAnsi="GHEA Grapalat" w:cs="Sylfaen"/>
          <w:sz w:val="20"/>
          <w:szCs w:val="24"/>
          <w:lang w:val="af-ZA"/>
        </w:rPr>
        <w:t xml:space="preserve"> 10, իսկ կնքվելիք պայմանագրով կանխավճար նախատեսված լինելու դեպքում  15  աշխատանքային </w:t>
      </w:r>
      <w:r w:rsidRPr="008C271A">
        <w:rPr>
          <w:rFonts w:ascii="GHEA Grapalat" w:eastAsia="Times New Roman" w:hAnsi="GHEA Grapalat" w:cs="Sylfaen"/>
          <w:sz w:val="20"/>
          <w:szCs w:val="24"/>
        </w:rPr>
        <w:t>օրվաընթացքում</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ընտրվածմասնակիցըպարտավորէներկայացնել</w:t>
      </w:r>
      <w:r w:rsidRPr="008C271A">
        <w:rPr>
          <w:rFonts w:ascii="GHEA Grapalat" w:eastAsia="Times New Roman" w:hAnsi="GHEA Grapalat" w:cs="Sylfaen"/>
          <w:sz w:val="20"/>
          <w:szCs w:val="24"/>
          <w:lang w:val="hy-AM"/>
        </w:rPr>
        <w:t>որակավորմանև</w:t>
      </w:r>
      <w:r w:rsidRPr="008C271A">
        <w:rPr>
          <w:rFonts w:ascii="GHEA Grapalat" w:eastAsia="Times New Roman" w:hAnsi="GHEA Grapalat" w:cs="Sylfaen"/>
          <w:sz w:val="20"/>
          <w:szCs w:val="24"/>
        </w:rPr>
        <w:t>պայմանագրիապահովում</w:t>
      </w:r>
      <w:r w:rsidRPr="008C271A">
        <w:rPr>
          <w:rFonts w:ascii="GHEA Grapalat" w:eastAsia="Times New Roman" w:hAnsi="GHEA Grapalat" w:cs="Sylfaen"/>
          <w:sz w:val="20"/>
          <w:szCs w:val="24"/>
          <w:lang w:val="hy-AM"/>
        </w:rPr>
        <w:t>ներ</w:t>
      </w:r>
      <w:r w:rsidRPr="008C271A">
        <w:rPr>
          <w:rFonts w:ascii="GHEA Grapalat" w:eastAsia="Times New Roman" w:hAnsi="GHEA Grapalat" w:cs="Sylfaen"/>
          <w:sz w:val="20"/>
          <w:szCs w:val="24"/>
        </w:rPr>
        <w:t>։Ընտրվածմասնակցիհետպայմանագիրկնքվումէ</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եթեվերջինսներկայացնումէ</w:t>
      </w:r>
      <w:r w:rsidRPr="008C271A">
        <w:rPr>
          <w:rFonts w:ascii="GHEA Grapalat" w:eastAsia="Times New Roman" w:hAnsi="GHEA Grapalat" w:cs="Sylfaen"/>
          <w:sz w:val="20"/>
          <w:szCs w:val="24"/>
          <w:lang w:val="hy-AM"/>
        </w:rPr>
        <w:t>որակավորման և</w:t>
      </w:r>
      <w:r w:rsidRPr="008C271A">
        <w:rPr>
          <w:rFonts w:ascii="GHEA Grapalat" w:eastAsia="Times New Roman" w:hAnsi="GHEA Grapalat" w:cs="Sylfaen"/>
          <w:sz w:val="20"/>
          <w:szCs w:val="24"/>
        </w:rPr>
        <w:t>պայմանագրիապահովում</w:t>
      </w:r>
      <w:r w:rsidRPr="008C271A">
        <w:rPr>
          <w:rFonts w:ascii="GHEA Grapalat" w:eastAsia="Times New Roman" w:hAnsi="GHEA Grapalat" w:cs="Sylfaen"/>
          <w:sz w:val="20"/>
          <w:szCs w:val="24"/>
          <w:lang w:val="hy-AM"/>
        </w:rPr>
        <w:t>ներ</w:t>
      </w:r>
      <w:r w:rsidRPr="008C271A">
        <w:rPr>
          <w:rFonts w:ascii="GHEA Grapalat" w:eastAsia="Times New Roman" w:hAnsi="GHEA Grapalat" w:cs="Sylfaen"/>
          <w:sz w:val="20"/>
          <w:szCs w:val="24"/>
          <w:lang w:val="en-US"/>
        </w:rPr>
        <w:t>ը</w:t>
      </w:r>
      <w:r w:rsidRPr="008C271A">
        <w:rPr>
          <w:rFonts w:ascii="GHEA Grapalat" w:eastAsia="Times New Roman" w:hAnsi="GHEA Grapalat" w:cs="Sylfaen"/>
          <w:sz w:val="20"/>
          <w:szCs w:val="24"/>
        </w:rPr>
        <w:t>։</w:t>
      </w:r>
    </w:p>
    <w:p w:rsidR="008C271A" w:rsidRPr="008C271A" w:rsidRDefault="008C271A" w:rsidP="008C271A">
      <w:pPr>
        <w:spacing w:after="0" w:line="240" w:lineRule="auto"/>
        <w:ind w:firstLine="567"/>
        <w:jc w:val="both"/>
        <w:rPr>
          <w:rFonts w:ascii="GHEA Grapalat" w:eastAsia="Times New Roman" w:hAnsi="GHEA Grapalat" w:cs="Arial"/>
          <w:sz w:val="20"/>
          <w:szCs w:val="24"/>
          <w:lang w:val="af-ZA"/>
        </w:rPr>
      </w:pPr>
      <w:r w:rsidRPr="008C271A">
        <w:rPr>
          <w:rFonts w:ascii="GHEA Grapalat" w:eastAsia="Times New Roman" w:hAnsi="GHEA Grapalat" w:cs="Sylfaen"/>
          <w:sz w:val="20"/>
          <w:szCs w:val="24"/>
          <w:lang w:val="hy-AM"/>
        </w:rPr>
        <w:t>10.2</w:t>
      </w:r>
      <w:r w:rsidRPr="008C271A">
        <w:rPr>
          <w:rFonts w:ascii="GHEA Grapalat" w:eastAsia="Times New Roman" w:hAnsi="GHEA Grapalat" w:cs="Sylfaen"/>
          <w:sz w:val="20"/>
          <w:szCs w:val="24"/>
          <w:lang w:val="en-US"/>
        </w:rPr>
        <w:t>Որակավորմանապահովմանչափըհավասարէընտրվածմասնակցիգնայինառաջարկի</w:t>
      </w:r>
      <w:r w:rsidR="00537625" w:rsidRPr="00537625">
        <w:rPr>
          <w:rFonts w:ascii="GHEA Grapalat" w:eastAsia="Times New Roman" w:hAnsi="GHEA Grapalat" w:cs="Sylfaen"/>
          <w:b/>
          <w:bCs/>
          <w:sz w:val="20"/>
          <w:szCs w:val="24"/>
          <w:lang w:val="hy-AM"/>
        </w:rPr>
        <w:t>30</w:t>
      </w:r>
      <w:r w:rsidRPr="008C271A">
        <w:rPr>
          <w:rFonts w:ascii="GHEA Grapalat" w:eastAsia="Times New Roman" w:hAnsi="GHEA Grapalat" w:cs="Sylfaen"/>
          <w:sz w:val="20"/>
          <w:szCs w:val="24"/>
          <w:lang w:val="hy-AM"/>
        </w:rPr>
        <w:t>տոկոսին:</w:t>
      </w:r>
      <w:r w:rsidRPr="008C271A">
        <w:rPr>
          <w:rFonts w:ascii="GHEA Grapalat" w:eastAsia="Times New Roman" w:hAnsi="GHEA Grapalat" w:cs="Sylfaen"/>
          <w:sz w:val="20"/>
          <w:szCs w:val="24"/>
          <w:lang w:val="en-US"/>
        </w:rPr>
        <w:t>Որակավորմանապահովումըներկայացվումէ</w:t>
      </w:r>
      <w:r w:rsidRPr="00537625">
        <w:rPr>
          <w:rFonts w:ascii="GHEA Grapalat" w:eastAsia="Times New Roman" w:hAnsi="GHEA Grapalat" w:cs="Sylfaen"/>
          <w:b/>
          <w:bCs/>
          <w:sz w:val="20"/>
          <w:szCs w:val="24"/>
          <w:lang w:val="en-US"/>
        </w:rPr>
        <w:t>տուժանքի</w:t>
      </w:r>
      <w:r w:rsidRPr="00537625">
        <w:rPr>
          <w:rFonts w:ascii="GHEA Grapalat" w:eastAsia="Times New Roman" w:hAnsi="GHEA Grapalat" w:cs="Sylfaen"/>
          <w:b/>
          <w:bCs/>
          <w:sz w:val="20"/>
          <w:szCs w:val="24"/>
          <w:lang w:val="af-ZA"/>
        </w:rPr>
        <w:t xml:space="preserve"> (</w:t>
      </w:r>
      <w:r w:rsidRPr="00537625">
        <w:rPr>
          <w:rFonts w:ascii="GHEA Grapalat" w:eastAsia="Times New Roman" w:hAnsi="GHEA Grapalat" w:cs="Sylfaen"/>
          <w:b/>
          <w:bCs/>
          <w:sz w:val="20"/>
          <w:szCs w:val="24"/>
          <w:lang w:val="en-US"/>
        </w:rPr>
        <w:t>հավելված</w:t>
      </w:r>
      <w:r w:rsidRPr="00537625">
        <w:rPr>
          <w:rFonts w:ascii="GHEA Grapalat" w:eastAsia="Times New Roman" w:hAnsi="GHEA Grapalat" w:cs="Sylfaen"/>
          <w:b/>
          <w:bCs/>
          <w:sz w:val="20"/>
          <w:szCs w:val="24"/>
          <w:lang w:val="af-ZA"/>
        </w:rPr>
        <w:t xml:space="preserve"> 4</w:t>
      </w:r>
      <w:r w:rsidRPr="00537625">
        <w:rPr>
          <w:rFonts w:ascii="Cambria Math" w:eastAsia="Times New Roman" w:hAnsi="Cambria Math" w:cs="Cambria Math"/>
          <w:b/>
          <w:bCs/>
          <w:sz w:val="20"/>
          <w:szCs w:val="24"/>
          <w:lang w:val="af-ZA"/>
        </w:rPr>
        <w:t>․</w:t>
      </w:r>
      <w:r w:rsidRPr="00537625">
        <w:rPr>
          <w:rFonts w:ascii="GHEA Grapalat" w:eastAsia="Times New Roman" w:hAnsi="GHEA Grapalat" w:cs="Sylfaen"/>
          <w:b/>
          <w:bCs/>
          <w:sz w:val="20"/>
          <w:szCs w:val="24"/>
          <w:lang w:val="af-ZA"/>
        </w:rPr>
        <w:t>2</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կամկանխիկփողի</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կամբանկերիկամապահովագրականկազմակերպություններիկողմիցտրամադրվածերաշխիքներիձևով</w:t>
      </w:r>
      <w:r w:rsidRPr="008C271A">
        <w:rPr>
          <w:rFonts w:ascii="GHEA Grapalat" w:eastAsia="Times New Roman" w:hAnsi="GHEA Grapalat" w:cs="Sylfaen"/>
          <w:sz w:val="20"/>
          <w:szCs w:val="24"/>
          <w:lang w:val="af-ZA"/>
        </w:rPr>
        <w:t>:Ընդ որում ապահովումը</w:t>
      </w:r>
      <w:r w:rsidRPr="008C271A">
        <w:rPr>
          <w:rFonts w:ascii="GHEA Grapalat" w:eastAsia="Times New Roman" w:hAnsi="GHEA Grapalat" w:cs="Sylfaen"/>
          <w:sz w:val="20"/>
          <w:szCs w:val="24"/>
          <w:lang w:val="en-US"/>
        </w:rPr>
        <w:t>պետքէվավերլինիառնվազնմինչևպայմանագրիկատարմանարդյունքըպատվիրատուիցկողմիցամբողջականընդունվելուօրվանհաջորդող</w:t>
      </w:r>
      <w:r w:rsidR="00537625" w:rsidRPr="00537625">
        <w:rPr>
          <w:rFonts w:ascii="GHEA Grapalat" w:eastAsia="Times New Roman" w:hAnsi="GHEA Grapalat" w:cs="Sylfaen"/>
          <w:b/>
          <w:bCs/>
          <w:sz w:val="20"/>
          <w:szCs w:val="24"/>
          <w:lang w:val="hy-AM"/>
        </w:rPr>
        <w:t>90</w:t>
      </w:r>
      <w:r w:rsidRPr="008C271A">
        <w:rPr>
          <w:rFonts w:ascii="GHEA Grapalat" w:eastAsia="Times New Roman" w:hAnsi="GHEA Grapalat" w:cs="Sylfaen"/>
          <w:sz w:val="20"/>
          <w:szCs w:val="24"/>
          <w:lang w:val="af-ZA"/>
        </w:rPr>
        <w:t>-</w:t>
      </w:r>
      <w:r w:rsidRPr="008C271A">
        <w:rPr>
          <w:rFonts w:ascii="GHEA Grapalat" w:eastAsia="Times New Roman" w:hAnsi="GHEA Grapalat" w:cs="Sylfaen"/>
          <w:sz w:val="20"/>
          <w:szCs w:val="24"/>
          <w:lang w:val="en-US"/>
        </w:rPr>
        <w:t>րդաշխատանքայինօրը</w:t>
      </w:r>
      <w:r w:rsidRPr="008C271A">
        <w:rPr>
          <w:rFonts w:ascii="GHEA Grapalat" w:eastAsia="Times New Roman" w:hAnsi="GHEA Grapalat" w:cs="Arial"/>
          <w:sz w:val="20"/>
          <w:szCs w:val="24"/>
          <w:lang w:val="en-US"/>
        </w:rPr>
        <w:t>ներառյալ</w:t>
      </w:r>
      <w:r w:rsidRPr="008C271A">
        <w:rPr>
          <w:rFonts w:ascii="GHEA Grapalat" w:eastAsia="Times New Roman" w:hAnsi="GHEA Grapalat" w:cs="Arial"/>
          <w:sz w:val="20"/>
          <w:szCs w:val="24"/>
          <w:lang w:val="af-ZA"/>
        </w:rPr>
        <w:t>:</w:t>
      </w:r>
      <w:r w:rsidRPr="008C271A">
        <w:rPr>
          <w:rFonts w:ascii="GHEA Grapalat" w:eastAsia="Times New Roman" w:hAnsi="GHEA Grapalat" w:cs="Arial"/>
          <w:sz w:val="20"/>
          <w:szCs w:val="24"/>
          <w:vertAlign w:val="superscript"/>
          <w:lang w:val="en-US"/>
        </w:rPr>
        <w:footnoteReference w:id="6"/>
      </w:r>
      <w:r w:rsidRPr="008C271A">
        <w:rPr>
          <w:rFonts w:ascii="GHEA Grapalat" w:eastAsia="Times New Roman" w:hAnsi="GHEA Grapalat" w:cs="Arial"/>
          <w:sz w:val="20"/>
          <w:szCs w:val="24"/>
          <w:vertAlign w:val="superscript"/>
          <w:lang w:val="hy-AM"/>
        </w:rPr>
        <w:t>.1</w:t>
      </w:r>
    </w:p>
    <w:p w:rsidR="008C271A" w:rsidRPr="008C271A" w:rsidRDefault="008C271A" w:rsidP="008C271A">
      <w:pPr>
        <w:spacing w:after="0" w:line="240" w:lineRule="auto"/>
        <w:ind w:firstLine="567"/>
        <w:jc w:val="both"/>
        <w:rPr>
          <w:rFonts w:ascii="GHEA Grapalat" w:eastAsia="Times New Roman" w:hAnsi="GHEA Grapalat" w:cs="Arial"/>
          <w:sz w:val="20"/>
          <w:szCs w:val="24"/>
          <w:lang w:val="hy-AM"/>
        </w:rPr>
      </w:pPr>
      <w:r w:rsidRPr="008C271A">
        <w:rPr>
          <w:rFonts w:ascii="GHEA Grapalat" w:eastAsia="Times New Roman" w:hAnsi="GHEA Grapalat" w:cs="Arial"/>
          <w:sz w:val="20"/>
          <w:szCs w:val="24"/>
          <w:lang w:val="en-US"/>
        </w:rPr>
        <w:t>Եթե</w:t>
      </w:r>
      <w:r w:rsidRPr="008C271A">
        <w:rPr>
          <w:rFonts w:ascii="GHEA Grapalat" w:eastAsia="Times New Roman" w:hAnsi="GHEA Grapalat" w:cs="Arial"/>
          <w:sz w:val="20"/>
          <w:szCs w:val="24"/>
          <w:lang w:val="hy-AM"/>
        </w:rPr>
        <w:t xml:space="preserve">գնման ընթացակարգը կազմակերպված է չափաբաժիններով և մասնակիցը ընտրված մասնակից է ճանաչվում մեկից ավելի չափաբաժինների մասովապա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w:t>
      </w:r>
      <w:r w:rsidRPr="008C271A">
        <w:rPr>
          <w:rFonts w:ascii="GHEA Grapalat" w:eastAsia="Times New Roman" w:hAnsi="GHEA Grapalat" w:cs="Times New Roman"/>
          <w:sz w:val="20"/>
          <w:szCs w:val="20"/>
          <w:lang w:val="hy-AM"/>
        </w:rPr>
        <w:t>Կանխիկփողիձևովներկայացված</w:t>
      </w:r>
      <w:r w:rsidRPr="008C271A">
        <w:rPr>
          <w:rFonts w:ascii="GHEA Grapalat" w:eastAsia="Times New Roman" w:hAnsi="GHEA Grapalat" w:cs="Arial"/>
          <w:sz w:val="20"/>
          <w:szCs w:val="24"/>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8C271A" w:rsidRPr="008C271A" w:rsidRDefault="008C271A" w:rsidP="008C271A">
      <w:pPr>
        <w:shd w:val="clear" w:color="auto" w:fill="FFFFFF"/>
        <w:spacing w:after="0" w:line="240" w:lineRule="auto"/>
        <w:ind w:firstLine="375"/>
        <w:jc w:val="both"/>
        <w:rPr>
          <w:rFonts w:ascii="GHEA Grapalat" w:eastAsia="Times New Roman" w:hAnsi="GHEA Grapalat" w:cs="Arial"/>
          <w:sz w:val="20"/>
          <w:szCs w:val="24"/>
          <w:lang w:val="hy-AM"/>
        </w:rPr>
      </w:pPr>
      <w:r w:rsidRPr="008C271A">
        <w:rPr>
          <w:rFonts w:ascii="GHEA Grapalat" w:eastAsia="Times New Roman" w:hAnsi="GHEA Grapalat" w:cs="Arial"/>
          <w:sz w:val="20"/>
          <w:szCs w:val="24"/>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8C271A" w:rsidRPr="008C271A" w:rsidRDefault="008C271A" w:rsidP="008C271A">
      <w:pPr>
        <w:shd w:val="clear" w:color="auto" w:fill="FFFFFF"/>
        <w:spacing w:after="0" w:line="240" w:lineRule="auto"/>
        <w:ind w:firstLine="375"/>
        <w:jc w:val="both"/>
        <w:rPr>
          <w:rFonts w:ascii="GHEA Grapalat" w:eastAsia="Times New Roman" w:hAnsi="GHEA Grapalat" w:cs="Arial"/>
          <w:sz w:val="20"/>
          <w:szCs w:val="24"/>
          <w:lang w:val="hy-AM"/>
        </w:rPr>
      </w:pPr>
      <w:r w:rsidRPr="008C271A">
        <w:rPr>
          <w:rFonts w:ascii="GHEA Grapalat" w:eastAsia="Times New Roman" w:hAnsi="GHEA Grapalat" w:cs="Arial"/>
          <w:sz w:val="20"/>
          <w:szCs w:val="24"/>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rsidR="008C271A" w:rsidRPr="008C271A" w:rsidRDefault="008C271A" w:rsidP="008C271A">
      <w:pPr>
        <w:spacing w:after="0" w:line="240" w:lineRule="auto"/>
        <w:ind w:firstLine="567"/>
        <w:jc w:val="both"/>
        <w:rPr>
          <w:rFonts w:ascii="GHEA Grapalat" w:eastAsia="Times New Roman" w:hAnsi="GHEA Grapalat" w:cs="Arial"/>
          <w:color w:val="FFFFFF"/>
          <w:sz w:val="20"/>
          <w:szCs w:val="24"/>
          <w:lang w:val="af-ZA"/>
        </w:rPr>
      </w:pPr>
      <w:r w:rsidRPr="008C271A">
        <w:rPr>
          <w:rFonts w:ascii="GHEA Grapalat" w:eastAsia="Times New Roman" w:hAnsi="GHEA Grapalat" w:cs="Arial"/>
          <w:sz w:val="20"/>
          <w:szCs w:val="24"/>
          <w:lang w:val="hy-AM"/>
        </w:rPr>
        <w:t>Երաշխիքի ձևով որակավորման ապահովումը ընտրված մասնակիցը ներկայացնում է հավելված 4-ի կամ համաձայն:</w:t>
      </w:r>
      <w:r w:rsidRPr="008C271A">
        <w:rPr>
          <w:rFonts w:ascii="GHEA Grapalat" w:eastAsia="Times New Roman" w:hAnsi="GHEA Grapalat" w:cs="Arial"/>
          <w:sz w:val="20"/>
          <w:szCs w:val="24"/>
          <w:vertAlign w:val="superscript"/>
          <w:lang w:val="af-ZA"/>
        </w:rPr>
        <w:t>12</w:t>
      </w:r>
      <w:r w:rsidRPr="008C271A">
        <w:rPr>
          <w:rFonts w:ascii="GHEA Grapalat" w:eastAsia="Times New Roman" w:hAnsi="GHEA Grapalat" w:cs="Arial"/>
          <w:color w:val="FFFFFF"/>
          <w:sz w:val="20"/>
          <w:szCs w:val="24"/>
          <w:vertAlign w:val="superscript"/>
          <w:lang w:val="en-US"/>
        </w:rPr>
        <w:footnoteReference w:id="7"/>
      </w:r>
    </w:p>
    <w:p w:rsidR="008C271A" w:rsidRPr="008C271A" w:rsidRDefault="008C271A" w:rsidP="008C271A">
      <w:pPr>
        <w:spacing w:after="0" w:line="240" w:lineRule="auto"/>
        <w:ind w:firstLine="567"/>
        <w:jc w:val="both"/>
        <w:rPr>
          <w:rFonts w:ascii="GHEA Grapalat" w:eastAsia="Times New Roman" w:hAnsi="GHEA Grapalat" w:cs="Arial"/>
          <w:sz w:val="20"/>
          <w:szCs w:val="24"/>
          <w:lang w:val="hy-AM"/>
        </w:rPr>
      </w:pPr>
      <w:r w:rsidRPr="008C271A">
        <w:rPr>
          <w:rFonts w:ascii="GHEA Grapalat" w:eastAsia="Times New Roman" w:hAnsi="GHEA Grapalat" w:cs="Arial"/>
          <w:sz w:val="20"/>
          <w:szCs w:val="24"/>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8C271A" w:rsidRPr="008C271A" w:rsidRDefault="008C271A" w:rsidP="008C271A">
      <w:pPr>
        <w:spacing w:after="0" w:line="240" w:lineRule="auto"/>
        <w:ind w:firstLine="567"/>
        <w:jc w:val="both"/>
        <w:rPr>
          <w:rFonts w:ascii="GHEA Grapalat" w:eastAsia="Times New Roman" w:hAnsi="GHEA Grapalat" w:cs="Sylfaen"/>
          <w:sz w:val="20"/>
          <w:szCs w:val="24"/>
          <w:vertAlign w:val="superscript"/>
          <w:lang w:val="hy-AM"/>
        </w:rPr>
      </w:pPr>
      <w:r w:rsidRPr="008C271A">
        <w:rPr>
          <w:rFonts w:ascii="GHEA Grapalat" w:eastAsia="Times New Roman" w:hAnsi="GHEA Grapalat" w:cs="Sylfaen"/>
          <w:sz w:val="20"/>
          <w:szCs w:val="24"/>
          <w:lang w:val="hy-AM"/>
        </w:rPr>
        <w:t>10.3. Պայմանագրիապահովմանչափըկազմումէ</w:t>
      </w:r>
      <w:r w:rsidRPr="008C271A">
        <w:rPr>
          <w:rFonts w:ascii="GHEA Grapalat" w:eastAsia="Times New Roman" w:hAnsi="GHEA Grapalat" w:cs="Sylfaen"/>
          <w:sz w:val="20"/>
          <w:szCs w:val="24"/>
          <w:lang w:val="af-ZA"/>
        </w:rPr>
        <w:t xml:space="preserve"> կնքվելիք </w:t>
      </w:r>
      <w:r w:rsidRPr="008C271A">
        <w:rPr>
          <w:rFonts w:ascii="GHEA Grapalat" w:eastAsia="Times New Roman" w:hAnsi="GHEA Grapalat" w:cs="Sylfaen"/>
          <w:sz w:val="20"/>
          <w:szCs w:val="24"/>
          <w:lang w:val="hy-AM"/>
        </w:rPr>
        <w:t>պայմանագրիգնի</w:t>
      </w:r>
      <w:r w:rsidRPr="008C271A">
        <w:rPr>
          <w:rFonts w:ascii="GHEA Grapalat" w:eastAsia="Times New Roman" w:hAnsi="GHEA Grapalat" w:cs="Sylfaen"/>
          <w:sz w:val="20"/>
          <w:szCs w:val="24"/>
          <w:lang w:val="af-ZA"/>
        </w:rPr>
        <w:t xml:space="preserve"> 10  </w:t>
      </w:r>
      <w:r w:rsidRPr="008C271A">
        <w:rPr>
          <w:rFonts w:ascii="GHEA Grapalat" w:eastAsia="Times New Roman" w:hAnsi="GHEA Grapalat" w:cs="Sylfaen"/>
          <w:sz w:val="20"/>
          <w:szCs w:val="24"/>
          <w:lang w:val="hy-AM"/>
        </w:rPr>
        <w:t>տոկոսը: Պայմանագրի ապահովումը ներկայացվում է բանկային երախիքի (հավելված 5) կամ կանխիկ փողի ձևով:</w:t>
      </w:r>
      <w:r w:rsidRPr="008C271A">
        <w:rPr>
          <w:rFonts w:ascii="GHEA Grapalat" w:eastAsia="Times New Roman" w:hAnsi="GHEA Grapalat" w:cs="Sylfaen"/>
          <w:sz w:val="20"/>
          <w:szCs w:val="24"/>
          <w:vertAlign w:val="superscript"/>
          <w:lang w:val="hy-AM"/>
        </w:rPr>
        <w:t>13</w:t>
      </w:r>
    </w:p>
    <w:p w:rsidR="008C271A" w:rsidRPr="008C271A" w:rsidRDefault="008C271A" w:rsidP="008C271A">
      <w:pPr>
        <w:spacing w:after="0" w:line="240" w:lineRule="auto"/>
        <w:ind w:firstLine="567"/>
        <w:jc w:val="both"/>
        <w:rPr>
          <w:rFonts w:ascii="GHEA Grapalat" w:eastAsia="Times New Roman" w:hAnsi="GHEA Grapalat" w:cs="Arial"/>
          <w:sz w:val="20"/>
          <w:szCs w:val="24"/>
          <w:lang w:val="hy-AM"/>
        </w:rPr>
      </w:pPr>
      <w:r w:rsidRPr="008C271A">
        <w:rPr>
          <w:rFonts w:ascii="GHEA Grapalat" w:eastAsia="Times New Roman" w:hAnsi="GHEA Grapalat" w:cs="Arial"/>
          <w:sz w:val="20"/>
          <w:szCs w:val="24"/>
          <w:lang w:val="hy-AM"/>
        </w:rPr>
        <w:t>Եթե գնման ընթացակարգը կազմակերպված է չափաբաժիններով և մասնակիցը ընտրված մասնակից է ճանաչվում մեկից ավելի չափաբաժինների մասով</w:t>
      </w:r>
      <w:r w:rsidRPr="008C271A">
        <w:rPr>
          <w:rFonts w:ascii="GHEA Grapalat" w:eastAsia="Times New Roman" w:hAnsi="GHEA Grapalat" w:cs="Sylfaen"/>
          <w:sz w:val="20"/>
          <w:szCs w:val="24"/>
          <w:lang w:val="hy-AM"/>
        </w:rPr>
        <w:t xml:space="preserve">ապա կարող է ներկայացնել՝ ինչպես յուրաքանչյուր չափաբաժնի </w:t>
      </w:r>
      <w:r w:rsidRPr="008C271A">
        <w:rPr>
          <w:rFonts w:ascii="GHEA Grapalat" w:eastAsia="Times New Roman" w:hAnsi="GHEA Grapalat" w:cs="Sylfaen"/>
          <w:sz w:val="20"/>
          <w:szCs w:val="24"/>
          <w:lang w:val="hy-AM"/>
        </w:rPr>
        <w:lastRenderedPageBreak/>
        <w:t>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r w:rsidRPr="008C271A">
        <w:rPr>
          <w:rFonts w:ascii="GHEA Grapalat" w:eastAsia="Times New Roman" w:hAnsi="GHEA Grapalat" w:cs="Arial"/>
          <w:sz w:val="20"/>
          <w:szCs w:val="24"/>
          <w:lang w:val="hy-AM"/>
        </w:rPr>
        <w:t>:</w:t>
      </w:r>
    </w:p>
    <w:p w:rsidR="008C271A" w:rsidRPr="008C271A" w:rsidRDefault="008C271A" w:rsidP="008C271A">
      <w:pPr>
        <w:spacing w:after="0" w:line="240" w:lineRule="auto"/>
        <w:ind w:firstLine="567"/>
        <w:jc w:val="both"/>
        <w:rPr>
          <w:rFonts w:ascii="GHEA Grapalat" w:eastAsia="Times New Roman" w:hAnsi="GHEA Grapalat" w:cs="Times New Roman"/>
          <w:sz w:val="20"/>
          <w:szCs w:val="20"/>
          <w:lang w:val="hy-AM"/>
        </w:rPr>
      </w:pPr>
      <w:r w:rsidRPr="008C271A">
        <w:rPr>
          <w:rFonts w:ascii="GHEA Grapalat" w:eastAsia="Times New Roman" w:hAnsi="GHEA Grapalat" w:cs="Sylfaen"/>
          <w:sz w:val="20"/>
          <w:szCs w:val="24"/>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8C271A">
        <w:rPr>
          <w:rFonts w:ascii="GHEA Grapalat" w:eastAsia="Times New Roman" w:hAnsi="GHEA Grapalat" w:cs="Times New Roma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8C271A" w:rsidRPr="008C271A" w:rsidRDefault="008C271A" w:rsidP="008C271A">
      <w:pPr>
        <w:spacing w:after="0" w:line="240" w:lineRule="auto"/>
        <w:ind w:firstLine="567"/>
        <w:jc w:val="both"/>
        <w:rPr>
          <w:rFonts w:ascii="GHEA Grapalat" w:eastAsia="Times New Roman" w:hAnsi="GHEA Grapalat" w:cs="Arial"/>
          <w:sz w:val="20"/>
          <w:szCs w:val="24"/>
          <w:lang w:val="hy-AM"/>
        </w:rPr>
      </w:pPr>
      <w:r w:rsidRPr="008C271A">
        <w:rPr>
          <w:rFonts w:ascii="GHEA Grapalat" w:eastAsia="Times New Roman" w:hAnsi="GHEA Grapalat" w:cs="Times New Roman"/>
          <w:sz w:val="20"/>
          <w:szCs w:val="20"/>
          <w:lang w:val="hy-AM"/>
        </w:rPr>
        <w:t>Կանխիկփողիձևովներկայացված</w:t>
      </w:r>
      <w:r w:rsidRPr="008C271A">
        <w:rPr>
          <w:rFonts w:ascii="GHEA Grapalat" w:eastAsia="Times New Roman" w:hAnsi="GHEA Grapalat" w:cs="Arial"/>
          <w:sz w:val="20"/>
          <w:szCs w:val="24"/>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8C271A" w:rsidRPr="008C271A" w:rsidRDefault="008C271A" w:rsidP="008C271A">
      <w:pPr>
        <w:spacing w:after="0" w:line="240" w:lineRule="auto"/>
        <w:ind w:firstLine="567"/>
        <w:jc w:val="both"/>
        <w:rPr>
          <w:rFonts w:ascii="GHEA Grapalat" w:eastAsia="Times New Roman" w:hAnsi="GHEA Grapalat" w:cs="Arial"/>
          <w:sz w:val="20"/>
          <w:szCs w:val="24"/>
          <w:lang w:val="hy-AM"/>
        </w:rPr>
      </w:pPr>
      <w:r w:rsidRPr="008C271A">
        <w:rPr>
          <w:rFonts w:ascii="GHEA Grapalat" w:eastAsia="Times New Roman" w:hAnsi="GHEA Grapalat" w:cs="Sylfaen"/>
          <w:sz w:val="20"/>
          <w:szCs w:val="24"/>
          <w:lang w:val="hy-AM"/>
        </w:rPr>
        <w:t xml:space="preserve">10.4 </w:t>
      </w:r>
      <w:r w:rsidRPr="008C271A">
        <w:rPr>
          <w:rFonts w:ascii="GHEA Grapalat" w:eastAsia="Times New Roman" w:hAnsi="GHEA Grapalat" w:cs="Arial"/>
          <w:sz w:val="20"/>
          <w:szCs w:val="24"/>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երաշխիքի կամ կանխիկ փողի, իսկ պահանջվող ֆինանսական միջոցների մասով՝ միակողմանի հաստատված հայտարարության՝ տուժանքի կամ կանխիկ փողի ձևով: </w:t>
      </w:r>
    </w:p>
    <w:p w:rsidR="008C271A" w:rsidRPr="008C271A" w:rsidRDefault="008C271A" w:rsidP="008C271A">
      <w:pPr>
        <w:spacing w:after="0" w:line="240" w:lineRule="auto"/>
        <w:ind w:firstLine="567"/>
        <w:jc w:val="both"/>
        <w:rPr>
          <w:rFonts w:ascii="GHEA Grapalat" w:eastAsia="Times New Roman" w:hAnsi="GHEA Grapalat" w:cs="Sylfaen"/>
          <w:i/>
          <w:sz w:val="20"/>
          <w:szCs w:val="24"/>
          <w:lang w:val="af-ZA"/>
        </w:rPr>
      </w:pPr>
      <w:r w:rsidRPr="008C271A">
        <w:rPr>
          <w:rFonts w:ascii="GHEA Grapalat" w:eastAsia="Times New Roman" w:hAnsi="GHEA Grapalat" w:cs="Sylfaen"/>
          <w:sz w:val="20"/>
          <w:szCs w:val="24"/>
          <w:lang w:val="hy-AM"/>
        </w:rPr>
        <w:t>10</w:t>
      </w:r>
      <w:r w:rsidRPr="008C271A">
        <w:rPr>
          <w:rFonts w:ascii="GHEA Grapalat" w:eastAsia="Times New Roman" w:hAnsi="GHEA Grapalat" w:cs="Sylfaen"/>
          <w:sz w:val="20"/>
          <w:szCs w:val="24"/>
          <w:lang w:val="af-ZA"/>
        </w:rPr>
        <w:t xml:space="preserve">.5 </w:t>
      </w:r>
      <w:r w:rsidRPr="008C271A">
        <w:rPr>
          <w:rFonts w:ascii="GHEA Grapalat" w:eastAsia="Times New Roman" w:hAnsi="GHEA Grapalat" w:cs="Sylfaen"/>
          <w:sz w:val="20"/>
          <w:szCs w:val="24"/>
          <w:lang w:val="hy-AM"/>
        </w:rPr>
        <w:t>Պայմանագրով</w:t>
      </w:r>
      <w:r w:rsidRPr="008C271A">
        <w:rPr>
          <w:rFonts w:ascii="GHEA Grapalat" w:eastAsia="Times New Roman" w:hAnsi="GHEA Grapalat" w:cs="Sylfaen"/>
          <w:sz w:val="20"/>
          <w:szCs w:val="24"/>
          <w:lang w:val="af-ZA"/>
        </w:rPr>
        <w:t xml:space="preserve"> պ</w:t>
      </w:r>
      <w:r w:rsidRPr="008C271A">
        <w:rPr>
          <w:rFonts w:ascii="GHEA Grapalat" w:eastAsia="Times New Roman" w:hAnsi="GHEA Grapalat" w:cs="Sylfaen"/>
          <w:sz w:val="20"/>
          <w:szCs w:val="24"/>
          <w:lang w:val="hy-AM"/>
        </w:rPr>
        <w:t>ատվիրատուիկողմիցկանխավճարհատկացվելուպայմաննախատեսվելուդեպքումընտրվածմասնակիցը</w:t>
      </w:r>
      <w:r w:rsidRPr="008C271A">
        <w:rPr>
          <w:rFonts w:ascii="GHEA Grapalat" w:eastAsia="Times New Roman" w:hAnsi="GHEA Grapalat" w:cs="Sylfaen"/>
          <w:sz w:val="20"/>
          <w:szCs w:val="24"/>
          <w:lang w:val="af-ZA"/>
        </w:rPr>
        <w:t xml:space="preserve"> պ</w:t>
      </w:r>
      <w:r w:rsidRPr="008C271A">
        <w:rPr>
          <w:rFonts w:ascii="GHEA Grapalat" w:eastAsia="Times New Roman" w:hAnsi="GHEA Grapalat" w:cs="Sylfaen"/>
          <w:sz w:val="20"/>
          <w:szCs w:val="24"/>
          <w:lang w:val="hy-AM"/>
        </w:rPr>
        <w:t>ատվիրատուինէներկայացնում</w:t>
      </w:r>
      <w:r w:rsidRPr="008C271A">
        <w:rPr>
          <w:rFonts w:ascii="GHEA Grapalat" w:eastAsia="Times New Roman" w:hAnsi="GHEA Grapalat" w:cs="Sylfaen"/>
          <w:sz w:val="20"/>
          <w:szCs w:val="24"/>
          <w:lang w:val="af-ZA"/>
        </w:rPr>
        <w:t xml:space="preserve"> նաև </w:t>
      </w:r>
      <w:r w:rsidRPr="008C271A">
        <w:rPr>
          <w:rFonts w:ascii="GHEA Grapalat" w:eastAsia="Times New Roman" w:hAnsi="GHEA Grapalat" w:cs="Sylfaen"/>
          <w:sz w:val="20"/>
          <w:szCs w:val="24"/>
          <w:lang w:val="hy-AM"/>
        </w:rPr>
        <w:t>կանխավճարիապահովում</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կանխավճարիչափով</w:t>
      </w:r>
      <w:r w:rsidRPr="008C271A">
        <w:rPr>
          <w:rFonts w:ascii="GHEA Grapalat" w:eastAsia="Times New Roman" w:hAnsi="GHEA Grapalat" w:cs="Sylfaen"/>
          <w:sz w:val="20"/>
          <w:szCs w:val="24"/>
          <w:lang w:val="af-ZA"/>
        </w:rPr>
        <w:t xml:space="preserve">, բանկային </w:t>
      </w:r>
      <w:r w:rsidRPr="008C271A">
        <w:rPr>
          <w:rFonts w:ascii="GHEA Grapalat" w:eastAsia="Times New Roman" w:hAnsi="GHEA Grapalat" w:cs="Sylfaen"/>
          <w:sz w:val="20"/>
          <w:szCs w:val="24"/>
          <w:lang w:val="hy-AM"/>
        </w:rPr>
        <w:t>երաշխիքիձևով (հավելված՝ 5</w:t>
      </w:r>
      <w:r w:rsidRPr="008C271A">
        <w:rPr>
          <w:rFonts w:ascii="Cambria Math" w:eastAsia="Times New Roman" w:hAnsi="Cambria Math" w:cs="Cambria Math"/>
          <w:sz w:val="20"/>
          <w:szCs w:val="24"/>
          <w:lang w:val="hy-AM"/>
        </w:rPr>
        <w:t>․</w:t>
      </w:r>
      <w:r w:rsidRPr="008C271A">
        <w:rPr>
          <w:rFonts w:ascii="GHEA Grapalat" w:eastAsia="Times New Roman" w:hAnsi="GHEA Grapalat" w:cs="Sylfaen"/>
          <w:sz w:val="20"/>
          <w:szCs w:val="24"/>
          <w:lang w:val="hy-AM"/>
        </w:rPr>
        <w:t>2):</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8C271A" w:rsidRPr="008C271A" w:rsidRDefault="008C271A" w:rsidP="008C271A">
      <w:pPr>
        <w:spacing w:after="0" w:line="240" w:lineRule="auto"/>
        <w:jc w:val="center"/>
        <w:rPr>
          <w:rFonts w:ascii="GHEA Grapalat" w:eastAsia="Times New Roman" w:hAnsi="GHEA Grapalat" w:cs="Times New Roman"/>
          <w:b/>
          <w:sz w:val="24"/>
          <w:lang w:val="af-ZA"/>
        </w:rPr>
      </w:pPr>
    </w:p>
    <w:p w:rsidR="008C271A" w:rsidRPr="008C271A" w:rsidRDefault="008C271A" w:rsidP="008C271A">
      <w:pPr>
        <w:spacing w:after="0" w:line="240" w:lineRule="auto"/>
        <w:jc w:val="center"/>
        <w:rPr>
          <w:rFonts w:ascii="GHEA Grapalat" w:eastAsia="Times New Roman" w:hAnsi="GHEA Grapalat" w:cs="Arial"/>
          <w:b/>
          <w:sz w:val="20"/>
          <w:szCs w:val="24"/>
          <w:lang w:val="af-ZA"/>
        </w:rPr>
      </w:pPr>
      <w:r w:rsidRPr="008C271A">
        <w:rPr>
          <w:rFonts w:ascii="GHEA Grapalat" w:eastAsia="Times New Roman" w:hAnsi="GHEA Grapalat" w:cs="Times New Roman"/>
          <w:b/>
          <w:sz w:val="20"/>
          <w:szCs w:val="24"/>
          <w:lang w:val="af-ZA"/>
        </w:rPr>
        <w:t xml:space="preserve">11. </w:t>
      </w:r>
      <w:r w:rsidRPr="008C271A">
        <w:rPr>
          <w:rFonts w:ascii="GHEA Grapalat" w:eastAsia="Times New Roman" w:hAnsi="GHEA Grapalat" w:cs="Sylfaen"/>
          <w:b/>
          <w:sz w:val="20"/>
          <w:szCs w:val="24"/>
          <w:lang w:val="af-ZA"/>
        </w:rPr>
        <w:t>ԸՆԹԱՑԱԿԱՐԳԸՉԿԱՅԱՑԱԾՀԱՅՏԱՐԱՐԵԼԸ</w:t>
      </w:r>
    </w:p>
    <w:p w:rsidR="008C271A" w:rsidRPr="008C271A" w:rsidRDefault="008C271A" w:rsidP="008C271A">
      <w:pPr>
        <w:spacing w:after="0" w:line="240" w:lineRule="auto"/>
        <w:jc w:val="center"/>
        <w:rPr>
          <w:rFonts w:ascii="GHEA Grapalat" w:eastAsia="Times New Roman" w:hAnsi="GHEA Grapalat" w:cs="Times New Roman"/>
          <w:b/>
          <w:sz w:val="20"/>
          <w:szCs w:val="24"/>
          <w:lang w:val="af-ZA"/>
        </w:rPr>
      </w:pP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Times New Roman"/>
          <w:sz w:val="20"/>
          <w:szCs w:val="24"/>
          <w:lang w:val="af-ZA"/>
        </w:rPr>
        <w:t>11.</w:t>
      </w:r>
      <w:r w:rsidRPr="008C271A">
        <w:rPr>
          <w:rFonts w:ascii="GHEA Grapalat" w:eastAsia="Times New Roman" w:hAnsi="GHEA Grapalat" w:cs="Sylfaen"/>
          <w:sz w:val="20"/>
          <w:szCs w:val="24"/>
          <w:lang w:val="af-ZA"/>
        </w:rPr>
        <w:t xml:space="preserve">1 </w:t>
      </w:r>
      <w:r w:rsidRPr="008C271A">
        <w:rPr>
          <w:rFonts w:ascii="GHEA Grapalat" w:eastAsia="Times New Roman" w:hAnsi="GHEA Grapalat" w:cs="Sylfaen"/>
          <w:sz w:val="20"/>
          <w:szCs w:val="24"/>
        </w:rPr>
        <w:t>Օրենքի</w:t>
      </w:r>
      <w:r w:rsidRPr="008C271A">
        <w:rPr>
          <w:rFonts w:ascii="GHEA Grapalat" w:eastAsia="Times New Roman" w:hAnsi="GHEA Grapalat" w:cs="Sylfaen"/>
          <w:sz w:val="20"/>
          <w:szCs w:val="24"/>
          <w:lang w:val="af-ZA"/>
        </w:rPr>
        <w:t xml:space="preserve"> 37-</w:t>
      </w:r>
      <w:r w:rsidRPr="008C271A">
        <w:rPr>
          <w:rFonts w:ascii="GHEA Grapalat" w:eastAsia="Times New Roman" w:hAnsi="GHEA Grapalat" w:cs="Sylfaen"/>
          <w:sz w:val="20"/>
          <w:szCs w:val="24"/>
        </w:rPr>
        <w:t>րդհոդվածիհամաձայն</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հանձնաժողովըսույնընթացակարգըչկայացածէհայտարարում</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եթե</w:t>
      </w:r>
      <w:r w:rsidRPr="008C271A">
        <w:rPr>
          <w:rFonts w:ascii="GHEA Grapalat" w:eastAsia="Times New Roman" w:hAnsi="GHEA Grapalat" w:cs="Sylfaen"/>
          <w:sz w:val="20"/>
          <w:szCs w:val="24"/>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1) </w:t>
      </w:r>
      <w:r w:rsidRPr="008C271A">
        <w:rPr>
          <w:rFonts w:ascii="GHEA Grapalat" w:eastAsia="Times New Roman" w:hAnsi="GHEA Grapalat" w:cs="Sylfaen"/>
          <w:sz w:val="20"/>
          <w:szCs w:val="24"/>
        </w:rPr>
        <w:t>հայտերիցոչմեկըչիհամապատասխանումհրավերիպայմաններին</w:t>
      </w:r>
      <w:r w:rsidRPr="008C271A">
        <w:rPr>
          <w:rFonts w:ascii="GHEA Grapalat" w:eastAsia="Times New Roman" w:hAnsi="GHEA Grapalat" w:cs="Sylfaen"/>
          <w:sz w:val="20"/>
          <w:szCs w:val="24"/>
          <w:lang w:val="af-ZA"/>
        </w:rPr>
        <w:t>.</w:t>
      </w:r>
    </w:p>
    <w:p w:rsidR="008C271A" w:rsidRPr="008C271A" w:rsidRDefault="008C271A" w:rsidP="008C271A">
      <w:pPr>
        <w:spacing w:after="0" w:line="240" w:lineRule="auto"/>
        <w:ind w:firstLine="567"/>
        <w:jc w:val="both"/>
        <w:rPr>
          <w:rFonts w:ascii="GHEA Grapalat" w:eastAsia="Times New Roman" w:hAnsi="GHEA Grapalat" w:cs="Sylfaen"/>
          <w:color w:val="FFFFFF"/>
          <w:sz w:val="20"/>
          <w:szCs w:val="24"/>
          <w:lang w:val="hy-AM"/>
        </w:rPr>
      </w:pPr>
      <w:r w:rsidRPr="008C271A">
        <w:rPr>
          <w:rFonts w:ascii="GHEA Grapalat" w:eastAsia="Times New Roman" w:hAnsi="GHEA Grapalat" w:cs="Sylfaen"/>
          <w:sz w:val="20"/>
          <w:szCs w:val="24"/>
          <w:lang w:val="af-ZA"/>
        </w:rPr>
        <w:t xml:space="preserve">2) </w:t>
      </w:r>
      <w:r w:rsidRPr="008C271A">
        <w:rPr>
          <w:rFonts w:ascii="GHEA Grapalat" w:eastAsia="Times New Roman" w:hAnsi="GHEA Grapalat" w:cs="Sylfaen"/>
          <w:sz w:val="20"/>
          <w:szCs w:val="24"/>
        </w:rPr>
        <w:t>դադարումէգոյությունունենալգնմանպահանջը</w:t>
      </w:r>
      <w:r w:rsidRPr="008C271A">
        <w:rPr>
          <w:rFonts w:ascii="GHEA Grapalat" w:eastAsia="Times New Roman" w:hAnsi="GHEA Grapalat" w:cs="Sylfaen"/>
          <w:sz w:val="20"/>
          <w:szCs w:val="24"/>
          <w:lang w:val="hy-AM"/>
        </w:rPr>
        <w:t>: Ընդ որում պ</w:t>
      </w:r>
      <w:r w:rsidRPr="008C271A">
        <w:rPr>
          <w:rFonts w:ascii="GHEA Grapalat" w:eastAsia="Times New Roman" w:hAnsi="GHEA Grapalat" w:cs="Sylfaen"/>
          <w:sz w:val="20"/>
          <w:szCs w:val="24"/>
        </w:rPr>
        <w:t>ետությանկամհամայնքներիկարիքներիհամարկազմակերպվածգնմանընթացակարգըկարողէամբողջությամբկամմասնակիչկայացածհայտարարվելհամապատասխանաբարՀայաստանիՀանրապետությանկառավարությանկամհամայնքիավագանու</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այլպատվիրատուներիդեպքում</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ընդհանուրկառավարումնիրականացնողլիազորվածմարմնիղեկավարի</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իսկհիմնադրամներիդեպքումհոգաբարձուներիխորհրդիորոշմանհիմանվրա</w:t>
      </w:r>
      <w:r w:rsidRPr="008C271A">
        <w:rPr>
          <w:rFonts w:ascii="GHEA Grapalat" w:eastAsia="Times New Roman" w:hAnsi="GHEA Grapalat" w:cs="Sylfaen"/>
          <w:sz w:val="20"/>
          <w:szCs w:val="24"/>
          <w:lang w:val="af-ZA"/>
        </w:rPr>
        <w:t>:</w:t>
      </w:r>
      <w:r w:rsidRPr="008C271A">
        <w:rPr>
          <w:rFonts w:ascii="GHEA Grapalat" w:eastAsia="Times New Roman" w:hAnsi="GHEA Grapalat" w:cs="Sylfaen"/>
          <w:sz w:val="20"/>
          <w:szCs w:val="24"/>
          <w:vertAlign w:val="superscript"/>
          <w:lang w:val="af-ZA"/>
        </w:rPr>
        <w:t>14</w:t>
      </w:r>
      <w:r w:rsidRPr="008C271A">
        <w:rPr>
          <w:rFonts w:ascii="GHEA Grapalat" w:eastAsia="Times New Roman" w:hAnsi="GHEA Grapalat" w:cs="Sylfaen"/>
          <w:color w:val="FFFFFF"/>
          <w:sz w:val="20"/>
          <w:szCs w:val="24"/>
          <w:vertAlign w:val="superscript"/>
          <w:lang w:val="en-US"/>
        </w:rPr>
        <w:footnoteReference w:id="8"/>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3) </w:t>
      </w:r>
      <w:r w:rsidRPr="008C271A">
        <w:rPr>
          <w:rFonts w:ascii="GHEA Grapalat" w:eastAsia="Times New Roman" w:hAnsi="GHEA Grapalat" w:cs="Sylfaen"/>
          <w:sz w:val="20"/>
          <w:szCs w:val="24"/>
          <w:lang w:val="hy-AM"/>
        </w:rPr>
        <w:t>ոչմիհայտչիներկայացվել</w:t>
      </w:r>
      <w:r w:rsidRPr="008C271A">
        <w:rPr>
          <w:rFonts w:ascii="GHEA Grapalat" w:eastAsia="Times New Roman" w:hAnsi="GHEA Grapalat" w:cs="Sylfaen"/>
          <w:sz w:val="20"/>
          <w:szCs w:val="24"/>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4) </w:t>
      </w:r>
      <w:r w:rsidRPr="00395486">
        <w:rPr>
          <w:rFonts w:ascii="GHEA Grapalat" w:eastAsia="Times New Roman" w:hAnsi="GHEA Grapalat" w:cs="Sylfaen"/>
          <w:sz w:val="20"/>
          <w:szCs w:val="24"/>
          <w:lang w:val="hy-AM"/>
        </w:rPr>
        <w:t>պայմանագիրչիկնքվում։</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11.2 Գ</w:t>
      </w:r>
      <w:r w:rsidRPr="00395486">
        <w:rPr>
          <w:rFonts w:ascii="GHEA Grapalat" w:eastAsia="Times New Roman" w:hAnsi="GHEA Grapalat" w:cs="Sylfaen"/>
          <w:sz w:val="20"/>
          <w:szCs w:val="24"/>
          <w:lang w:val="hy-AM"/>
        </w:rPr>
        <w:t>նմանընթացակարգըչկայացածհայտարարվելունհաջորդողաշխատանքայինօրվաընթացքում</w:t>
      </w:r>
      <w:r w:rsidRPr="008C271A">
        <w:rPr>
          <w:rFonts w:ascii="GHEA Grapalat" w:eastAsia="Times New Roman" w:hAnsi="GHEA Grapalat" w:cs="Sylfaen"/>
          <w:sz w:val="20"/>
          <w:szCs w:val="24"/>
          <w:lang w:val="af-ZA"/>
        </w:rPr>
        <w:t>, պ</w:t>
      </w:r>
      <w:r w:rsidRPr="00395486">
        <w:rPr>
          <w:rFonts w:ascii="GHEA Grapalat" w:eastAsia="Times New Roman" w:hAnsi="GHEA Grapalat" w:cs="Sylfaen"/>
          <w:sz w:val="20"/>
          <w:szCs w:val="24"/>
          <w:lang w:val="hy-AM"/>
        </w:rPr>
        <w:t>ատվիրատուն</w:t>
      </w:r>
      <w:r w:rsidRPr="008C271A">
        <w:rPr>
          <w:rFonts w:ascii="GHEA Grapalat" w:eastAsia="Times New Roman" w:hAnsi="GHEA Grapalat" w:cs="Sylfaen"/>
          <w:sz w:val="20"/>
          <w:szCs w:val="24"/>
          <w:lang w:val="af-ZA"/>
        </w:rPr>
        <w:t xml:space="preserve"> տեղեկագրում հրապարակում է </w:t>
      </w:r>
      <w:r w:rsidRPr="00395486">
        <w:rPr>
          <w:rFonts w:ascii="GHEA Grapalat" w:eastAsia="Times New Roman" w:hAnsi="GHEA Grapalat" w:cs="Sylfaen"/>
          <w:sz w:val="20"/>
          <w:szCs w:val="24"/>
          <w:lang w:val="hy-AM"/>
        </w:rPr>
        <w:t>հայտարարություն</w:t>
      </w:r>
      <w:r w:rsidRPr="008C271A">
        <w:rPr>
          <w:rFonts w:ascii="GHEA Grapalat" w:eastAsia="Times New Roman" w:hAnsi="GHEA Grapalat" w:cs="Sylfaen"/>
          <w:sz w:val="20"/>
          <w:szCs w:val="24"/>
          <w:lang w:val="af-ZA"/>
        </w:rPr>
        <w:t xml:space="preserve">, </w:t>
      </w:r>
      <w:r w:rsidRPr="00395486">
        <w:rPr>
          <w:rFonts w:ascii="GHEA Grapalat" w:eastAsia="Times New Roman" w:hAnsi="GHEA Grapalat" w:cs="Sylfaen"/>
          <w:sz w:val="20"/>
          <w:szCs w:val="24"/>
          <w:lang w:val="hy-AM"/>
        </w:rPr>
        <w:t>որումնշվումէգնմանընթացակարգըչկայացածհայտարարվելուհիմնավորումը։</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p>
    <w:p w:rsidR="008C271A" w:rsidRPr="008C271A" w:rsidRDefault="008C271A" w:rsidP="008C271A">
      <w:pPr>
        <w:spacing w:after="0" w:line="240" w:lineRule="auto"/>
        <w:ind w:firstLine="720"/>
        <w:jc w:val="both"/>
        <w:rPr>
          <w:rFonts w:ascii="GHEA Grapalat" w:eastAsia="Times New Roman" w:hAnsi="GHEA Grapalat" w:cs="Times New Roman"/>
          <w:sz w:val="18"/>
          <w:szCs w:val="18"/>
          <w:u w:val="single"/>
          <w:lang w:val="af-ZA"/>
        </w:rPr>
      </w:pPr>
    </w:p>
    <w:p w:rsidR="008C271A" w:rsidRPr="008C271A" w:rsidRDefault="008C271A" w:rsidP="008C271A">
      <w:pPr>
        <w:spacing w:after="0" w:line="240" w:lineRule="auto"/>
        <w:jc w:val="center"/>
        <w:rPr>
          <w:rFonts w:ascii="GHEA Grapalat" w:eastAsia="Times New Roman" w:hAnsi="GHEA Grapalat" w:cs="Times New Roman"/>
          <w:b/>
          <w:sz w:val="20"/>
          <w:szCs w:val="24"/>
          <w:lang w:val="af-ZA"/>
        </w:rPr>
      </w:pPr>
      <w:r w:rsidRPr="008C271A">
        <w:rPr>
          <w:rFonts w:ascii="GHEA Grapalat" w:eastAsia="Times New Roman" w:hAnsi="GHEA Grapalat" w:cs="Times New Roman"/>
          <w:b/>
          <w:sz w:val="20"/>
          <w:szCs w:val="24"/>
          <w:lang w:val="af-ZA"/>
        </w:rPr>
        <w:t xml:space="preserve">12. ԳՆՄԱՆ ԳՈՐԾԸՆԹԱՑԻ ՀԵՏ ԿԱՊՎԱԾ ԳՈՐԾՈՂՈՒԹՅՈՒՆՆԵՐԸ ԵՎ (ԿԱՄ) </w:t>
      </w:r>
    </w:p>
    <w:p w:rsidR="008C271A" w:rsidRPr="008C271A" w:rsidRDefault="008C271A" w:rsidP="008C271A">
      <w:pPr>
        <w:spacing w:after="0" w:line="240" w:lineRule="auto"/>
        <w:jc w:val="center"/>
        <w:rPr>
          <w:rFonts w:ascii="GHEA Grapalat" w:eastAsia="Times New Roman" w:hAnsi="GHEA Grapalat" w:cs="Times New Roman"/>
          <w:b/>
          <w:sz w:val="20"/>
          <w:szCs w:val="24"/>
          <w:lang w:val="af-ZA"/>
        </w:rPr>
      </w:pPr>
      <w:r w:rsidRPr="008C271A">
        <w:rPr>
          <w:rFonts w:ascii="GHEA Grapalat" w:eastAsia="Times New Roman" w:hAnsi="GHEA Grapalat" w:cs="Times New Roman"/>
          <w:b/>
          <w:sz w:val="20"/>
          <w:szCs w:val="24"/>
          <w:lang w:val="af-ZA"/>
        </w:rPr>
        <w:t xml:space="preserve">ԸՆԴՈՒՆՎԱԾ ՈՐՈՇՈՒՄՆԵՐԸ ԲՈՂՈՔԱՐԿԵԼՈՒ ՄԱՍՆԱԿՑԻ </w:t>
      </w:r>
    </w:p>
    <w:p w:rsidR="008C271A" w:rsidRPr="008C271A" w:rsidRDefault="008C271A" w:rsidP="008C271A">
      <w:pPr>
        <w:spacing w:after="0" w:line="240" w:lineRule="auto"/>
        <w:jc w:val="center"/>
        <w:rPr>
          <w:rFonts w:ascii="GHEA Grapalat" w:eastAsia="Times New Roman" w:hAnsi="GHEA Grapalat" w:cs="Times New Roman"/>
          <w:b/>
          <w:sz w:val="20"/>
          <w:szCs w:val="24"/>
          <w:lang w:val="af-ZA"/>
        </w:rPr>
      </w:pPr>
      <w:r w:rsidRPr="008C271A">
        <w:rPr>
          <w:rFonts w:ascii="GHEA Grapalat" w:eastAsia="Times New Roman" w:hAnsi="GHEA Grapalat" w:cs="Times New Roman"/>
          <w:b/>
          <w:sz w:val="20"/>
          <w:szCs w:val="24"/>
          <w:lang w:val="af-ZA"/>
        </w:rPr>
        <w:t>ԻՐԱՎՈՒՆՔԸ ԵՎ ԿԱՐԳԸ</w:t>
      </w:r>
    </w:p>
    <w:p w:rsidR="008C271A" w:rsidRPr="008C271A" w:rsidRDefault="008C271A" w:rsidP="008C271A">
      <w:pPr>
        <w:spacing w:after="0" w:line="240" w:lineRule="auto"/>
        <w:jc w:val="center"/>
        <w:rPr>
          <w:rFonts w:ascii="GHEA Grapalat" w:eastAsia="Times New Roman" w:hAnsi="GHEA Grapalat" w:cs="Times New Roman"/>
          <w:b/>
          <w:sz w:val="20"/>
          <w:szCs w:val="24"/>
          <w:lang w:val="af-ZA"/>
        </w:rPr>
      </w:pP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12.1</w:t>
      </w:r>
      <w:r w:rsidRPr="008C271A">
        <w:rPr>
          <w:rFonts w:ascii="GHEA Grapalat" w:eastAsia="Times New Roman" w:hAnsi="GHEA Grapalat" w:cs="Sylfaen"/>
          <w:sz w:val="20"/>
          <w:szCs w:val="20"/>
        </w:rPr>
        <w:t>Յուրաքանչյուրանձիրավունքունիբողոքարկելու</w:t>
      </w:r>
      <w:r w:rsidRPr="008C271A">
        <w:rPr>
          <w:rFonts w:ascii="GHEA Grapalat" w:eastAsia="Times New Roman" w:hAnsi="GHEA Grapalat" w:cs="Sylfaen"/>
          <w:sz w:val="20"/>
          <w:szCs w:val="20"/>
          <w:lang w:val="af-ZA"/>
        </w:rPr>
        <w:t xml:space="preserve"> պ</w:t>
      </w:r>
      <w:r w:rsidRPr="008C271A">
        <w:rPr>
          <w:rFonts w:ascii="GHEA Grapalat" w:eastAsia="Times New Roman" w:hAnsi="GHEA Grapalat" w:cs="Sylfaen"/>
          <w:sz w:val="20"/>
          <w:szCs w:val="20"/>
        </w:rPr>
        <w:t>ատվիրատուի</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հանձնաժողովիևգնումներիհետկապվածբողոքներքննողանձիգործողությունները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անգործությունը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ևորոշումները։</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12.2  </w:t>
      </w:r>
      <w:r w:rsidRPr="008C271A">
        <w:rPr>
          <w:rFonts w:ascii="GHEA Grapalat" w:eastAsia="Times New Roman" w:hAnsi="GHEA Grapalat" w:cs="Sylfaen"/>
          <w:sz w:val="20"/>
          <w:szCs w:val="20"/>
        </w:rPr>
        <w:t>Գնումների</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այդթվումբողոքի</w:t>
      </w:r>
      <w:r w:rsidRPr="008C271A">
        <w:rPr>
          <w:rFonts w:ascii="GHEA Grapalat" w:eastAsia="Times New Roman" w:hAnsi="GHEA Grapalat" w:cs="Sylfaen"/>
          <w:sz w:val="20"/>
          <w:szCs w:val="20"/>
          <w:lang w:val="en-US"/>
        </w:rPr>
        <w:t>քննման</w:t>
      </w:r>
      <w:r w:rsidRPr="008C271A">
        <w:rPr>
          <w:rFonts w:ascii="GHEA Grapalat" w:eastAsia="Times New Roman" w:hAnsi="GHEA Grapalat" w:cs="Sylfaen"/>
          <w:sz w:val="20"/>
          <w:szCs w:val="20"/>
        </w:rPr>
        <w:t>հետկապվածհարաբերություններըվարչականհարաբերություններչենևդրանքկարգավորվումենՀայաստանիՀանարապետությանքաղաքացիաիրավականհարաբերություններըկարգավորողօրենսդրությամբ։</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12.3  </w:t>
      </w:r>
      <w:r w:rsidRPr="008C271A">
        <w:rPr>
          <w:rFonts w:ascii="GHEA Grapalat" w:eastAsia="Times New Roman" w:hAnsi="GHEA Grapalat" w:cs="Sylfaen"/>
          <w:sz w:val="20"/>
          <w:szCs w:val="20"/>
        </w:rPr>
        <w:t>ՅուրաքանչյուրանձիրավունքունիՕրենքիհամաձայն</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1) </w:t>
      </w:r>
      <w:r w:rsidRPr="008C271A">
        <w:rPr>
          <w:rFonts w:ascii="GHEA Grapalat" w:eastAsia="Times New Roman" w:hAnsi="GHEA Grapalat" w:cs="Sylfaen"/>
          <w:sz w:val="20"/>
          <w:szCs w:val="20"/>
        </w:rPr>
        <w:t>նախքանպայմանագրիկնքումըբողոքարկելու</w:t>
      </w:r>
      <w:r w:rsidRPr="008C271A">
        <w:rPr>
          <w:rFonts w:ascii="GHEA Grapalat" w:eastAsia="Times New Roman" w:hAnsi="GHEA Grapalat" w:cs="Sylfaen"/>
          <w:sz w:val="20"/>
          <w:szCs w:val="20"/>
          <w:lang w:val="af-ZA"/>
        </w:rPr>
        <w:t xml:space="preserve"> պ</w:t>
      </w:r>
      <w:r w:rsidRPr="008C271A">
        <w:rPr>
          <w:rFonts w:ascii="GHEA Grapalat" w:eastAsia="Times New Roman" w:hAnsi="GHEA Grapalat" w:cs="Sylfaen"/>
          <w:sz w:val="20"/>
          <w:szCs w:val="20"/>
        </w:rPr>
        <w:t>ատվիրատուիևհանձնաժողովիգործողությունները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անգործությունը</w:t>
      </w:r>
      <w:r w:rsidRPr="008C271A">
        <w:rPr>
          <w:rFonts w:ascii="GHEA Grapalat" w:eastAsia="Times New Roman" w:hAnsi="GHEA Grapalat" w:cs="Sylfaen"/>
          <w:sz w:val="20"/>
          <w:szCs w:val="20"/>
          <w:lang w:val="af-ZA"/>
        </w:rPr>
        <w:t xml:space="preserve">) և </w:t>
      </w:r>
      <w:r w:rsidRPr="008C271A">
        <w:rPr>
          <w:rFonts w:ascii="GHEA Grapalat" w:eastAsia="Times New Roman" w:hAnsi="GHEA Grapalat" w:cs="Sylfaen"/>
          <w:sz w:val="20"/>
          <w:szCs w:val="20"/>
        </w:rPr>
        <w:t>որոշումներըգնումներիհետկապվածբողոքներքննողանձին</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bookmarkStart w:id="12" w:name="_Hlk9264573"/>
      <w:r w:rsidRPr="008C271A">
        <w:rPr>
          <w:rFonts w:ascii="GHEA Grapalat" w:eastAsia="Times New Roman"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12"/>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lastRenderedPageBreak/>
        <w:t xml:space="preserve">2) </w:t>
      </w:r>
      <w:r w:rsidRPr="008C271A">
        <w:rPr>
          <w:rFonts w:ascii="GHEA Grapalat" w:eastAsia="Times New Roman" w:hAnsi="GHEA Grapalat" w:cs="Sylfaen"/>
          <w:sz w:val="20"/>
          <w:szCs w:val="20"/>
        </w:rPr>
        <w:t>դատականկարգովբողոքարկելուգնումներիհետկապվածբողոքներքննողանձի</w:t>
      </w:r>
      <w:r w:rsidRPr="008C271A">
        <w:rPr>
          <w:rFonts w:ascii="GHEA Grapalat" w:eastAsia="Times New Roman" w:hAnsi="GHEA Grapalat" w:cs="Sylfaen"/>
          <w:sz w:val="20"/>
          <w:szCs w:val="20"/>
          <w:lang w:val="af-ZA"/>
        </w:rPr>
        <w:t>, պ</w:t>
      </w:r>
      <w:r w:rsidRPr="008C271A">
        <w:rPr>
          <w:rFonts w:ascii="GHEA Grapalat" w:eastAsia="Times New Roman" w:hAnsi="GHEA Grapalat" w:cs="Sylfaen"/>
          <w:sz w:val="20"/>
          <w:szCs w:val="20"/>
        </w:rPr>
        <w:t>ատվիրատուիևհանձնաժողովիգործողությունները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անգործությունը</w:t>
      </w:r>
      <w:r w:rsidRPr="008C271A">
        <w:rPr>
          <w:rFonts w:ascii="GHEA Grapalat" w:eastAsia="Times New Roman" w:hAnsi="GHEA Grapalat" w:cs="Sylfaen"/>
          <w:sz w:val="20"/>
          <w:szCs w:val="20"/>
          <w:lang w:val="af-ZA"/>
        </w:rPr>
        <w:t xml:space="preserve">) և </w:t>
      </w:r>
      <w:r w:rsidRPr="008C271A">
        <w:rPr>
          <w:rFonts w:ascii="GHEA Grapalat" w:eastAsia="Times New Roman" w:hAnsi="GHEA Grapalat" w:cs="Sylfaen"/>
          <w:sz w:val="20"/>
          <w:szCs w:val="20"/>
        </w:rPr>
        <w:t>որոշումները։</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12.4  </w:t>
      </w:r>
      <w:r w:rsidRPr="008C271A">
        <w:rPr>
          <w:rFonts w:ascii="GHEA Grapalat" w:eastAsia="Times New Roman" w:hAnsi="GHEA Grapalat" w:cs="Sylfaen"/>
          <w:sz w:val="20"/>
          <w:szCs w:val="20"/>
        </w:rPr>
        <w:t>Եթեբողոքըներկայացրածանձըբողոքարկումէ</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1) </w:t>
      </w:r>
      <w:r w:rsidRPr="008C271A">
        <w:rPr>
          <w:rFonts w:ascii="GHEA Grapalat" w:eastAsia="Times New Roman" w:hAnsi="GHEA Grapalat" w:cs="Sylfaen"/>
          <w:sz w:val="20"/>
          <w:szCs w:val="20"/>
        </w:rPr>
        <w:t>պայմանագիրկնքելուորոշումը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ապա</w:t>
      </w:r>
      <w:r w:rsidRPr="008C271A">
        <w:rPr>
          <w:rFonts w:ascii="GHEA Grapalat" w:eastAsia="Times New Roman" w:hAnsi="GHEA Grapalat" w:cs="Sylfaen"/>
          <w:sz w:val="20"/>
          <w:szCs w:val="20"/>
          <w:lang w:val="en-US"/>
        </w:rPr>
        <w:t>բողոքը</w:t>
      </w:r>
      <w:r w:rsidRPr="008C271A">
        <w:rPr>
          <w:rFonts w:ascii="GHEA Grapalat" w:eastAsia="Times New Roman" w:hAnsi="GHEA Grapalat" w:cs="Sylfaen"/>
          <w:sz w:val="20"/>
          <w:szCs w:val="20"/>
        </w:rPr>
        <w:t>ներկայաց</w:t>
      </w:r>
      <w:r w:rsidRPr="008C271A">
        <w:rPr>
          <w:rFonts w:ascii="GHEA Grapalat" w:eastAsia="Times New Roman" w:hAnsi="GHEA Grapalat" w:cs="Sylfaen"/>
          <w:sz w:val="20"/>
          <w:szCs w:val="20"/>
          <w:lang w:val="en-US"/>
        </w:rPr>
        <w:t>ն</w:t>
      </w:r>
      <w:r w:rsidRPr="008C271A">
        <w:rPr>
          <w:rFonts w:ascii="GHEA Grapalat" w:eastAsia="Times New Roman" w:hAnsi="GHEA Grapalat" w:cs="Sylfaen"/>
          <w:sz w:val="20"/>
          <w:szCs w:val="20"/>
        </w:rPr>
        <w:t>ումէսույնհրավերի</w:t>
      </w:r>
      <w:r w:rsidRPr="008C271A">
        <w:rPr>
          <w:rFonts w:ascii="GHEA Grapalat" w:eastAsia="Times New Roman" w:hAnsi="GHEA Grapalat" w:cs="Sylfaen"/>
          <w:sz w:val="20"/>
          <w:szCs w:val="20"/>
          <w:lang w:val="af-ZA"/>
        </w:rPr>
        <w:t xml:space="preserve"> 1-</w:t>
      </w:r>
      <w:r w:rsidRPr="008C271A">
        <w:rPr>
          <w:rFonts w:ascii="GHEA Grapalat" w:eastAsia="Times New Roman" w:hAnsi="GHEA Grapalat" w:cs="Sylfaen"/>
          <w:sz w:val="20"/>
          <w:szCs w:val="20"/>
          <w:lang w:val="en-US"/>
        </w:rPr>
        <w:t>ինմասի</w:t>
      </w:r>
      <w:r w:rsidRPr="008C271A">
        <w:rPr>
          <w:rFonts w:ascii="GHEA Grapalat" w:eastAsia="Times New Roman" w:hAnsi="GHEA Grapalat" w:cs="Sylfaen"/>
          <w:sz w:val="20"/>
          <w:szCs w:val="20"/>
          <w:lang w:val="af-ZA"/>
        </w:rPr>
        <w:t xml:space="preserve"> 8.28-</w:t>
      </w:r>
      <w:r w:rsidRPr="008C271A">
        <w:rPr>
          <w:rFonts w:ascii="GHEA Grapalat" w:eastAsia="Times New Roman" w:hAnsi="GHEA Grapalat" w:cs="Sylfaen"/>
          <w:sz w:val="20"/>
          <w:szCs w:val="20"/>
        </w:rPr>
        <w:t>րդկետովնախատեսվածանգործությանժամանակահատվածում</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2) </w:t>
      </w:r>
      <w:r w:rsidRPr="008C271A">
        <w:rPr>
          <w:rFonts w:ascii="GHEA Grapalat" w:eastAsia="Times New Roman" w:hAnsi="GHEA Grapalat" w:cs="Sylfaen"/>
          <w:sz w:val="20"/>
          <w:szCs w:val="20"/>
        </w:rPr>
        <w:t>գնմանառարկայիբնութագրերըկամհրավերիպահանջները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ապա</w:t>
      </w:r>
      <w:r w:rsidRPr="008C271A">
        <w:rPr>
          <w:rFonts w:ascii="GHEA Grapalat" w:eastAsia="Times New Roman" w:hAnsi="GHEA Grapalat" w:cs="Sylfaen"/>
          <w:sz w:val="20"/>
          <w:szCs w:val="20"/>
          <w:lang w:val="en-US"/>
        </w:rPr>
        <w:t>բողոքը</w:t>
      </w:r>
      <w:r w:rsidRPr="008C271A">
        <w:rPr>
          <w:rFonts w:ascii="GHEA Grapalat" w:eastAsia="Times New Roman" w:hAnsi="GHEA Grapalat" w:cs="Sylfaen"/>
          <w:sz w:val="20"/>
          <w:szCs w:val="20"/>
        </w:rPr>
        <w:t>ներկայաց</w:t>
      </w:r>
      <w:r w:rsidRPr="008C271A">
        <w:rPr>
          <w:rFonts w:ascii="GHEA Grapalat" w:eastAsia="Times New Roman" w:hAnsi="GHEA Grapalat" w:cs="Sylfaen"/>
          <w:sz w:val="20"/>
          <w:szCs w:val="20"/>
          <w:lang w:val="en-US"/>
        </w:rPr>
        <w:t>ն</w:t>
      </w:r>
      <w:r w:rsidRPr="008C271A">
        <w:rPr>
          <w:rFonts w:ascii="GHEA Grapalat" w:eastAsia="Times New Roman" w:hAnsi="GHEA Grapalat" w:cs="Sylfaen"/>
          <w:sz w:val="20"/>
          <w:szCs w:val="20"/>
        </w:rPr>
        <w:t>ումէմինչևհայտերիներկայացմանվերջնաժամկետը</w:t>
      </w:r>
      <w:r w:rsidRPr="008C271A">
        <w:rPr>
          <w:rFonts w:ascii="GHEA Grapalat" w:eastAsia="Times New Roman" w:hAnsi="GHEA Grapalat" w:cs="Sylfaen"/>
          <w:sz w:val="20"/>
          <w:szCs w:val="20"/>
          <w:lang w:val="en-US"/>
        </w:rPr>
        <w:t>լրանալը</w:t>
      </w:r>
      <w:r w:rsidRPr="008C271A">
        <w:rPr>
          <w:rFonts w:ascii="GHEA Grapalat" w:eastAsia="Times New Roman" w:hAnsi="GHEA Grapalat" w:cs="Sylfaen"/>
          <w:sz w:val="20"/>
          <w:szCs w:val="20"/>
          <w:lang w:val="af-ZA"/>
        </w:rPr>
        <w:t xml:space="preserve">:  </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12.5 </w:t>
      </w:r>
      <w:r w:rsidRPr="008C271A">
        <w:rPr>
          <w:rFonts w:ascii="GHEA Grapalat" w:eastAsia="Times New Roman" w:hAnsi="GHEA Grapalat" w:cs="Sylfaen"/>
          <w:sz w:val="20"/>
          <w:szCs w:val="20"/>
        </w:rPr>
        <w:t>Գնումներիհետկապվածբողոքներքննողանձինբողոքըներկայացվումէգրավոր</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ստորագրված</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դրանումներառելով</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1) </w:t>
      </w:r>
      <w:r w:rsidRPr="008C271A">
        <w:rPr>
          <w:rFonts w:ascii="GHEA Grapalat" w:eastAsia="Times New Roman" w:hAnsi="GHEA Grapalat" w:cs="Sylfaen"/>
          <w:sz w:val="20"/>
          <w:szCs w:val="20"/>
        </w:rPr>
        <w:t>բողոքըներկայացրածանձիանվանումը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անունը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ազգանունը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անձըհաստատողփաստաթղթիպատճենը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ևհասցեն</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2) պ</w:t>
      </w:r>
      <w:r w:rsidRPr="008C271A">
        <w:rPr>
          <w:rFonts w:ascii="GHEA Grapalat" w:eastAsia="Times New Roman" w:hAnsi="GHEA Grapalat" w:cs="Sylfaen"/>
          <w:sz w:val="20"/>
          <w:szCs w:val="20"/>
        </w:rPr>
        <w:t>ատվիրատուիանվանումըևհասցեն</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3) </w:t>
      </w:r>
      <w:r w:rsidRPr="008C271A">
        <w:rPr>
          <w:rFonts w:ascii="GHEA Grapalat" w:eastAsia="Times New Roman" w:hAnsi="GHEA Grapalat" w:cs="Sylfaen"/>
          <w:sz w:val="20"/>
          <w:szCs w:val="20"/>
        </w:rPr>
        <w:t>բողոքարկվողգնմանընթացակարգիծածկագիրըևառարկան</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4) </w:t>
      </w:r>
      <w:r w:rsidRPr="008C271A">
        <w:rPr>
          <w:rFonts w:ascii="GHEA Grapalat" w:eastAsia="Times New Roman" w:hAnsi="GHEA Grapalat" w:cs="Sylfaen"/>
          <w:sz w:val="20"/>
          <w:szCs w:val="20"/>
        </w:rPr>
        <w:t>վեճիառարկանևբողոքըներկայացրածանձիպահանջը</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5) </w:t>
      </w:r>
      <w:r w:rsidRPr="008C271A">
        <w:rPr>
          <w:rFonts w:ascii="GHEA Grapalat" w:eastAsia="Times New Roman" w:hAnsi="GHEA Grapalat" w:cs="Sylfaen"/>
          <w:sz w:val="20"/>
          <w:szCs w:val="20"/>
        </w:rPr>
        <w:t>բողոքիփաստացիևիրավականհիմքերը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ապացույցները</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eastAsia="ru-RU"/>
        </w:rPr>
      </w:pPr>
      <w:r w:rsidRPr="008C271A">
        <w:rPr>
          <w:rFonts w:ascii="GHEA Grapalat" w:eastAsia="Times New Roman" w:hAnsi="GHEA Grapalat" w:cs="Sylfaen"/>
          <w:sz w:val="20"/>
          <w:szCs w:val="20"/>
          <w:lang w:val="af-ZA"/>
        </w:rPr>
        <w:t xml:space="preserve">6) </w:t>
      </w:r>
      <w:r w:rsidRPr="008C271A">
        <w:rPr>
          <w:rFonts w:ascii="GHEA Grapalat" w:eastAsia="Times New Roman" w:hAnsi="GHEA Grapalat" w:cs="Sylfaen"/>
          <w:sz w:val="20"/>
          <w:szCs w:val="20"/>
        </w:rPr>
        <w:t>բողոքարկմանվճարըկատարածլինելըհիմնավորողփաստաթղթիպատճենը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lang w:val="en-US"/>
        </w:rPr>
        <w:t>Ը</w:t>
      </w:r>
      <w:r w:rsidRPr="008C271A">
        <w:rPr>
          <w:rFonts w:ascii="GHEA Grapalat" w:eastAsia="Times New Roman" w:hAnsi="GHEA Grapalat" w:cs="Sylfaen"/>
          <w:sz w:val="20"/>
          <w:szCs w:val="20"/>
        </w:rPr>
        <w:t>նդորում</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բողոքարկմանվճարիչափըկազմումէ</w:t>
      </w:r>
      <w:r w:rsidRPr="008C271A">
        <w:rPr>
          <w:rFonts w:ascii="GHEA Grapalat" w:eastAsia="Times New Roman" w:hAnsi="GHEA Grapalat" w:cs="Sylfaen"/>
          <w:sz w:val="20"/>
          <w:szCs w:val="20"/>
          <w:lang w:val="af-ZA"/>
        </w:rPr>
        <w:t xml:space="preserve"> 30 </w:t>
      </w:r>
      <w:r w:rsidRPr="008C271A">
        <w:rPr>
          <w:rFonts w:ascii="GHEA Grapalat" w:eastAsia="Times New Roman" w:hAnsi="GHEA Grapalat" w:cs="Sylfaen"/>
          <w:sz w:val="20"/>
          <w:szCs w:val="20"/>
        </w:rPr>
        <w:t>հազար</w:t>
      </w:r>
      <w:r w:rsidRPr="008C271A">
        <w:rPr>
          <w:rFonts w:ascii="GHEA Grapalat" w:eastAsia="Times New Roman" w:hAnsi="GHEA Grapalat" w:cs="Sylfaen"/>
          <w:sz w:val="20"/>
          <w:szCs w:val="20"/>
          <w:lang w:val="af-ZA"/>
        </w:rPr>
        <w:t xml:space="preserve"> ՀՀ </w:t>
      </w:r>
      <w:r w:rsidRPr="008C271A">
        <w:rPr>
          <w:rFonts w:ascii="GHEA Grapalat" w:eastAsia="Times New Roman" w:hAnsi="GHEA Grapalat" w:cs="Sylfaen"/>
          <w:sz w:val="20"/>
          <w:szCs w:val="20"/>
        </w:rPr>
        <w:t>դրամ</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որըվճարվումէՀՀպետականբյուջե</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այդնպատակովլիազորվածմարմնիանվամբբացված</w:t>
      </w:r>
      <w:r w:rsidRPr="008C271A">
        <w:rPr>
          <w:rFonts w:ascii="GHEA Grapalat" w:eastAsia="Times New Roman" w:hAnsi="GHEA Grapalat" w:cs="Times New Roman"/>
          <w:sz w:val="20"/>
          <w:szCs w:val="20"/>
          <w:lang w:val="af-ZA"/>
        </w:rPr>
        <w:t>«</w:t>
      </w:r>
      <w:r w:rsidRPr="008C271A">
        <w:rPr>
          <w:rFonts w:ascii="GHEA Grapalat" w:eastAsia="Times New Roman" w:hAnsi="GHEA Grapalat" w:cs="Sylfaen"/>
          <w:sz w:val="20"/>
          <w:szCs w:val="20"/>
          <w:lang w:val="af-ZA"/>
        </w:rPr>
        <w:t>900008000482</w:t>
      </w:r>
      <w:r w:rsidRPr="008C271A">
        <w:rPr>
          <w:rFonts w:ascii="GHEA Grapalat" w:eastAsia="Times New Roman" w:hAnsi="GHEA Grapalat" w:cs="Times New Roman"/>
          <w:sz w:val="20"/>
          <w:szCs w:val="20"/>
          <w:lang w:val="af-ZA"/>
        </w:rPr>
        <w:t>»</w:t>
      </w:r>
      <w:r w:rsidRPr="008C271A">
        <w:rPr>
          <w:rFonts w:ascii="GHEA Grapalat" w:eastAsia="Times New Roman" w:hAnsi="GHEA Grapalat" w:cs="Sylfaen"/>
          <w:sz w:val="20"/>
          <w:szCs w:val="20"/>
        </w:rPr>
        <w:t>գանձապետականհաշվին</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7) </w:t>
      </w:r>
      <w:r w:rsidRPr="008C271A">
        <w:rPr>
          <w:rFonts w:ascii="GHEA Grapalat" w:eastAsia="Times New Roman" w:hAnsi="GHEA Grapalat" w:cs="Sylfaen"/>
          <w:sz w:val="20"/>
          <w:szCs w:val="20"/>
        </w:rPr>
        <w:t>այնբանկիանվանումըևհաշվեհամարը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որի</w:t>
      </w:r>
      <w:r w:rsidRPr="008C271A">
        <w:rPr>
          <w:rFonts w:ascii="GHEA Grapalat" w:eastAsia="Times New Roman" w:hAnsi="GHEA Grapalat" w:cs="Sylfaen"/>
          <w:sz w:val="20"/>
          <w:szCs w:val="20"/>
          <w:lang w:val="en-US"/>
        </w:rPr>
        <w:t>ն</w:t>
      </w:r>
      <w:r w:rsidRPr="008C271A">
        <w:rPr>
          <w:rFonts w:ascii="GHEA Grapalat" w:eastAsia="Times New Roman" w:hAnsi="GHEA Grapalat" w:cs="Sylfaen"/>
          <w:sz w:val="20"/>
          <w:szCs w:val="20"/>
        </w:rPr>
        <w:t>բողոքըբավարարվելուդեպքումպետքէ</w:t>
      </w:r>
      <w:r w:rsidRPr="008C271A">
        <w:rPr>
          <w:rFonts w:ascii="GHEA Grapalat" w:eastAsia="Times New Roman" w:hAnsi="GHEA Grapalat" w:cs="Sylfaen"/>
          <w:sz w:val="20"/>
          <w:szCs w:val="20"/>
          <w:lang w:val="en-US"/>
        </w:rPr>
        <w:t>հետ</w:t>
      </w:r>
      <w:r w:rsidRPr="008C271A">
        <w:rPr>
          <w:rFonts w:ascii="GHEA Grapalat" w:eastAsia="Times New Roman" w:hAnsi="GHEA Grapalat" w:cs="Sylfaen"/>
          <w:sz w:val="20"/>
          <w:szCs w:val="20"/>
        </w:rPr>
        <w:t>փոխանցվիվճարը</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8) </w:t>
      </w:r>
      <w:r w:rsidRPr="008C271A">
        <w:rPr>
          <w:rFonts w:ascii="GHEA Grapalat" w:eastAsia="Times New Roman" w:hAnsi="GHEA Grapalat" w:cs="Sylfaen"/>
          <w:sz w:val="20"/>
          <w:szCs w:val="20"/>
        </w:rPr>
        <w:t>այլանհրաժեշտտեղեկություններ։</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8C271A">
        <w:rPr>
          <w:rFonts w:ascii="Calibri" w:eastAsia="Times New Roman" w:hAnsi="Calibri" w:cs="Calibri"/>
          <w:sz w:val="20"/>
          <w:szCs w:val="20"/>
          <w:lang w:val="af-ZA"/>
        </w:rPr>
        <w:t> </w:t>
      </w:r>
      <w:r w:rsidRPr="008C271A">
        <w:rPr>
          <w:rFonts w:ascii="GHEA Grapalat" w:eastAsia="Times New Roman" w:hAnsi="GHEA Grapalat" w:cs="Sylfaen"/>
          <w:sz w:val="20"/>
          <w:szCs w:val="20"/>
          <w:lang w:val="af-ZA"/>
        </w:rPr>
        <w:t xml:space="preserve">  12.7 </w:t>
      </w:r>
      <w:r w:rsidRPr="008C271A">
        <w:rPr>
          <w:rFonts w:ascii="GHEA Grapalat" w:eastAsia="Times New Roman" w:hAnsi="GHEA Grapalat" w:cs="Sylfaen"/>
          <w:sz w:val="20"/>
          <w:szCs w:val="20"/>
        </w:rPr>
        <w:t>Բողոքը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այդթվում</w:t>
      </w:r>
      <w:r w:rsidRPr="008C271A">
        <w:rPr>
          <w:rFonts w:ascii="GHEA Grapalat" w:eastAsia="Times New Roman" w:hAnsi="GHEA Grapalat" w:cs="Sylfaen"/>
          <w:sz w:val="20"/>
          <w:szCs w:val="20"/>
          <w:lang w:val="en-US"/>
        </w:rPr>
        <w:t>՝</w:t>
      </w:r>
      <w:r w:rsidRPr="008C271A">
        <w:rPr>
          <w:rFonts w:ascii="GHEA Grapalat" w:eastAsia="Times New Roman" w:hAnsi="GHEA Grapalat" w:cs="Sylfaen"/>
          <w:sz w:val="20"/>
          <w:szCs w:val="20"/>
        </w:rPr>
        <w:t>մասնակի</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բավարարվելումասին</w:t>
      </w:r>
      <w:r w:rsidRPr="008C271A">
        <w:rPr>
          <w:rFonts w:ascii="GHEA Grapalat" w:eastAsia="Times New Roman" w:hAnsi="GHEA Grapalat" w:cs="Sylfaen"/>
          <w:sz w:val="20"/>
          <w:szCs w:val="20"/>
          <w:lang w:val="en-US"/>
        </w:rPr>
        <w:t>բողոքներքննողանձի</w:t>
      </w:r>
      <w:r w:rsidRPr="008C271A">
        <w:rPr>
          <w:rFonts w:ascii="GHEA Grapalat" w:eastAsia="Times New Roman" w:hAnsi="GHEA Grapalat" w:cs="Sylfaen"/>
          <w:sz w:val="20"/>
          <w:szCs w:val="20"/>
        </w:rPr>
        <w:t>կողմիցկայացվածորոշումըտեղեկագրումհրապարակվելունհաջորդողաշխատանքայինօրըտվյալբողոքըքննածևորոշումկայացրած</w:t>
      </w:r>
      <w:r w:rsidRPr="008C271A">
        <w:rPr>
          <w:rFonts w:ascii="GHEA Grapalat" w:eastAsia="Times New Roman" w:hAnsi="GHEA Grapalat" w:cs="Sylfaen"/>
          <w:sz w:val="20"/>
          <w:szCs w:val="20"/>
          <w:lang w:val="en-US"/>
        </w:rPr>
        <w:t>բողոքներքննողանձը</w:t>
      </w:r>
      <w:r w:rsidRPr="008C271A">
        <w:rPr>
          <w:rFonts w:ascii="GHEA Grapalat" w:eastAsia="Times New Roman" w:hAnsi="GHEA Grapalat" w:cs="Sylfaen"/>
          <w:sz w:val="20"/>
          <w:szCs w:val="20"/>
        </w:rPr>
        <w:t>գրավորլիազորվածմարմնինէտրամադրումբողոքարկմանվճարըկատարածլինելըհավաստողփաստաթղթիպատճենըևայնբանկիանվանումըևհաշվեհամարը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որինպետքէփոխանցվիհետվերադարձվողգումարը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lang w:val="en-US"/>
        </w:rPr>
        <w:t>Լ</w:t>
      </w:r>
      <w:r w:rsidRPr="008C271A">
        <w:rPr>
          <w:rFonts w:ascii="GHEA Grapalat" w:eastAsia="Times New Roman" w:hAnsi="GHEA Grapalat" w:cs="Sylfaen"/>
          <w:sz w:val="20"/>
          <w:szCs w:val="20"/>
        </w:rPr>
        <w:t>իազորվածմարմինըսույնկետումնշվածփաստաթղթիպատճենըստանալուօրվանհաջորդողհինգաշխատանքայինօրըընթացքումբողոքարկմանվճարըհետէփոխանցումայնվճարածանձին</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ներկայացվածբանկայինհաշվինփոխանցելումիջոցով</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12.8 </w:t>
      </w:r>
      <w:bookmarkStart w:id="13" w:name="_Hlk9264773"/>
      <w:r w:rsidRPr="008C271A">
        <w:rPr>
          <w:rFonts w:ascii="GHEA Grapalat" w:eastAsia="Times New Roman"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13"/>
      <w:r w:rsidRPr="008C271A">
        <w:rPr>
          <w:rFonts w:ascii="GHEA Grapalat" w:eastAsia="Times New Roman" w:hAnsi="GHEA Grapalat" w:cs="Sylfaen"/>
          <w:sz w:val="20"/>
          <w:szCs w:val="20"/>
        </w:rPr>
        <w:t>Ընդորում</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եթեսույնհրավերի</w:t>
      </w:r>
      <w:r w:rsidRPr="008C271A">
        <w:rPr>
          <w:rFonts w:ascii="GHEA Grapalat" w:eastAsia="Times New Roman" w:hAnsi="GHEA Grapalat" w:cs="Sylfaen"/>
          <w:sz w:val="20"/>
          <w:szCs w:val="20"/>
          <w:lang w:val="af-ZA"/>
        </w:rPr>
        <w:t xml:space="preserve"> 1-</w:t>
      </w:r>
      <w:r w:rsidRPr="008C271A">
        <w:rPr>
          <w:rFonts w:ascii="GHEA Grapalat" w:eastAsia="Times New Roman" w:hAnsi="GHEA Grapalat" w:cs="Sylfaen"/>
          <w:sz w:val="20"/>
          <w:szCs w:val="20"/>
          <w:lang w:val="en-US"/>
        </w:rPr>
        <w:t>ինմասի</w:t>
      </w:r>
      <w:r w:rsidRPr="008C271A">
        <w:rPr>
          <w:rFonts w:ascii="GHEA Grapalat" w:eastAsia="Times New Roman" w:hAnsi="GHEA Grapalat" w:cs="Sylfaen"/>
          <w:sz w:val="20"/>
          <w:szCs w:val="20"/>
          <w:lang w:val="af-ZA"/>
        </w:rPr>
        <w:t xml:space="preserve"> 12.4 </w:t>
      </w:r>
      <w:r w:rsidRPr="008C271A">
        <w:rPr>
          <w:rFonts w:ascii="GHEA Grapalat" w:eastAsia="Times New Roman" w:hAnsi="GHEA Grapalat" w:cs="Sylfaen"/>
          <w:sz w:val="20"/>
          <w:szCs w:val="20"/>
        </w:rPr>
        <w:t>կետի</w:t>
      </w:r>
      <w:r w:rsidRPr="008C271A">
        <w:rPr>
          <w:rFonts w:ascii="GHEA Grapalat" w:eastAsia="Times New Roman" w:hAnsi="GHEA Grapalat" w:cs="Sylfaen"/>
          <w:sz w:val="20"/>
          <w:szCs w:val="20"/>
          <w:lang w:val="af-ZA"/>
        </w:rPr>
        <w:t xml:space="preserve"> 2-</w:t>
      </w:r>
      <w:r w:rsidRPr="008C271A">
        <w:rPr>
          <w:rFonts w:ascii="GHEA Grapalat" w:eastAsia="Times New Roman" w:hAnsi="GHEA Grapalat" w:cs="Sylfaen"/>
          <w:sz w:val="20"/>
          <w:szCs w:val="20"/>
        </w:rPr>
        <w:t>րդենթակետովսահմանվածժամկետումներկայացվածբողոքըչիբավարարելՕրենքի</w:t>
      </w:r>
      <w:r w:rsidRPr="008C271A">
        <w:rPr>
          <w:rFonts w:ascii="GHEA Grapalat" w:eastAsia="Times New Roman" w:hAnsi="GHEA Grapalat" w:cs="Sylfaen"/>
          <w:sz w:val="20"/>
          <w:szCs w:val="20"/>
          <w:lang w:val="af-ZA"/>
        </w:rPr>
        <w:t xml:space="preserve"> 50-</w:t>
      </w:r>
      <w:r w:rsidRPr="008C271A">
        <w:rPr>
          <w:rFonts w:ascii="GHEA Grapalat" w:eastAsia="Times New Roman" w:hAnsi="GHEA Grapalat" w:cs="Sylfaen"/>
          <w:sz w:val="20"/>
          <w:szCs w:val="20"/>
        </w:rPr>
        <w:t>րդհոդվածիպահանջները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ապասույնկետովսահմանվածժամկետումշտկվածևգնումներիհետկապվածբողոքներքննողանձիններկայացվածբողոքըհամարվումէսահմանվածժամկետումներկայացված</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12.9</w:t>
      </w:r>
      <w:bookmarkStart w:id="14" w:name="_Hlk9264833"/>
      <w:r w:rsidRPr="008C271A">
        <w:rPr>
          <w:rFonts w:ascii="GHEA Grapalat" w:eastAsia="Times New Roman" w:hAnsi="GHEA Grapalat" w:cs="Sylfaen"/>
          <w:sz w:val="20"/>
          <w:szCs w:val="20"/>
        </w:rPr>
        <w:t>Բողոքըվարույթընդունելուօրվանիցմեկաշխատանքայինօրվաընթացքումգնումներիհետկապվածբողոքներանձըբողոքըևդրավերաբերյալհայտարարությունը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հրապարակումէտեղեկագրում</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Ընդորում</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հայտարարությանմեջնշվումէբողոքիքննությաննպատակովհրավիրվողնիստերինառցանցհետևելուհամացանցայինհղումը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Բողոքըհամարվումէվարույթընդունվածարձանագրվածթերություններիվերացմանվերաբերյալսույնհրավերի</w:t>
      </w:r>
      <w:r w:rsidRPr="008C271A">
        <w:rPr>
          <w:rFonts w:ascii="GHEA Grapalat" w:eastAsia="Times New Roman" w:hAnsi="GHEA Grapalat" w:cs="Sylfaen"/>
          <w:sz w:val="20"/>
          <w:szCs w:val="20"/>
          <w:lang w:val="af-ZA"/>
        </w:rPr>
        <w:t xml:space="preserve"> 12.8 </w:t>
      </w:r>
      <w:r w:rsidRPr="008C271A">
        <w:rPr>
          <w:rFonts w:ascii="GHEA Grapalat" w:eastAsia="Times New Roman" w:hAnsi="GHEA Grapalat" w:cs="Sylfaen"/>
          <w:sz w:val="20"/>
          <w:szCs w:val="20"/>
        </w:rPr>
        <w:t>կետովնախատեսվածժամկետըլրանալու</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իսկթերություններըվերացվածբողոքըներկայացվելուդեպքում</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այնգնումներիհետկապվածբողոքներքննողանձինտրամադրվելուօրվանից</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12.10 </w:t>
      </w:r>
      <w:r w:rsidRPr="008C271A">
        <w:rPr>
          <w:rFonts w:ascii="GHEA Grapalat" w:eastAsia="Times New Roman" w:hAnsi="GHEA Grapalat" w:cs="Sylfaen"/>
          <w:sz w:val="20"/>
          <w:szCs w:val="20"/>
        </w:rPr>
        <w:t>Բողոքըվարույթընդունվելուօրվանիցերկուաշխատանքայինօրվաընթացքումգնումներիհետկապվածբողոքներքննողանձըգրությամբդիմումէպատվիրատուին՝բողոքիվերաբերյալգրավորդիրքորոշում</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ինչպեսնաևբողոքիքննությանևորոշումկայացնելուհամարանհրաժեշտ</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գրությամբնշվածփաստաթղթերըներկայացնելուպահանջով՝կցելովբողոքիպատճենըևկիցփաստաթղթերը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առկայությանդեպքում</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Բողոքիվերաբերյալպատվիրատուիդիրքորոշումըևպահանջվածփաստաթղթեր</w:t>
      </w:r>
      <w:r w:rsidRPr="008C271A">
        <w:rPr>
          <w:rFonts w:ascii="GHEA Grapalat" w:eastAsia="Times New Roman" w:hAnsi="GHEA Grapalat" w:cs="Sylfaen"/>
          <w:sz w:val="20"/>
          <w:szCs w:val="20"/>
          <w:lang w:val="en-US"/>
        </w:rPr>
        <w:t>ըգնումներիհետկապվածբողոքներքննողա</w:t>
      </w:r>
      <w:r w:rsidRPr="008C271A">
        <w:rPr>
          <w:rFonts w:ascii="GHEA Grapalat" w:eastAsia="Times New Roman" w:hAnsi="GHEA Grapalat" w:cs="Sylfaen"/>
          <w:sz w:val="20"/>
          <w:szCs w:val="20"/>
        </w:rPr>
        <w:t>նձիններկայացվումենգրավորկամդրանցբնօրինակիցարտատպված</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սկանավորված</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ձևով</w:t>
      </w:r>
      <w:r w:rsidRPr="008C271A">
        <w:rPr>
          <w:rFonts w:ascii="GHEA Grapalat" w:eastAsia="Times New Roman" w:hAnsi="GHEA Grapalat" w:cs="Sylfaen"/>
          <w:sz w:val="20"/>
          <w:szCs w:val="20"/>
          <w:lang w:val="en-US"/>
        </w:rPr>
        <w:t>՝սույնհրավերի</w:t>
      </w:r>
      <w:r w:rsidRPr="008C271A">
        <w:rPr>
          <w:rFonts w:ascii="GHEA Grapalat" w:eastAsia="Times New Roman" w:hAnsi="GHEA Grapalat" w:cs="Sylfaen"/>
          <w:sz w:val="20"/>
          <w:szCs w:val="20"/>
          <w:lang w:val="af-ZA"/>
        </w:rPr>
        <w:t xml:space="preserve"> 12.5 </w:t>
      </w:r>
      <w:r w:rsidRPr="008C271A">
        <w:rPr>
          <w:rFonts w:ascii="GHEA Grapalat" w:eastAsia="Times New Roman" w:hAnsi="GHEA Grapalat" w:cs="Sylfaen"/>
          <w:sz w:val="20"/>
          <w:szCs w:val="20"/>
          <w:lang w:val="en-US"/>
        </w:rPr>
        <w:t>կետումնշվածէլեկտրոնայինփոստին</w:t>
      </w:r>
      <w:r w:rsidRPr="008C271A">
        <w:rPr>
          <w:rFonts w:ascii="GHEA Grapalat" w:eastAsia="Times New Roman" w:hAnsi="GHEA Grapalat" w:cs="Sylfaen"/>
          <w:sz w:val="20"/>
          <w:szCs w:val="20"/>
        </w:rPr>
        <w:t>ուղարկվելումիջոցով</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Սույնկետումնշվածփաստաթղթերը</w:t>
      </w:r>
      <w:r w:rsidRPr="008C271A">
        <w:rPr>
          <w:rFonts w:ascii="GHEA Grapalat" w:eastAsia="Times New Roman" w:hAnsi="GHEA Grapalat" w:cs="Sylfaen"/>
          <w:sz w:val="20"/>
          <w:szCs w:val="20"/>
          <w:lang w:val="en-US"/>
        </w:rPr>
        <w:t>պ</w:t>
      </w:r>
      <w:r w:rsidRPr="008C271A">
        <w:rPr>
          <w:rFonts w:ascii="GHEA Grapalat" w:eastAsia="Times New Roman" w:hAnsi="GHEA Grapalat" w:cs="Sylfaen"/>
          <w:sz w:val="20"/>
          <w:szCs w:val="20"/>
        </w:rPr>
        <w:t>ատվիրատունգնումներիհետկապվածբողոքներքննողանձիններկայացնումէնմանպահանջստանալուօրվանիցհաշվածերկուաշխատանքայինօրվաընթացքում</w:t>
      </w:r>
      <w:r w:rsidRPr="008C271A">
        <w:rPr>
          <w:rFonts w:ascii="GHEA Grapalat" w:eastAsia="Times New Roman" w:hAnsi="GHEA Grapalat" w:cs="Sylfaen"/>
          <w:sz w:val="20"/>
          <w:szCs w:val="20"/>
          <w:lang w:val="af-ZA"/>
        </w:rPr>
        <w:t>:</w:t>
      </w:r>
    </w:p>
    <w:bookmarkEnd w:id="14"/>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lastRenderedPageBreak/>
        <w:t xml:space="preserve">12.11 </w:t>
      </w:r>
      <w:r w:rsidRPr="008C271A">
        <w:rPr>
          <w:rFonts w:ascii="GHEA Grapalat" w:eastAsia="Times New Roman" w:hAnsi="GHEA Grapalat" w:cs="Sylfaen"/>
          <w:sz w:val="20"/>
          <w:szCs w:val="20"/>
        </w:rPr>
        <w:t>Բողոքիվերաբերյալորոշումներըկայացվումենայնպիսիընթացակարգով</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որիհամաձայնբողոքըներկայացրածանձը</w:t>
      </w:r>
      <w:r w:rsidRPr="008C271A">
        <w:rPr>
          <w:rFonts w:ascii="GHEA Grapalat" w:eastAsia="Times New Roman" w:hAnsi="GHEA Grapalat" w:cs="Sylfaen"/>
          <w:sz w:val="20"/>
          <w:szCs w:val="20"/>
          <w:lang w:val="af-ZA"/>
        </w:rPr>
        <w:t>, պ</w:t>
      </w:r>
      <w:r w:rsidRPr="008C271A">
        <w:rPr>
          <w:rFonts w:ascii="GHEA Grapalat" w:eastAsia="Times New Roman" w:hAnsi="GHEA Grapalat" w:cs="Sylfaen"/>
          <w:sz w:val="20"/>
          <w:szCs w:val="20"/>
        </w:rPr>
        <w:t>ատվիրատունևներգրավվածբոլորկողմերնիրավունքունենաններկա</w:t>
      </w:r>
      <w:r w:rsidRPr="008C271A">
        <w:rPr>
          <w:rFonts w:ascii="GHEA Grapalat" w:eastAsia="Times New Roman" w:hAnsi="GHEA Grapalat" w:cs="Sylfaen"/>
          <w:sz w:val="20"/>
          <w:szCs w:val="20"/>
          <w:lang w:val="af-ZA"/>
        </w:rPr>
        <w:t xml:space="preserve"> լինելու </w:t>
      </w:r>
      <w:r w:rsidRPr="008C271A">
        <w:rPr>
          <w:rFonts w:ascii="GHEA Grapalat" w:eastAsia="Times New Roman" w:hAnsi="GHEA Grapalat" w:cs="Sylfaen"/>
          <w:sz w:val="20"/>
          <w:szCs w:val="20"/>
        </w:rPr>
        <w:t>բողոքիքննությաննպատակովհրավիրվածնիստերինևներկայացնելուիրենցտեսակետները։</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12.12 </w:t>
      </w:r>
      <w:r w:rsidRPr="008C271A">
        <w:rPr>
          <w:rFonts w:ascii="GHEA Grapalat" w:eastAsia="Times New Roman" w:hAnsi="GHEA Grapalat" w:cs="Sylfaen"/>
          <w:sz w:val="20"/>
          <w:szCs w:val="20"/>
        </w:rPr>
        <w:t>Բողոքիքննություննիրականացվումևորոշումըկայացվումէբողոքըվարույթնընդունվելուօրվանիցոչուշքանքսանօրացուցայինօրվաընթացքում</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Նշվածժամկետըկարողէերկարաձգվելմեկանգամ՝մինչևտասնօր</w:t>
      </w:r>
      <w:r w:rsidRPr="008C271A">
        <w:rPr>
          <w:rFonts w:ascii="GHEA Grapalat" w:eastAsia="Times New Roman" w:hAnsi="GHEA Grapalat" w:cs="Sylfaen"/>
          <w:sz w:val="20"/>
          <w:szCs w:val="20"/>
          <w:lang w:val="en-US"/>
        </w:rPr>
        <w:t>ա</w:t>
      </w:r>
      <w:r w:rsidRPr="008C271A">
        <w:rPr>
          <w:rFonts w:ascii="GHEA Grapalat" w:eastAsia="Times New Roman" w:hAnsi="GHEA Grapalat" w:cs="Sylfaen"/>
          <w:sz w:val="20"/>
          <w:szCs w:val="20"/>
        </w:rPr>
        <w:t>ցուցայինօրով՝</w:t>
      </w:r>
      <w:r w:rsidRPr="008C271A">
        <w:rPr>
          <w:rFonts w:ascii="GHEA Grapalat" w:eastAsia="Times New Roman" w:hAnsi="GHEA Grapalat" w:cs="Sylfaen"/>
          <w:sz w:val="20"/>
          <w:szCs w:val="20"/>
          <w:lang w:val="en-US"/>
        </w:rPr>
        <w:t>գնումներիհետկապվածբողոքներքննողա</w:t>
      </w:r>
      <w:r w:rsidRPr="008C271A">
        <w:rPr>
          <w:rFonts w:ascii="GHEA Grapalat" w:eastAsia="Times New Roman" w:hAnsi="GHEA Grapalat" w:cs="Sylfaen"/>
          <w:sz w:val="20"/>
          <w:szCs w:val="20"/>
        </w:rPr>
        <w:t>նձիպատճառաբանվածմիջանկյալորոշմամբ</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Ընդորումմիջանկյալորոշումըկայացնելուօրը</w:t>
      </w:r>
      <w:r w:rsidRPr="008C271A">
        <w:rPr>
          <w:rFonts w:ascii="GHEA Grapalat" w:eastAsia="Times New Roman" w:hAnsi="GHEA Grapalat" w:cs="Sylfaen"/>
          <w:sz w:val="20"/>
          <w:szCs w:val="20"/>
          <w:lang w:val="en-US"/>
        </w:rPr>
        <w:t>գնումներիհետկապվածբողոքներքննողա</w:t>
      </w:r>
      <w:r w:rsidRPr="008C271A">
        <w:rPr>
          <w:rFonts w:ascii="GHEA Grapalat" w:eastAsia="Times New Roman" w:hAnsi="GHEA Grapalat" w:cs="Sylfaen"/>
          <w:sz w:val="20"/>
          <w:szCs w:val="20"/>
        </w:rPr>
        <w:t>նձնապահովումէդրամասինհամապատասխանհայտարարությանհրապարակումըտեղեկագրում</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rPr>
        <w:t>Գնումներիհետկապվածբողոքներքննողանձիորոշումնիրավապարտադիրէ</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որըկարողէփոփոխվելկամվերացվել</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այդթվում՝մասնակի</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միայնդատարանիկողմից</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12.13 </w:t>
      </w:r>
      <w:r w:rsidRPr="008C271A">
        <w:rPr>
          <w:rFonts w:ascii="GHEA Grapalat" w:eastAsia="Times New Roman" w:hAnsi="GHEA Grapalat" w:cs="Sylfaen"/>
          <w:sz w:val="20"/>
          <w:szCs w:val="20"/>
        </w:rPr>
        <w:t>Գնումներիհետկապվածբողոքներքննողանձը</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720"/>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1) </w:t>
      </w:r>
      <w:r w:rsidRPr="008C271A">
        <w:rPr>
          <w:rFonts w:ascii="GHEA Grapalat" w:eastAsia="Times New Roman" w:hAnsi="GHEA Grapalat" w:cs="Sylfaen"/>
          <w:sz w:val="20"/>
          <w:szCs w:val="20"/>
          <w:lang w:val="en-US"/>
        </w:rPr>
        <w:t>իրավունքունիպատվիրատուիևհանձնաժողովիգործողություններիկամանգործությանվերաբերյալընդունելուհետևյալորոշումները</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720"/>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en-US"/>
        </w:rPr>
        <w:t>ա</w:t>
      </w:r>
      <w:r w:rsidRPr="008C271A">
        <w:rPr>
          <w:rFonts w:ascii="GHEA Grapalat" w:eastAsia="Times New Roman" w:hAnsi="GHEA Grapalat" w:cs="Sylfaen"/>
          <w:sz w:val="20"/>
          <w:szCs w:val="20"/>
          <w:lang w:val="af-ZA"/>
        </w:rPr>
        <w:t xml:space="preserve">. </w:t>
      </w:r>
      <w:proofErr w:type="gramStart"/>
      <w:r w:rsidRPr="008C271A">
        <w:rPr>
          <w:rFonts w:ascii="GHEA Grapalat" w:eastAsia="Times New Roman" w:hAnsi="GHEA Grapalat" w:cs="Sylfaen"/>
          <w:sz w:val="20"/>
          <w:szCs w:val="20"/>
          <w:lang w:val="en-US"/>
        </w:rPr>
        <w:t>արգելելուկատարելորոշակիգործողություններևընդունելորոշումներ</w:t>
      </w:r>
      <w:proofErr w:type="gramEnd"/>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720"/>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en-US"/>
        </w:rPr>
        <w:t>բ</w:t>
      </w:r>
      <w:r w:rsidRPr="008C271A">
        <w:rPr>
          <w:rFonts w:ascii="GHEA Grapalat" w:eastAsia="Times New Roman" w:hAnsi="GHEA Grapalat" w:cs="Sylfaen"/>
          <w:sz w:val="20"/>
          <w:szCs w:val="20"/>
          <w:lang w:val="af-ZA"/>
        </w:rPr>
        <w:t xml:space="preserve">. </w:t>
      </w:r>
      <w:proofErr w:type="gramStart"/>
      <w:r w:rsidRPr="008C271A">
        <w:rPr>
          <w:rFonts w:ascii="GHEA Grapalat" w:eastAsia="Times New Roman" w:hAnsi="GHEA Grapalat" w:cs="Sylfaen"/>
          <w:sz w:val="20"/>
          <w:szCs w:val="20"/>
          <w:lang w:val="en-US"/>
        </w:rPr>
        <w:t>պարտավորեցնելուընդունելհամապատասխանորոշումներ</w:t>
      </w:r>
      <w:proofErr w:type="gramEnd"/>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lang w:val="en-US"/>
        </w:rPr>
        <w:t>ներառյալ՝չկայացածհայտարարելուգնմանընթացակարգը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lang w:val="en-US"/>
        </w:rPr>
        <w:t>բացառությամբպայմանագիրըանվավերճանաչելումասինորոշման</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720"/>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2) </w:t>
      </w:r>
      <w:r w:rsidRPr="008C271A">
        <w:rPr>
          <w:rFonts w:ascii="GHEA Grapalat" w:eastAsia="Times New Roman" w:hAnsi="GHEA Grapalat" w:cs="Sylfaen"/>
          <w:sz w:val="20"/>
          <w:szCs w:val="20"/>
          <w:lang w:val="en-US"/>
        </w:rPr>
        <w:t>որոշումէկայացնումմասնակցինգնումներիգործընթացինմասնակցելուիրավունքչունեցողմասնակիցներիցուցակումներառելումասին</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720"/>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3) </w:t>
      </w:r>
      <w:r w:rsidRPr="008C271A">
        <w:rPr>
          <w:rFonts w:ascii="GHEA Grapalat" w:eastAsia="Times New Roman" w:hAnsi="GHEA Grapalat" w:cs="Sylfaen"/>
          <w:sz w:val="20"/>
          <w:szCs w:val="20"/>
          <w:lang w:val="en-US"/>
        </w:rPr>
        <w:t>հաշվառումէգնումներիհետկապվածբողոքներքննողանձիկողմիցընդունվածորոշումներըևդրանցկատարմաննկատմամբիրականացնումէհսկողություն</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12.14 </w:t>
      </w:r>
      <w:r w:rsidRPr="008C271A">
        <w:rPr>
          <w:rFonts w:ascii="GHEA Grapalat" w:eastAsia="Times New Roman" w:hAnsi="GHEA Grapalat" w:cs="Sylfaen"/>
          <w:sz w:val="20"/>
          <w:szCs w:val="20"/>
        </w:rPr>
        <w:t>Գնումներիհետկապվածբողոքներքննողանձիկողմիցբողոքըբավարարվելուդեպքում</w:t>
      </w:r>
      <w:r w:rsidRPr="008C271A">
        <w:rPr>
          <w:rFonts w:ascii="GHEA Grapalat" w:eastAsia="Times New Roman" w:hAnsi="GHEA Grapalat" w:cs="Sylfaen"/>
          <w:sz w:val="20"/>
          <w:szCs w:val="20"/>
          <w:lang w:val="af-ZA"/>
        </w:rPr>
        <w:t xml:space="preserve"> պ</w:t>
      </w:r>
      <w:r w:rsidRPr="008C271A">
        <w:rPr>
          <w:rFonts w:ascii="GHEA Grapalat" w:eastAsia="Times New Roman" w:hAnsi="GHEA Grapalat" w:cs="Sylfaen"/>
          <w:sz w:val="20"/>
          <w:szCs w:val="20"/>
        </w:rPr>
        <w:t>ատվիրատունպատասխանատվությունէկրումբողոքըներկայացրածանձինպատճառվածևսահմանվածկարգովհիմնավորվածվնասիհատուցմանհամար։</w:t>
      </w:r>
    </w:p>
    <w:p w:rsidR="008C271A" w:rsidRPr="008C271A" w:rsidRDefault="008C271A" w:rsidP="008C271A">
      <w:pPr>
        <w:shd w:val="clear" w:color="auto" w:fill="FFFFFF"/>
        <w:spacing w:after="0" w:line="240" w:lineRule="auto"/>
        <w:ind w:firstLine="567"/>
        <w:jc w:val="both"/>
        <w:rPr>
          <w:rFonts w:ascii="Arial Unicode" w:eastAsia="Times New Roman" w:hAnsi="Arial Unicode" w:cs="Times New Roman"/>
          <w:color w:val="000000"/>
          <w:sz w:val="21"/>
          <w:szCs w:val="21"/>
          <w:lang w:val="af-ZA"/>
        </w:rPr>
      </w:pPr>
      <w:r w:rsidRPr="008C271A">
        <w:rPr>
          <w:rFonts w:ascii="GHEA Grapalat" w:eastAsia="Times New Roman" w:hAnsi="GHEA Grapalat" w:cs="Sylfaen"/>
          <w:sz w:val="20"/>
          <w:szCs w:val="20"/>
          <w:lang w:val="af-ZA"/>
        </w:rPr>
        <w:t xml:space="preserve">12.15 </w:t>
      </w:r>
      <w:r w:rsidRPr="008C271A">
        <w:rPr>
          <w:rFonts w:ascii="GHEA Grapalat" w:eastAsia="Times New Roman" w:hAnsi="GHEA Grapalat" w:cs="Sylfaen"/>
          <w:sz w:val="20"/>
          <w:szCs w:val="20"/>
        </w:rPr>
        <w:t>Բողոքիքննությունըբացէհանրությանհամար</w:t>
      </w:r>
      <w:r w:rsidRPr="008C271A">
        <w:rPr>
          <w:rFonts w:ascii="GHEA Grapalat" w:eastAsia="Times New Roman" w:hAnsi="GHEA Grapalat" w:cs="Sylfaen"/>
          <w:sz w:val="20"/>
          <w:szCs w:val="20"/>
          <w:lang w:val="af-ZA"/>
        </w:rPr>
        <w:t xml:space="preserve">: </w:t>
      </w:r>
      <w:bookmarkStart w:id="15" w:name="_Hlk9265079"/>
      <w:r w:rsidRPr="008C271A">
        <w:rPr>
          <w:rFonts w:ascii="GHEA Grapalat" w:eastAsia="Times New Roman" w:hAnsi="GHEA Grapalat" w:cs="Sylfaen"/>
          <w:sz w:val="20"/>
          <w:szCs w:val="20"/>
        </w:rPr>
        <w:t>Բողոքիքննություննիրականացվումէնիստերիմիջոցով</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Նիստերըձայնագրվումենևբողոքիվերաբերյալկայացվածորոշմանհետմեկտեղհրապարակվումենտեղեկագրում</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Ձայնագրմանանհնարինությանդեպքումնիստերըսղագրվում</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Նիստերըառցանցհեռարձակվումեննաևհամացանցում</w:t>
      </w:r>
      <w:r w:rsidRPr="008C271A">
        <w:rPr>
          <w:rFonts w:ascii="GHEA Grapalat" w:eastAsia="Times New Roman" w:hAnsi="GHEA Grapalat" w:cs="Sylfaen"/>
          <w:sz w:val="20"/>
          <w:szCs w:val="20"/>
          <w:lang w:val="af-ZA"/>
        </w:rPr>
        <w:t>:</w:t>
      </w:r>
    </w:p>
    <w:bookmarkEnd w:id="15"/>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12.16 </w:t>
      </w:r>
      <w:r w:rsidRPr="008C271A">
        <w:rPr>
          <w:rFonts w:ascii="GHEA Grapalat" w:eastAsia="Times New Roman" w:hAnsi="GHEA Grapalat" w:cs="Sylfaen"/>
          <w:sz w:val="20"/>
          <w:szCs w:val="20"/>
        </w:rPr>
        <w:t>Յուրաքանչյուրանձ</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որիշահերըխախտվելենկամկարողենխախտվելբողոքարկմանհիմքծառայածգործողություններիարդյունքում</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իրավունքունիմասնակցելուբողոքարկմանընթացակարգին</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մինչևբողոքիվերաբերյալորոշումընդունելուժամկետըգնումներիհետկապվածբողոքներքննողանձիններկայացնելովհամանմանբողոք։Օրենքի</w:t>
      </w:r>
      <w:r w:rsidRPr="008C271A">
        <w:rPr>
          <w:rFonts w:ascii="GHEA Grapalat" w:eastAsia="Times New Roman" w:hAnsi="GHEA Grapalat" w:cs="Sylfaen"/>
          <w:sz w:val="20"/>
          <w:szCs w:val="20"/>
          <w:lang w:val="af-ZA"/>
        </w:rPr>
        <w:t xml:space="preserve"> 50-</w:t>
      </w:r>
      <w:r w:rsidRPr="008C271A">
        <w:rPr>
          <w:rFonts w:ascii="GHEA Grapalat" w:eastAsia="Times New Roman" w:hAnsi="GHEA Grapalat" w:cs="Sylfaen"/>
          <w:sz w:val="20"/>
          <w:szCs w:val="20"/>
        </w:rPr>
        <w:t>րդհոդվածիհամաձայն</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բողոքարկմանընթացակարգինչմասնակցածանձըզրկվումէգնումներիհետկապվածբողոքներքննողանձինհամանմանբողոքներկայացնելուիրավունքից։</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12.17 </w:t>
      </w:r>
      <w:r w:rsidRPr="008C271A">
        <w:rPr>
          <w:rFonts w:ascii="GHEA Grapalat" w:eastAsia="Times New Roman" w:hAnsi="GHEA Grapalat" w:cs="Sylfaen"/>
          <w:sz w:val="20"/>
          <w:szCs w:val="20"/>
        </w:rPr>
        <w:t>Գնումներիհետկապվածբողոքներքննողանձըորոշումնկայացնելուօրվան</w:t>
      </w:r>
      <w:r w:rsidRPr="008C271A">
        <w:rPr>
          <w:rFonts w:ascii="GHEA Grapalat" w:eastAsia="Times New Roman" w:hAnsi="GHEA Grapalat" w:cs="Sylfaen"/>
          <w:sz w:val="20"/>
          <w:szCs w:val="20"/>
          <w:lang w:val="en-US"/>
        </w:rPr>
        <w:t>հաջորդող</w:t>
      </w:r>
      <w:r w:rsidRPr="008C271A">
        <w:rPr>
          <w:rFonts w:ascii="GHEA Grapalat" w:eastAsia="Times New Roman" w:hAnsi="GHEA Grapalat" w:cs="Sylfaen"/>
          <w:sz w:val="20"/>
          <w:szCs w:val="20"/>
        </w:rPr>
        <w:t>երկու</w:t>
      </w:r>
      <w:r w:rsidRPr="008C271A">
        <w:rPr>
          <w:rFonts w:ascii="GHEA Grapalat" w:eastAsia="Times New Roman" w:hAnsi="GHEA Grapalat" w:cs="Sylfaen"/>
          <w:sz w:val="20"/>
          <w:szCs w:val="20"/>
          <w:lang w:val="en-US"/>
        </w:rPr>
        <w:t>աշխատանքային</w:t>
      </w:r>
      <w:r w:rsidRPr="008C271A">
        <w:rPr>
          <w:rFonts w:ascii="GHEA Grapalat" w:eastAsia="Times New Roman" w:hAnsi="GHEA Grapalat" w:cs="Sylfaen"/>
          <w:sz w:val="20"/>
          <w:szCs w:val="20"/>
        </w:rPr>
        <w:t>օրվաընթացքում</w:t>
      </w:r>
      <w:r w:rsidRPr="008C271A">
        <w:rPr>
          <w:rFonts w:ascii="GHEA Grapalat" w:eastAsia="Times New Roman" w:hAnsi="GHEA Grapalat" w:cs="Sylfaen"/>
          <w:sz w:val="20"/>
          <w:szCs w:val="20"/>
          <w:lang w:val="en-US"/>
        </w:rPr>
        <w:t>որոշումը</w:t>
      </w:r>
      <w:r w:rsidRPr="008C271A">
        <w:rPr>
          <w:rFonts w:ascii="GHEA Grapalat" w:eastAsia="Times New Roman" w:hAnsi="GHEA Grapalat" w:cs="Sylfaen"/>
          <w:sz w:val="20"/>
          <w:szCs w:val="20"/>
        </w:rPr>
        <w:t>հրապարակումէ</w:t>
      </w:r>
      <w:r w:rsidRPr="008C271A">
        <w:rPr>
          <w:rFonts w:ascii="GHEA Grapalat" w:eastAsia="Times New Roman" w:hAnsi="GHEA Grapalat" w:cs="Sylfaen"/>
          <w:sz w:val="20"/>
          <w:szCs w:val="20"/>
          <w:lang w:val="af-ZA"/>
        </w:rPr>
        <w:t xml:space="preserve"> տեղեկագրում` նշելով հրապարակման ամսաթիվը</w:t>
      </w:r>
      <w:r w:rsidRPr="008C271A">
        <w:rPr>
          <w:rFonts w:ascii="GHEA Grapalat" w:eastAsia="Times New Roman" w:hAnsi="GHEA Grapalat" w:cs="Sylfaen"/>
          <w:sz w:val="20"/>
          <w:szCs w:val="20"/>
        </w:rPr>
        <w:t>։Գնումներիհետկապվածբողոքներքննողանձիորոշումնուժիմեջէմտնումայնտեղե</w:t>
      </w:r>
      <w:r w:rsidRPr="008C271A">
        <w:rPr>
          <w:rFonts w:ascii="GHEA Grapalat" w:eastAsia="Times New Roman" w:hAnsi="GHEA Grapalat" w:cs="Sylfaen"/>
          <w:sz w:val="20"/>
          <w:szCs w:val="20"/>
          <w:lang w:val="en-US"/>
        </w:rPr>
        <w:t>կ</w:t>
      </w:r>
      <w:r w:rsidRPr="008C271A">
        <w:rPr>
          <w:rFonts w:ascii="GHEA Grapalat" w:eastAsia="Times New Roman" w:hAnsi="GHEA Grapalat" w:cs="Sylfaen"/>
          <w:sz w:val="20"/>
          <w:szCs w:val="20"/>
        </w:rPr>
        <w:t>ագրումհրապարակելունհաջորդողօրը</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12.18 </w:t>
      </w:r>
      <w:r w:rsidRPr="008C271A">
        <w:rPr>
          <w:rFonts w:ascii="GHEA Grapalat" w:eastAsia="Times New Roman" w:hAnsi="GHEA Grapalat" w:cs="Sylfaen"/>
          <w:sz w:val="20"/>
          <w:szCs w:val="20"/>
        </w:rPr>
        <w:t>Յուրաքանչյուրանձ</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որըշահագրգռվածէկոնկրետգործարքիկնքմանհարցում</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ևորըվնասներէկրել</w:t>
      </w:r>
      <w:r w:rsidRPr="008C271A">
        <w:rPr>
          <w:rFonts w:ascii="GHEA Grapalat" w:eastAsia="Times New Roman" w:hAnsi="GHEA Grapalat" w:cs="Sylfaen"/>
          <w:sz w:val="20"/>
          <w:szCs w:val="20"/>
          <w:lang w:val="en-US"/>
        </w:rPr>
        <w:t>պ</w:t>
      </w:r>
      <w:r w:rsidRPr="008C271A">
        <w:rPr>
          <w:rFonts w:ascii="GHEA Grapalat" w:eastAsia="Times New Roman" w:hAnsi="GHEA Grapalat" w:cs="Sylfaen"/>
          <w:sz w:val="20"/>
          <w:szCs w:val="20"/>
        </w:rPr>
        <w:t>ատվիրատուի</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հանձնաժողովիկամգնումներիհետկապվածբողոքներքննողանձիկատարածգործողությանկամանգործությանհետևանքով</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իրավունքունիդատականկարգովպահանջելուվնասներիփոխհատուցում։</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12.19 </w:t>
      </w:r>
      <w:r w:rsidRPr="008C271A">
        <w:rPr>
          <w:rFonts w:ascii="GHEA Grapalat" w:eastAsia="Times New Roman" w:hAnsi="GHEA Grapalat" w:cs="Sylfaen"/>
          <w:sz w:val="20"/>
          <w:szCs w:val="20"/>
        </w:rPr>
        <w:t>Գնումներիհետկապվածբողոքներքննողանձիններկայացվածբողոքնինքնաբերաբարկասեցնումէգնմանգործընթացը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lang w:val="en-US"/>
        </w:rPr>
        <w:t>Օ</w:t>
      </w:r>
      <w:r w:rsidRPr="008C271A">
        <w:rPr>
          <w:rFonts w:ascii="GHEA Grapalat" w:eastAsia="Times New Roman" w:hAnsi="GHEA Grapalat" w:cs="Sylfaen"/>
          <w:sz w:val="20"/>
          <w:szCs w:val="20"/>
        </w:rPr>
        <w:t>րենքի</w:t>
      </w:r>
      <w:r w:rsidRPr="008C271A">
        <w:rPr>
          <w:rFonts w:ascii="GHEA Grapalat" w:eastAsia="Times New Roman" w:hAnsi="GHEA Grapalat" w:cs="Sylfaen"/>
          <w:sz w:val="20"/>
          <w:szCs w:val="20"/>
          <w:lang w:val="af-ZA"/>
        </w:rPr>
        <w:t xml:space="preserve"> 50-</w:t>
      </w:r>
      <w:r w:rsidRPr="008C271A">
        <w:rPr>
          <w:rFonts w:ascii="GHEA Grapalat" w:eastAsia="Times New Roman" w:hAnsi="GHEA Grapalat" w:cs="Sylfaen"/>
          <w:sz w:val="20"/>
          <w:szCs w:val="20"/>
        </w:rPr>
        <w:t>րդհոդվածի</w:t>
      </w:r>
      <w:r w:rsidRPr="008C271A">
        <w:rPr>
          <w:rFonts w:ascii="GHEA Grapalat" w:eastAsia="Times New Roman" w:hAnsi="GHEA Grapalat" w:cs="Sylfaen"/>
          <w:sz w:val="20"/>
          <w:szCs w:val="20"/>
          <w:lang w:val="af-ZA"/>
        </w:rPr>
        <w:t xml:space="preserve"> 9-</w:t>
      </w:r>
      <w:r w:rsidRPr="008C271A">
        <w:rPr>
          <w:rFonts w:ascii="GHEA Grapalat" w:eastAsia="Times New Roman" w:hAnsi="GHEA Grapalat" w:cs="Sylfaen"/>
          <w:sz w:val="20"/>
          <w:szCs w:val="20"/>
        </w:rPr>
        <w:t>րդմասովնախատեսվածհայտարարությունըհրապարակվելուօրվանիցմինչև</w:t>
      </w:r>
      <w:r w:rsidRPr="008C271A">
        <w:rPr>
          <w:rFonts w:ascii="GHEA Grapalat" w:eastAsia="Times New Roman" w:hAnsi="GHEA Grapalat" w:cs="Sylfaen"/>
          <w:sz w:val="20"/>
          <w:szCs w:val="20"/>
          <w:lang w:val="en-US"/>
        </w:rPr>
        <w:t>բողոքիքննությանարդյունքներով</w:t>
      </w:r>
      <w:r w:rsidRPr="008C271A">
        <w:rPr>
          <w:rFonts w:ascii="GHEA Grapalat" w:eastAsia="Times New Roman" w:hAnsi="GHEA Grapalat" w:cs="Sylfaen"/>
          <w:sz w:val="20"/>
          <w:szCs w:val="20"/>
        </w:rPr>
        <w:t>ընդունվածորոշման՝ուժիմեջմտնելուօրը</w:t>
      </w:r>
      <w:r w:rsidRPr="008C271A">
        <w:rPr>
          <w:rFonts w:ascii="GHEA Grapalat" w:eastAsia="Times New Roman" w:hAnsi="GHEA Grapalat" w:cs="Sylfaen"/>
          <w:sz w:val="20"/>
          <w:szCs w:val="20"/>
          <w:lang w:val="af-ZA"/>
        </w:rPr>
        <w:t xml:space="preserve">:  </w:t>
      </w:r>
    </w:p>
    <w:p w:rsidR="008C271A" w:rsidRPr="008C271A" w:rsidRDefault="008C271A" w:rsidP="008C271A">
      <w:pPr>
        <w:spacing w:after="0" w:line="240" w:lineRule="auto"/>
        <w:ind w:firstLine="567"/>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rPr>
        <w:t>Օրենքի</w:t>
      </w:r>
      <w:r w:rsidRPr="008C271A">
        <w:rPr>
          <w:rFonts w:ascii="GHEA Grapalat" w:eastAsia="Times New Roman" w:hAnsi="GHEA Grapalat" w:cs="Sylfaen"/>
          <w:sz w:val="20"/>
          <w:szCs w:val="20"/>
          <w:lang w:val="af-ZA"/>
        </w:rPr>
        <w:t xml:space="preserve"> 51-</w:t>
      </w:r>
      <w:r w:rsidRPr="008C271A">
        <w:rPr>
          <w:rFonts w:ascii="GHEA Grapalat" w:eastAsia="Times New Roman" w:hAnsi="GHEA Grapalat" w:cs="Sylfaen"/>
          <w:sz w:val="20"/>
          <w:szCs w:val="20"/>
        </w:rPr>
        <w:t>րդհոդվածիհամաձայն</w:t>
      </w:r>
      <w:r w:rsidRPr="008C271A">
        <w:rPr>
          <w:rFonts w:ascii="GHEA Grapalat" w:eastAsia="Times New Roman" w:hAnsi="GHEA Grapalat" w:cs="Sylfaen"/>
          <w:sz w:val="20"/>
          <w:szCs w:val="20"/>
          <w:lang w:val="en-US"/>
        </w:rPr>
        <w:t>գնումներիհետկապվածբողոքներ</w:t>
      </w:r>
      <w:r w:rsidRPr="008C271A">
        <w:rPr>
          <w:rFonts w:ascii="GHEA Grapalat" w:eastAsia="Times New Roman" w:hAnsi="GHEA Grapalat" w:cs="Sylfaen"/>
          <w:sz w:val="20"/>
          <w:szCs w:val="20"/>
        </w:rPr>
        <w:t>բողոքըքննող</w:t>
      </w:r>
      <w:r w:rsidRPr="008C271A">
        <w:rPr>
          <w:rFonts w:ascii="GHEA Grapalat" w:eastAsia="Times New Roman" w:hAnsi="GHEA Grapalat" w:cs="Sylfaen"/>
          <w:sz w:val="20"/>
          <w:szCs w:val="20"/>
          <w:lang w:val="en-US"/>
        </w:rPr>
        <w:t>ա</w:t>
      </w:r>
      <w:r w:rsidRPr="008C271A">
        <w:rPr>
          <w:rFonts w:ascii="GHEA Grapalat" w:eastAsia="Times New Roman" w:hAnsi="GHEA Grapalat" w:cs="Sylfaen"/>
          <w:sz w:val="20"/>
          <w:szCs w:val="20"/>
        </w:rPr>
        <w:t>նձըկայացնումէգնմանգործընթացիկասեցումըհանելումասինորոշում</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եթե</w:t>
      </w:r>
      <w:r w:rsidRPr="008C271A">
        <w:rPr>
          <w:rFonts w:ascii="GHEA Grapalat" w:eastAsia="Times New Roman" w:hAnsi="GHEA Grapalat" w:cs="Sylfaen"/>
          <w:sz w:val="20"/>
          <w:szCs w:val="20"/>
          <w:lang w:val="en-US"/>
        </w:rPr>
        <w:t>օրենքի</w:t>
      </w:r>
      <w:r w:rsidRPr="008C271A">
        <w:rPr>
          <w:rFonts w:ascii="GHEA Grapalat" w:eastAsia="Times New Roman" w:hAnsi="GHEA Grapalat" w:cs="Sylfaen"/>
          <w:sz w:val="20"/>
          <w:szCs w:val="20"/>
          <w:lang w:val="af-ZA"/>
        </w:rPr>
        <w:t xml:space="preserve"> 2-</w:t>
      </w:r>
      <w:r w:rsidRPr="008C271A">
        <w:rPr>
          <w:rFonts w:ascii="GHEA Grapalat" w:eastAsia="Times New Roman" w:hAnsi="GHEA Grapalat" w:cs="Sylfaen"/>
          <w:sz w:val="20"/>
          <w:szCs w:val="20"/>
        </w:rPr>
        <w:t>րդհոդվածի</w:t>
      </w:r>
      <w:r w:rsidRPr="008C271A">
        <w:rPr>
          <w:rFonts w:ascii="GHEA Grapalat" w:eastAsia="Times New Roman" w:hAnsi="GHEA Grapalat" w:cs="Sylfaen"/>
          <w:sz w:val="20"/>
          <w:szCs w:val="20"/>
          <w:lang w:val="af-ZA"/>
        </w:rPr>
        <w:t xml:space="preserve"> 1-</w:t>
      </w:r>
      <w:r w:rsidRPr="008C271A">
        <w:rPr>
          <w:rFonts w:ascii="GHEA Grapalat" w:eastAsia="Times New Roman" w:hAnsi="GHEA Grapalat" w:cs="Sylfaen"/>
          <w:sz w:val="20"/>
          <w:szCs w:val="20"/>
        </w:rPr>
        <w:t>ինմասովսահմանվածմարմիններիղեկավարները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իսկիրավաբանականանձանցդեպքում</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գործադիրմարմնիղեկավարըգրավորհայտնումէ</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lastRenderedPageBreak/>
        <w:t>որհանրայինկամպաշտպանությանևազգայինանվտանգությանշահերիցելնելովանհրաժեշտէշարունակելգնմանգործընթացը</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b/>
          <w:sz w:val="20"/>
          <w:szCs w:val="20"/>
          <w:lang w:val="es-ES"/>
        </w:rPr>
      </w:pPr>
      <w:r w:rsidRPr="008C271A">
        <w:rPr>
          <w:rFonts w:ascii="GHEA Grapalat" w:eastAsia="Times New Roman" w:hAnsi="GHEA Grapalat" w:cs="Sylfaen"/>
          <w:sz w:val="20"/>
          <w:szCs w:val="20"/>
        </w:rPr>
        <w:t>Գնումներիհետկապվածբողոքներքննողանձիորոշմամբկասեցումըկարողէհանվել</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եթե</w:t>
      </w:r>
      <w:r w:rsidRPr="008C271A">
        <w:rPr>
          <w:rFonts w:ascii="GHEA Grapalat" w:eastAsia="Times New Roman" w:hAnsi="GHEA Grapalat" w:cs="Sylfaen"/>
          <w:sz w:val="20"/>
          <w:szCs w:val="20"/>
          <w:lang w:val="en-US"/>
        </w:rPr>
        <w:t>պ</w:t>
      </w:r>
      <w:r w:rsidRPr="008C271A">
        <w:rPr>
          <w:rFonts w:ascii="GHEA Grapalat" w:eastAsia="Times New Roman" w:hAnsi="GHEA Grapalat" w:cs="Sylfaen"/>
          <w:sz w:val="20"/>
          <w:szCs w:val="20"/>
        </w:rPr>
        <w:t>ատվիրատուիներկայացրածհիմնավորումներիհամաձայն</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հանրայինկամպաշտպանությանևազգայինանվտանգությանշահերիցելնելով</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անհրաժեշտէշարունակելգնմանգործընթացը</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Սույն</w:t>
      </w:r>
      <w:r w:rsidRPr="008C271A">
        <w:rPr>
          <w:rFonts w:ascii="GHEA Grapalat" w:eastAsia="Times New Roman" w:hAnsi="GHEA Grapalat" w:cs="Sylfaen"/>
          <w:sz w:val="20"/>
          <w:szCs w:val="20"/>
          <w:lang w:val="en-US"/>
        </w:rPr>
        <w:t>կետ</w:t>
      </w:r>
      <w:r w:rsidRPr="008C271A">
        <w:rPr>
          <w:rFonts w:ascii="GHEA Grapalat" w:eastAsia="Times New Roman" w:hAnsi="GHEA Grapalat" w:cs="Sylfaen"/>
          <w:sz w:val="20"/>
          <w:szCs w:val="20"/>
        </w:rPr>
        <w:t>ովնախատեսվածորոշումըգնումներիհետկապվածբողոքներքննողանձըհրապարակումէտեղեկագրում</w:t>
      </w:r>
      <w:r w:rsidRPr="008C271A">
        <w:rPr>
          <w:rFonts w:ascii="GHEA Grapalat" w:eastAsia="Times New Roman" w:hAnsi="GHEA Grapalat" w:cs="Sylfaen"/>
          <w:sz w:val="20"/>
          <w:szCs w:val="20"/>
          <w:lang w:val="af-ZA"/>
        </w:rPr>
        <w:t xml:space="preserve">` </w:t>
      </w:r>
      <w:r w:rsidRPr="008C271A">
        <w:rPr>
          <w:rFonts w:ascii="GHEA Grapalat" w:eastAsia="Times New Roman" w:hAnsi="GHEA Grapalat" w:cs="Sylfaen"/>
          <w:sz w:val="20"/>
          <w:szCs w:val="20"/>
        </w:rPr>
        <w:t>այնկայացնելուօրվանհաջորդողաշխատանքայինօրը</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center"/>
        <w:rPr>
          <w:rFonts w:ascii="GHEA Grapalat" w:eastAsia="Times New Roman" w:hAnsi="GHEA Grapalat" w:cs="Sylfaen"/>
          <w:b/>
          <w:sz w:val="24"/>
          <w:lang w:val="es-ES"/>
        </w:rPr>
      </w:pPr>
    </w:p>
    <w:p w:rsidR="008C271A" w:rsidRPr="008C271A" w:rsidRDefault="008C271A" w:rsidP="008C271A">
      <w:pPr>
        <w:spacing w:after="0" w:line="240" w:lineRule="auto"/>
        <w:ind w:firstLine="567"/>
        <w:jc w:val="center"/>
        <w:rPr>
          <w:rFonts w:ascii="GHEA Grapalat" w:eastAsia="Times New Roman" w:hAnsi="GHEA Grapalat" w:cs="Sylfaen"/>
          <w:b/>
          <w:sz w:val="24"/>
          <w:lang w:val="es-ES"/>
        </w:rPr>
      </w:pPr>
    </w:p>
    <w:p w:rsidR="008C271A" w:rsidRPr="008C271A" w:rsidRDefault="008C271A" w:rsidP="008C271A">
      <w:pPr>
        <w:spacing w:after="0" w:line="240" w:lineRule="auto"/>
        <w:ind w:firstLine="567"/>
        <w:jc w:val="center"/>
        <w:rPr>
          <w:rFonts w:ascii="GHEA Grapalat" w:eastAsia="Times New Roman" w:hAnsi="GHEA Grapalat" w:cs="Times New Roman"/>
          <w:b/>
          <w:sz w:val="24"/>
          <w:lang w:val="af-ZA"/>
        </w:rPr>
      </w:pPr>
      <w:r w:rsidRPr="008C271A">
        <w:rPr>
          <w:rFonts w:ascii="GHEA Grapalat" w:eastAsia="Times New Roman" w:hAnsi="GHEA Grapalat" w:cs="Sylfaen"/>
          <w:b/>
          <w:sz w:val="24"/>
          <w:lang w:val="es-ES"/>
        </w:rPr>
        <w:br w:type="page"/>
      </w:r>
      <w:r w:rsidRPr="008C271A">
        <w:rPr>
          <w:rFonts w:ascii="GHEA Grapalat" w:eastAsia="Times New Roman" w:hAnsi="GHEA Grapalat" w:cs="Sylfaen"/>
          <w:b/>
          <w:sz w:val="24"/>
          <w:lang w:val="es-ES"/>
        </w:rPr>
        <w:lastRenderedPageBreak/>
        <w:t>ՄԱՍ</w:t>
      </w:r>
      <w:r w:rsidRPr="008C271A">
        <w:rPr>
          <w:rFonts w:ascii="GHEA Grapalat" w:eastAsia="Times New Roman" w:hAnsi="GHEA Grapalat" w:cs="Times New Roman"/>
          <w:b/>
          <w:sz w:val="24"/>
          <w:lang w:val="af-ZA"/>
        </w:rPr>
        <w:t xml:space="preserve">  II</w:t>
      </w:r>
    </w:p>
    <w:p w:rsidR="008C271A" w:rsidRPr="008C271A" w:rsidRDefault="008C271A" w:rsidP="008C271A">
      <w:pPr>
        <w:spacing w:after="120" w:line="240" w:lineRule="auto"/>
        <w:ind w:right="-7"/>
        <w:jc w:val="center"/>
        <w:rPr>
          <w:rFonts w:ascii="GHEA Grapalat" w:eastAsia="Times New Roman" w:hAnsi="GHEA Grapalat" w:cs="Times New Roman"/>
          <w:b/>
          <w:sz w:val="24"/>
          <w:lang w:val="af-ZA"/>
        </w:rPr>
      </w:pPr>
      <w:r w:rsidRPr="008C271A">
        <w:rPr>
          <w:rFonts w:ascii="GHEA Grapalat" w:eastAsia="Times New Roman" w:hAnsi="GHEA Grapalat" w:cs="Sylfaen"/>
          <w:b/>
          <w:sz w:val="24"/>
          <w:lang w:val="es-ES"/>
        </w:rPr>
        <w:t>ՀՐԱՀԱՆԳ</w:t>
      </w:r>
    </w:p>
    <w:p w:rsidR="008C271A" w:rsidRPr="008C271A" w:rsidRDefault="008C271A" w:rsidP="008C271A">
      <w:pPr>
        <w:spacing w:after="120" w:line="240" w:lineRule="auto"/>
        <w:ind w:right="-7"/>
        <w:jc w:val="center"/>
        <w:rPr>
          <w:rFonts w:ascii="GHEA Grapalat" w:eastAsia="Times New Roman" w:hAnsi="GHEA Grapalat" w:cs="Times New Roman"/>
          <w:b/>
          <w:sz w:val="24"/>
          <w:lang w:val="af-ZA"/>
        </w:rPr>
      </w:pPr>
      <w:r w:rsidRPr="008C271A">
        <w:rPr>
          <w:rFonts w:ascii="GHEA Grapalat" w:eastAsia="Times New Roman" w:hAnsi="GHEA Grapalat" w:cs="Sylfaen"/>
          <w:b/>
          <w:sz w:val="24"/>
          <w:lang w:val="es-ES"/>
        </w:rPr>
        <w:t>ԲԱՑՄ Ր Ց ՈՒ Յ Թ ԻՀԱՅՏԸՊԱՏՐԱՍՏԵԼՈՒ</w:t>
      </w:r>
    </w:p>
    <w:p w:rsidR="008C271A" w:rsidRPr="008C271A" w:rsidRDefault="008C271A" w:rsidP="008C271A">
      <w:pPr>
        <w:spacing w:after="0" w:line="240" w:lineRule="auto"/>
        <w:ind w:firstLine="567"/>
        <w:jc w:val="center"/>
        <w:rPr>
          <w:rFonts w:ascii="GHEA Grapalat" w:eastAsia="Times New Roman" w:hAnsi="GHEA Grapalat" w:cs="Times New Roman"/>
          <w:sz w:val="24"/>
          <w:lang w:val="af-ZA"/>
        </w:rPr>
      </w:pPr>
    </w:p>
    <w:p w:rsidR="008C271A" w:rsidRPr="008C271A" w:rsidRDefault="008C271A" w:rsidP="008C271A">
      <w:pPr>
        <w:spacing w:after="0" w:line="240" w:lineRule="auto"/>
        <w:jc w:val="center"/>
        <w:rPr>
          <w:rFonts w:ascii="GHEA Grapalat" w:eastAsia="Times New Roman" w:hAnsi="GHEA Grapalat" w:cs="Times New Roman"/>
          <w:b/>
          <w:sz w:val="20"/>
          <w:szCs w:val="24"/>
          <w:lang w:val="af-ZA"/>
        </w:rPr>
      </w:pPr>
      <w:r w:rsidRPr="008C271A">
        <w:rPr>
          <w:rFonts w:ascii="GHEA Grapalat" w:eastAsia="Times New Roman" w:hAnsi="GHEA Grapalat" w:cs="Times New Roman"/>
          <w:b/>
          <w:sz w:val="20"/>
          <w:szCs w:val="24"/>
          <w:lang w:val="af-ZA"/>
        </w:rPr>
        <w:t xml:space="preserve">1. </w:t>
      </w:r>
      <w:r w:rsidRPr="008C271A">
        <w:rPr>
          <w:rFonts w:ascii="GHEA Grapalat" w:eastAsia="Times New Roman" w:hAnsi="GHEA Grapalat" w:cs="Sylfaen"/>
          <w:b/>
          <w:sz w:val="20"/>
          <w:szCs w:val="24"/>
          <w:lang w:val="es-ES"/>
        </w:rPr>
        <w:t>ԸՆԴՀԱՆՈՒՐԴՐՈՒՅԹՆԵՐ</w:t>
      </w:r>
    </w:p>
    <w:p w:rsidR="008C271A" w:rsidRPr="008C271A" w:rsidRDefault="008C271A" w:rsidP="008C271A">
      <w:pPr>
        <w:spacing w:after="0" w:line="240" w:lineRule="auto"/>
        <w:ind w:firstLine="567"/>
        <w:jc w:val="both"/>
        <w:rPr>
          <w:rFonts w:ascii="GHEA Grapalat" w:eastAsia="Times New Roman" w:hAnsi="GHEA Grapalat" w:cs="Times New Roman"/>
          <w:sz w:val="24"/>
          <w:lang w:val="af-ZA"/>
        </w:rPr>
      </w:pP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1.1 </w:t>
      </w:r>
      <w:r w:rsidRPr="008C271A">
        <w:rPr>
          <w:rFonts w:ascii="GHEA Grapalat" w:eastAsia="Times New Roman" w:hAnsi="GHEA Grapalat" w:cs="Sylfaen"/>
          <w:sz w:val="20"/>
          <w:szCs w:val="24"/>
        </w:rPr>
        <w:t>Սույնհրահանգընպատակունիօժանդակել</w:t>
      </w:r>
      <w:r w:rsidRPr="008C271A">
        <w:rPr>
          <w:rFonts w:ascii="GHEA Grapalat" w:eastAsia="Times New Roman" w:hAnsi="GHEA Grapalat" w:cs="Sylfaen"/>
          <w:sz w:val="20"/>
          <w:szCs w:val="24"/>
          <w:lang w:val="af-ZA"/>
        </w:rPr>
        <w:t xml:space="preserve"> մ</w:t>
      </w:r>
      <w:r w:rsidRPr="008C271A">
        <w:rPr>
          <w:rFonts w:ascii="GHEA Grapalat" w:eastAsia="Times New Roman" w:hAnsi="GHEA Grapalat" w:cs="Sylfaen"/>
          <w:sz w:val="20"/>
          <w:szCs w:val="24"/>
        </w:rPr>
        <w:t>ասնակիցներինհայտըպատրաստելիս։</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1.2 </w:t>
      </w:r>
      <w:r w:rsidRPr="008C271A">
        <w:rPr>
          <w:rFonts w:ascii="GHEA Grapalat" w:eastAsia="Times New Roman" w:hAnsi="GHEA Grapalat" w:cs="Sylfaen"/>
          <w:sz w:val="20"/>
          <w:szCs w:val="24"/>
        </w:rPr>
        <w:t>Նպատակահարմարությանդեպքում</w:t>
      </w:r>
      <w:r w:rsidRPr="008C271A">
        <w:rPr>
          <w:rFonts w:ascii="GHEA Grapalat" w:eastAsia="Times New Roman" w:hAnsi="GHEA Grapalat" w:cs="Sylfaen"/>
          <w:sz w:val="20"/>
          <w:szCs w:val="24"/>
          <w:lang w:val="af-ZA"/>
        </w:rPr>
        <w:t xml:space="preserve"> մ</w:t>
      </w:r>
      <w:r w:rsidRPr="008C271A">
        <w:rPr>
          <w:rFonts w:ascii="GHEA Grapalat" w:eastAsia="Times New Roman" w:hAnsi="GHEA Grapalat" w:cs="Sylfaen"/>
          <w:sz w:val="20"/>
          <w:szCs w:val="24"/>
        </w:rPr>
        <w:t>ասնակիցըպահանջվողտեղեկություններըկարողէներկայացնելսույնհրահանգովառաջարկվողձևերիցտարբերվող</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այլձևերով</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պահպանելովպահանջվողվավերապայմանները։</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1.3 </w:t>
      </w:r>
      <w:r w:rsidRPr="008C271A">
        <w:rPr>
          <w:rFonts w:ascii="GHEA Grapalat" w:eastAsia="Times New Roman" w:hAnsi="GHEA Grapalat" w:cs="Sylfaen"/>
          <w:sz w:val="20"/>
          <w:szCs w:val="24"/>
        </w:rPr>
        <w:t>Հայտերը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հայերենիցբացի</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rPr>
        <w:t>կարողեններկայացվելնաևանգլերենկամռուսերեն։</w:t>
      </w:r>
    </w:p>
    <w:p w:rsidR="008C271A" w:rsidRPr="008C271A" w:rsidRDefault="008C271A" w:rsidP="008C271A">
      <w:pPr>
        <w:spacing w:after="0" w:line="240" w:lineRule="auto"/>
        <w:jc w:val="center"/>
        <w:rPr>
          <w:rFonts w:ascii="GHEA Grapalat" w:eastAsia="Times New Roman" w:hAnsi="GHEA Grapalat" w:cs="Times New Roman"/>
          <w:b/>
          <w:sz w:val="24"/>
          <w:lang w:val="af-ZA"/>
        </w:rPr>
      </w:pPr>
    </w:p>
    <w:p w:rsidR="008C271A" w:rsidRPr="008C271A" w:rsidRDefault="008C271A" w:rsidP="008C271A">
      <w:pPr>
        <w:spacing w:after="0" w:line="240" w:lineRule="auto"/>
        <w:jc w:val="center"/>
        <w:rPr>
          <w:rFonts w:ascii="GHEA Grapalat" w:eastAsia="Times New Roman" w:hAnsi="GHEA Grapalat" w:cs="Times New Roman"/>
          <w:b/>
          <w:sz w:val="20"/>
          <w:szCs w:val="24"/>
          <w:lang w:val="af-ZA"/>
        </w:rPr>
      </w:pPr>
      <w:r w:rsidRPr="008C271A">
        <w:rPr>
          <w:rFonts w:ascii="GHEA Grapalat" w:eastAsia="Times New Roman" w:hAnsi="GHEA Grapalat" w:cs="Times New Roman"/>
          <w:b/>
          <w:sz w:val="20"/>
          <w:szCs w:val="24"/>
          <w:lang w:val="af-ZA"/>
        </w:rPr>
        <w:t xml:space="preserve">2. </w:t>
      </w:r>
      <w:r w:rsidRPr="008C271A">
        <w:rPr>
          <w:rFonts w:ascii="GHEA Grapalat" w:eastAsia="Times New Roman" w:hAnsi="GHEA Grapalat" w:cs="Sylfaen"/>
          <w:b/>
          <w:sz w:val="20"/>
          <w:szCs w:val="24"/>
          <w:lang w:val="es-ES"/>
        </w:rPr>
        <w:t>ԸՆԹԱՑԱԿԱՐԳԻՀԱՅՏԸ</w:t>
      </w:r>
    </w:p>
    <w:p w:rsidR="008C271A" w:rsidRPr="008C271A" w:rsidRDefault="008C271A" w:rsidP="008C271A">
      <w:pPr>
        <w:spacing w:after="0" w:line="240" w:lineRule="auto"/>
        <w:ind w:firstLine="720"/>
        <w:jc w:val="center"/>
        <w:rPr>
          <w:rFonts w:ascii="GHEA Grapalat" w:eastAsia="Times New Roman" w:hAnsi="GHEA Grapalat" w:cs="Times New Roman"/>
          <w:sz w:val="24"/>
          <w:lang w:val="af-ZA"/>
        </w:rPr>
      </w:pPr>
    </w:p>
    <w:p w:rsidR="008C271A" w:rsidRPr="008C271A" w:rsidRDefault="008C271A" w:rsidP="008C271A">
      <w:pPr>
        <w:spacing w:after="0" w:line="240" w:lineRule="auto"/>
        <w:ind w:firstLine="567"/>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hy-AM"/>
        </w:rPr>
        <w:t xml:space="preserve">Ընթացակարգին մասնակցելու համար </w:t>
      </w:r>
      <w:r w:rsidRPr="008C271A">
        <w:rPr>
          <w:rFonts w:ascii="GHEA Grapalat" w:eastAsia="Times New Roman" w:hAnsi="GHEA Grapalat" w:cs="Times New Roman"/>
          <w:sz w:val="20"/>
          <w:szCs w:val="20"/>
          <w:lang w:val="en-US"/>
        </w:rPr>
        <w:t>մ</w:t>
      </w:r>
      <w:r w:rsidRPr="008C271A">
        <w:rPr>
          <w:rFonts w:ascii="GHEA Grapalat" w:eastAsia="Times New Roman" w:hAnsi="GHEA Grapalat" w:cs="Times New Roman"/>
          <w:sz w:val="20"/>
          <w:szCs w:val="20"/>
          <w:lang w:val="hy-AM"/>
        </w:rPr>
        <w:t xml:space="preserve">ասնակիցը </w:t>
      </w:r>
      <w:r w:rsidRPr="008C271A">
        <w:rPr>
          <w:rFonts w:ascii="GHEA Grapalat" w:eastAsia="Times New Roman" w:hAnsi="GHEA Grapalat" w:cs="Times New Roman"/>
          <w:sz w:val="20"/>
          <w:szCs w:val="20"/>
          <w:lang w:val="en-US"/>
        </w:rPr>
        <w:t>սույնհրավերի</w:t>
      </w:r>
      <w:r w:rsidRPr="008C271A">
        <w:rPr>
          <w:rFonts w:ascii="GHEA Grapalat" w:eastAsia="Times New Roman" w:hAnsi="GHEA Grapalat" w:cs="Times New Roman"/>
          <w:sz w:val="20"/>
          <w:szCs w:val="20"/>
          <w:lang w:val="af-ZA"/>
        </w:rPr>
        <w:t xml:space="preserve"> 2-</w:t>
      </w:r>
      <w:r w:rsidRPr="008C271A">
        <w:rPr>
          <w:rFonts w:ascii="GHEA Grapalat" w:eastAsia="Times New Roman" w:hAnsi="GHEA Grapalat" w:cs="Times New Roman"/>
          <w:sz w:val="20"/>
          <w:szCs w:val="20"/>
          <w:lang w:val="en-US"/>
        </w:rPr>
        <w:t>րդմասի</w:t>
      </w:r>
      <w:r w:rsidRPr="008C271A">
        <w:rPr>
          <w:rFonts w:ascii="GHEA Grapalat" w:eastAsia="Times New Roman" w:hAnsi="GHEA Grapalat" w:cs="Times New Roman"/>
          <w:sz w:val="20"/>
          <w:szCs w:val="20"/>
          <w:lang w:val="af-ZA"/>
        </w:rPr>
        <w:t xml:space="preserve"> 3-</w:t>
      </w:r>
      <w:r w:rsidRPr="008C271A">
        <w:rPr>
          <w:rFonts w:ascii="GHEA Grapalat" w:eastAsia="Times New Roman" w:hAnsi="GHEA Grapalat" w:cs="Times New Roman"/>
          <w:sz w:val="20"/>
          <w:szCs w:val="20"/>
          <w:lang w:val="en-US"/>
        </w:rPr>
        <w:t>րդբաժնովսահմանվածկարգով</w:t>
      </w:r>
      <w:r w:rsidRPr="008C271A">
        <w:rPr>
          <w:rFonts w:ascii="GHEA Grapalat" w:eastAsia="Times New Roman" w:hAnsi="GHEA Grapalat" w:cs="Times New Roman"/>
          <w:sz w:val="20"/>
          <w:szCs w:val="20"/>
          <w:lang w:val="hy-AM"/>
        </w:rPr>
        <w:t xml:space="preserve"> ներկայացնում է հայտ: Հայտին կցվում են սույն հրավերով նախատեսված համապատասխան փաստաթղթեր</w:t>
      </w:r>
      <w:r w:rsidRPr="008C271A">
        <w:rPr>
          <w:rFonts w:ascii="GHEA Grapalat" w:eastAsia="Times New Roman" w:hAnsi="GHEA Grapalat" w:cs="Times New Roman"/>
          <w:sz w:val="20"/>
          <w:szCs w:val="20"/>
          <w:lang w:val="es-ES"/>
        </w:rPr>
        <w:t>ը:</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es-ES"/>
        </w:rPr>
      </w:pPr>
      <w:r w:rsidRPr="008C271A">
        <w:rPr>
          <w:rFonts w:ascii="GHEA Grapalat" w:eastAsia="Times New Roman" w:hAnsi="GHEA Grapalat" w:cs="Sylfaen"/>
          <w:sz w:val="20"/>
          <w:szCs w:val="24"/>
          <w:lang w:val="en-US"/>
        </w:rPr>
        <w:t>Մասնակիցըհայտովներկայացնումէիրկողմիցհաստատված</w:t>
      </w:r>
      <w:r w:rsidRPr="008C271A">
        <w:rPr>
          <w:rFonts w:ascii="GHEA Grapalat" w:eastAsia="Times New Roman" w:hAnsi="GHEA Grapalat" w:cs="Sylfaen"/>
          <w:sz w:val="20"/>
          <w:szCs w:val="24"/>
          <w:lang w:val="es-ES"/>
        </w:rPr>
        <w:t>`</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es-ES"/>
        </w:rPr>
      </w:pPr>
      <w:r w:rsidRPr="008C271A">
        <w:rPr>
          <w:rFonts w:ascii="GHEA Grapalat" w:eastAsia="Times New Roman" w:hAnsi="GHEA Grapalat" w:cs="Sylfaen"/>
          <w:sz w:val="20"/>
          <w:szCs w:val="24"/>
          <w:lang w:val="es-ES"/>
        </w:rPr>
        <w:t xml:space="preserve">2.1 </w:t>
      </w:r>
      <w:r w:rsidRPr="008C271A">
        <w:rPr>
          <w:rFonts w:ascii="GHEA Grapalat" w:eastAsia="Times New Roman" w:hAnsi="GHEA Grapalat" w:cs="Sylfaen"/>
          <w:sz w:val="20"/>
          <w:szCs w:val="24"/>
        </w:rPr>
        <w:t>ընթացակարգինմասնակցելուդիմում</w:t>
      </w:r>
      <w:r w:rsidRPr="008C271A">
        <w:rPr>
          <w:rFonts w:ascii="GHEA Grapalat" w:eastAsia="Times New Roman" w:hAnsi="GHEA Grapalat" w:cs="Sylfaen"/>
          <w:sz w:val="20"/>
          <w:szCs w:val="24"/>
          <w:lang w:val="es-ES"/>
        </w:rPr>
        <w:t>-</w:t>
      </w:r>
      <w:r w:rsidRPr="008C271A">
        <w:rPr>
          <w:rFonts w:ascii="GHEA Grapalat" w:eastAsia="Times New Roman" w:hAnsi="GHEA Grapalat" w:cs="Sylfaen"/>
          <w:sz w:val="20"/>
          <w:szCs w:val="24"/>
          <w:lang w:val="en-US"/>
        </w:rPr>
        <w:t>հայտարարություն</w:t>
      </w:r>
      <w:r w:rsidRPr="008C271A">
        <w:rPr>
          <w:rFonts w:ascii="GHEA Grapalat" w:eastAsia="Times New Roman" w:hAnsi="GHEA Grapalat" w:cs="Sylfaen"/>
          <w:sz w:val="20"/>
          <w:szCs w:val="24"/>
          <w:lang w:val="af-ZA"/>
        </w:rPr>
        <w:t>` համաձայն հ</w:t>
      </w:r>
      <w:r w:rsidRPr="008C271A">
        <w:rPr>
          <w:rFonts w:ascii="GHEA Grapalat" w:eastAsia="Times New Roman" w:hAnsi="GHEA Grapalat" w:cs="Sylfaen"/>
          <w:sz w:val="20"/>
          <w:szCs w:val="24"/>
        </w:rPr>
        <w:t>ավելված</w:t>
      </w:r>
      <w:r w:rsidRPr="008C271A">
        <w:rPr>
          <w:rFonts w:ascii="GHEA Grapalat" w:eastAsia="Times New Roman" w:hAnsi="GHEA Grapalat" w:cs="Sylfaen"/>
          <w:sz w:val="20"/>
          <w:szCs w:val="24"/>
          <w:lang w:val="af-ZA"/>
        </w:rPr>
        <w:t xml:space="preserve"> N 1-ի</w:t>
      </w:r>
      <w:r w:rsidRPr="008C271A">
        <w:rPr>
          <w:rFonts w:ascii="GHEA Grapalat" w:eastAsia="Times New Roman" w:hAnsi="GHEA Grapalat" w:cs="Sylfaen"/>
          <w:sz w:val="20"/>
          <w:szCs w:val="24"/>
          <w:lang w:val="es-ES"/>
        </w:rPr>
        <w:t>.</w:t>
      </w:r>
    </w:p>
    <w:p w:rsidR="008C271A" w:rsidRPr="008C271A" w:rsidRDefault="008C271A" w:rsidP="008C271A">
      <w:pPr>
        <w:spacing w:after="0" w:line="276"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0"/>
          <w:lang w:val="af-ZA" w:eastAsia="ru-RU"/>
        </w:rPr>
        <w:t xml:space="preserve">2.2 ենթակապալի </w:t>
      </w:r>
      <w:r w:rsidRPr="008C271A">
        <w:rPr>
          <w:rFonts w:ascii="GHEA Grapalat" w:eastAsia="Times New Roman" w:hAnsi="GHEA Grapalat" w:cs="Sylfaen"/>
          <w:sz w:val="20"/>
          <w:szCs w:val="24"/>
          <w:lang w:val="en-US"/>
        </w:rPr>
        <w:t>պայմանագրիպատճենըևդրակողմհանդիսացողանձիտվյալները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եթեպայմանագիրնիրականացվելուէգործակալությանմիջոցով</w:t>
      </w:r>
      <w:r w:rsidRPr="008C271A">
        <w:rPr>
          <w:rFonts w:ascii="GHEA Grapalat" w:eastAsia="Times New Roman" w:hAnsi="GHEA Grapalat" w:cs="Sylfaen"/>
          <w:sz w:val="20"/>
          <w:szCs w:val="24"/>
          <w:lang w:val="af-ZA"/>
        </w:rPr>
        <w:t>.</w:t>
      </w:r>
    </w:p>
    <w:p w:rsidR="008C271A" w:rsidRPr="008C271A" w:rsidRDefault="008C271A" w:rsidP="008C271A">
      <w:pPr>
        <w:spacing w:after="0" w:line="240" w:lineRule="auto"/>
        <w:ind w:firstLine="567"/>
        <w:jc w:val="both"/>
        <w:rPr>
          <w:rFonts w:ascii="GHEA Grapalat" w:eastAsia="Times New Roman" w:hAnsi="GHEA Grapalat" w:cs="Sylfaen"/>
          <w:color w:val="FFFFFF"/>
          <w:sz w:val="20"/>
          <w:szCs w:val="24"/>
          <w:lang w:val="af-ZA"/>
        </w:rPr>
      </w:pPr>
      <w:r w:rsidRPr="008C271A">
        <w:rPr>
          <w:rFonts w:ascii="GHEA Grapalat" w:eastAsia="Times New Roman" w:hAnsi="GHEA Grapalat" w:cs="Sylfaen"/>
          <w:sz w:val="20"/>
          <w:szCs w:val="24"/>
          <w:lang w:val="af-ZA"/>
        </w:rPr>
        <w:t xml:space="preserve">2.3 </w:t>
      </w:r>
      <w:r w:rsidRPr="008C271A">
        <w:rPr>
          <w:rFonts w:ascii="GHEA Grapalat" w:eastAsia="Times New Roman" w:hAnsi="GHEA Grapalat" w:cs="Sylfaen"/>
          <w:sz w:val="20"/>
          <w:szCs w:val="24"/>
          <w:lang w:val="en-US"/>
        </w:rPr>
        <w:t>համատեղգործունեությանպայմանագիրը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եթեմասնակիցներըգնմանընթացակարգինմասնակցումենհամատեղգործունեությանկարգով</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կոնսորցիումով</w:t>
      </w:r>
      <w:r w:rsidRPr="008C271A">
        <w:rPr>
          <w:rFonts w:ascii="GHEA Grapalat" w:eastAsia="Times New Roman" w:hAnsi="GHEA Grapalat" w:cs="Sylfaen"/>
          <w:sz w:val="20"/>
          <w:szCs w:val="24"/>
          <w:lang w:val="af-ZA"/>
        </w:rPr>
        <w:t>).</w:t>
      </w:r>
      <w:r w:rsidRPr="008C271A">
        <w:rPr>
          <w:rFonts w:ascii="GHEA Grapalat" w:eastAsia="Times New Roman" w:hAnsi="GHEA Grapalat" w:cs="Sylfaen"/>
          <w:sz w:val="20"/>
          <w:szCs w:val="24"/>
          <w:vertAlign w:val="superscript"/>
          <w:lang w:val="af-ZA"/>
        </w:rPr>
        <w:t>15</w:t>
      </w:r>
      <w:r w:rsidRPr="008C271A">
        <w:rPr>
          <w:rFonts w:ascii="GHEA Grapalat" w:eastAsia="Times New Roman" w:hAnsi="GHEA Grapalat" w:cs="Sylfaen"/>
          <w:color w:val="FFFFFF"/>
          <w:sz w:val="20"/>
          <w:szCs w:val="24"/>
          <w:vertAlign w:val="superscript"/>
          <w:lang w:val="af-ZA"/>
        </w:rPr>
        <w:footnoteReference w:id="9"/>
      </w:r>
    </w:p>
    <w:p w:rsidR="008C271A" w:rsidRPr="008C271A" w:rsidRDefault="008C271A" w:rsidP="008C271A">
      <w:pPr>
        <w:spacing w:after="0" w:line="240" w:lineRule="auto"/>
        <w:ind w:firstLine="567"/>
        <w:jc w:val="both"/>
        <w:rPr>
          <w:rFonts w:ascii="GHEA Grapalat" w:eastAsia="Times New Roman" w:hAnsi="GHEA Grapalat" w:cs="Times New Roman"/>
          <w:sz w:val="20"/>
          <w:szCs w:val="24"/>
          <w:vertAlign w:val="superscript"/>
          <w:lang w:val="af-ZA"/>
        </w:rPr>
      </w:pPr>
      <w:r w:rsidRPr="008C271A">
        <w:rPr>
          <w:rFonts w:ascii="GHEA Grapalat" w:eastAsia="Times New Roman" w:hAnsi="GHEA Grapalat" w:cs="Sylfaen"/>
          <w:sz w:val="20"/>
          <w:szCs w:val="24"/>
          <w:lang w:val="af-ZA"/>
        </w:rPr>
        <w:t xml:space="preserve">2.4 </w:t>
      </w:r>
      <w:r w:rsidRPr="008C271A">
        <w:rPr>
          <w:rFonts w:ascii="GHEA Grapalat" w:eastAsia="Times New Roman" w:hAnsi="GHEA Grapalat" w:cs="Sylfaen"/>
          <w:sz w:val="20"/>
          <w:szCs w:val="24"/>
          <w:lang w:val="hy-AM"/>
        </w:rPr>
        <w:t>հայտիապահովում, որը ներկայացվում է կանխիկ փողի կամ բանկային երաշխիքի ձևով</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հավելված</w:t>
      </w:r>
      <w:r w:rsidRPr="008C271A">
        <w:rPr>
          <w:rFonts w:ascii="GHEA Grapalat" w:eastAsia="Times New Roman" w:hAnsi="GHEA Grapalat" w:cs="Sylfaen"/>
          <w:sz w:val="20"/>
          <w:szCs w:val="24"/>
          <w:lang w:val="af-ZA"/>
        </w:rPr>
        <w:t xml:space="preserve"> N 3)</w:t>
      </w:r>
      <w:r w:rsidRPr="008C271A">
        <w:rPr>
          <w:rFonts w:ascii="GHEA Grapalat" w:eastAsia="Times New Roman" w:hAnsi="GHEA Grapalat" w:cs="Sylfaen"/>
          <w:sz w:val="20"/>
          <w:szCs w:val="24"/>
          <w:lang w:val="hy-AM"/>
        </w:rPr>
        <w:t>: Ընդ որում հայտով ներկայացվում է կանխիկ փողի վճարումը հավաստող բնօրինակ փաստաթղթի կամ բանկային երաշխիքի բնօրինակ</w:t>
      </w:r>
      <w:r w:rsidRPr="008C271A">
        <w:rPr>
          <w:rFonts w:ascii="GHEA Grapalat" w:eastAsia="Times New Roman" w:hAnsi="GHEA Grapalat" w:cs="Sylfaen"/>
          <w:sz w:val="20"/>
          <w:szCs w:val="24"/>
          <w:lang w:val="en-US"/>
        </w:rPr>
        <w:t>ը</w:t>
      </w:r>
      <w:r w:rsidRPr="008C271A">
        <w:rPr>
          <w:rFonts w:ascii="GHEA Grapalat" w:eastAsia="Times New Roman" w:hAnsi="GHEA Grapalat" w:cs="Sylfaen"/>
          <w:sz w:val="20"/>
          <w:szCs w:val="24"/>
          <w:lang w:val="af-ZA"/>
        </w:rPr>
        <w:t>:</w:t>
      </w:r>
      <w:r w:rsidRPr="008C271A">
        <w:rPr>
          <w:rFonts w:ascii="GHEA Grapalat" w:eastAsia="Times New Roman" w:hAnsi="GHEA Grapalat" w:cs="Times New Roman"/>
          <w:sz w:val="20"/>
          <w:szCs w:val="24"/>
          <w:vertAlign w:val="superscript"/>
          <w:lang w:val="af-ZA"/>
        </w:rPr>
        <w:t>16</w:t>
      </w:r>
      <w:r w:rsidRPr="008C271A">
        <w:rPr>
          <w:rFonts w:ascii="GHEA Grapalat" w:eastAsia="Times New Roman" w:hAnsi="GHEA Grapalat" w:cs="Times New Roman"/>
          <w:color w:val="FFFFFF"/>
          <w:sz w:val="20"/>
          <w:szCs w:val="24"/>
          <w:vertAlign w:val="superscript"/>
          <w:lang w:val="hy-AM"/>
        </w:rPr>
        <w:footnoteReference w:id="10"/>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2.5 </w:t>
      </w:r>
      <w:r w:rsidRPr="008C271A">
        <w:rPr>
          <w:rFonts w:ascii="GHEA Grapalat" w:eastAsia="Times New Roman" w:hAnsi="GHEA Grapalat" w:cs="Sylfaen"/>
          <w:sz w:val="20"/>
          <w:szCs w:val="24"/>
          <w:lang w:val="hy-AM"/>
        </w:rPr>
        <w:t>գնայինառաջարկ</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hy-AM"/>
        </w:rPr>
        <w:t>համաձայնհավելված</w:t>
      </w:r>
      <w:r w:rsidRPr="008C271A">
        <w:rPr>
          <w:rFonts w:ascii="GHEA Grapalat" w:eastAsia="Times New Roman" w:hAnsi="GHEA Grapalat" w:cs="Sylfaen"/>
          <w:sz w:val="20"/>
          <w:szCs w:val="24"/>
          <w:lang w:val="af-ZA"/>
        </w:rPr>
        <w:t xml:space="preserve"> N 2-</w:t>
      </w:r>
      <w:r w:rsidRPr="008C271A">
        <w:rPr>
          <w:rFonts w:ascii="GHEA Grapalat" w:eastAsia="Times New Roman" w:hAnsi="GHEA Grapalat" w:cs="Sylfaen"/>
          <w:sz w:val="20"/>
          <w:szCs w:val="24"/>
          <w:lang w:val="hy-AM"/>
        </w:rPr>
        <w:t>ի</w:t>
      </w:r>
      <w:r w:rsidRPr="008C271A">
        <w:rPr>
          <w:rFonts w:ascii="GHEA Grapalat" w:eastAsia="Times New Roman" w:hAnsi="GHEA Grapalat" w:cs="Sylfaen"/>
          <w:sz w:val="20"/>
          <w:szCs w:val="24"/>
          <w:lang w:val="af-ZA"/>
        </w:rPr>
        <w:t xml:space="preserve">: Գնային առաջարկը </w:t>
      </w:r>
      <w:r w:rsidRPr="008C271A">
        <w:rPr>
          <w:rFonts w:ascii="GHEA Grapalat" w:eastAsia="Times New Roman" w:hAnsi="GHEA Grapalat" w:cs="Sylfaen"/>
          <w:sz w:val="20"/>
          <w:szCs w:val="24"/>
          <w:lang w:val="hy-AM"/>
        </w:rPr>
        <w:t>ներկայացվումէ</w:t>
      </w:r>
      <w:r w:rsidRPr="008C271A">
        <w:rPr>
          <w:rFonts w:ascii="GHEA Grapalat" w:eastAsia="Times New Roman" w:hAnsi="GHEA Grapalat" w:cs="Sylfaen"/>
          <w:sz w:val="20"/>
          <w:szCs w:val="20"/>
          <w:lang w:val="hy-AM"/>
        </w:rPr>
        <w:t xml:space="preserve">արժեք, </w:t>
      </w:r>
      <w:r w:rsidRPr="008C271A">
        <w:rPr>
          <w:rFonts w:ascii="GHEA Grapalat" w:eastAsia="Times New Roman" w:hAnsi="GHEA Grapalat" w:cs="Sylfaen"/>
          <w:sz w:val="20"/>
          <w:szCs w:val="24"/>
          <w:lang w:val="af-ZA"/>
        </w:rPr>
        <w:t xml:space="preserve">(ինքնարժեքի և կանխատեսվող շահույթի հանրագումարը) </w:t>
      </w:r>
      <w:r w:rsidRPr="008C271A">
        <w:rPr>
          <w:rFonts w:ascii="GHEA Grapalat" w:eastAsia="Times New Roman" w:hAnsi="GHEA Grapalat" w:cs="Sylfaen"/>
          <w:sz w:val="20"/>
          <w:szCs w:val="24"/>
          <w:lang w:val="hy-AM"/>
        </w:rPr>
        <w:t>ևավելացվածարժեքիհարկընդհանրականբաղադրիչներիցբաղկացածհաշվարկիձևով։</w:t>
      </w:r>
      <w:r w:rsidRPr="00395486">
        <w:rPr>
          <w:rFonts w:ascii="GHEA Grapalat" w:eastAsia="Times New Roman" w:hAnsi="GHEA Grapalat" w:cs="Sylfaen"/>
          <w:sz w:val="20"/>
          <w:szCs w:val="24"/>
          <w:lang w:val="hy-AM"/>
        </w:rPr>
        <w:t>Ա</w:t>
      </w:r>
      <w:r w:rsidRPr="008C271A">
        <w:rPr>
          <w:rFonts w:ascii="GHEA Grapalat" w:eastAsia="Times New Roman" w:hAnsi="GHEA Grapalat" w:cs="Sylfaen"/>
          <w:sz w:val="20"/>
          <w:szCs w:val="24"/>
          <w:lang w:val="hy-AM"/>
        </w:rPr>
        <w:t>րժեքի</w:t>
      </w:r>
      <w:r w:rsidRPr="00395486">
        <w:rPr>
          <w:rFonts w:ascii="GHEA Grapalat" w:eastAsia="Times New Roman" w:hAnsi="GHEA Grapalat" w:cs="Sylfaen"/>
          <w:sz w:val="20"/>
          <w:szCs w:val="24"/>
          <w:lang w:val="hy-AM"/>
        </w:rPr>
        <w:t>բաղադրիչներիհաշվարկ</w:t>
      </w:r>
      <w:r w:rsidRPr="008C271A">
        <w:rPr>
          <w:rFonts w:ascii="GHEA Grapalat" w:eastAsia="Times New Roman" w:hAnsi="GHEA Grapalat" w:cs="Sylfaen"/>
          <w:sz w:val="20"/>
          <w:szCs w:val="24"/>
          <w:lang w:val="af-ZA"/>
        </w:rPr>
        <w:t xml:space="preserve">` </w:t>
      </w:r>
      <w:r w:rsidRPr="00395486">
        <w:rPr>
          <w:rFonts w:ascii="GHEA Grapalat" w:eastAsia="Times New Roman" w:hAnsi="GHEA Grapalat" w:cs="Sylfaen"/>
          <w:sz w:val="20"/>
          <w:szCs w:val="24"/>
          <w:lang w:val="hy-AM"/>
        </w:rPr>
        <w:t>բացվածքկամայլմանրամասներչենպահանջվումևներկայացվում</w:t>
      </w:r>
      <w:r w:rsidRPr="008C271A">
        <w:rPr>
          <w:rFonts w:ascii="GHEA Grapalat" w:eastAsia="Times New Roman" w:hAnsi="GHEA Grapalat" w:cs="Sylfaen"/>
          <w:sz w:val="20"/>
          <w:szCs w:val="24"/>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Times New Roman"/>
          <w:sz w:val="20"/>
          <w:szCs w:val="20"/>
          <w:lang w:val="af-ZA" w:eastAsia="ru-RU"/>
        </w:rPr>
        <w:t xml:space="preserve">2.6 </w:t>
      </w:r>
      <w:r w:rsidRPr="00395486">
        <w:rPr>
          <w:rFonts w:ascii="GHEA Grapalat" w:eastAsia="Times New Roman" w:hAnsi="GHEA Grapalat" w:cs="Sylfaen"/>
          <w:sz w:val="20"/>
          <w:szCs w:val="24"/>
          <w:lang w:val="hy-AM"/>
        </w:rPr>
        <w:t>շինարարականաշխատանքներիգնմանդեպքում՝</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 </w:t>
      </w:r>
      <w:r w:rsidRPr="00395486">
        <w:rPr>
          <w:rFonts w:ascii="GHEA Grapalat" w:eastAsia="Times New Roman" w:hAnsi="GHEA Grapalat" w:cs="Sylfaen"/>
          <w:sz w:val="20"/>
          <w:szCs w:val="24"/>
          <w:lang w:val="hy-AM"/>
        </w:rPr>
        <w:t>իրկողմիցհաստատված՝լրացվածծավալաթերթ</w:t>
      </w:r>
      <w:r w:rsidRPr="008C271A">
        <w:rPr>
          <w:rFonts w:ascii="GHEA Grapalat" w:eastAsia="Times New Roman" w:hAnsi="GHEA Grapalat" w:cs="Sylfaen"/>
          <w:sz w:val="20"/>
          <w:szCs w:val="24"/>
          <w:lang w:val="af-ZA"/>
        </w:rPr>
        <w:t>-</w:t>
      </w:r>
      <w:r w:rsidRPr="00395486">
        <w:rPr>
          <w:rFonts w:ascii="GHEA Grapalat" w:eastAsia="Times New Roman" w:hAnsi="GHEA Grapalat" w:cs="Sylfaen"/>
          <w:sz w:val="20"/>
          <w:szCs w:val="24"/>
          <w:lang w:val="hy-AM"/>
        </w:rPr>
        <w:t>նախահաշիվ</w:t>
      </w:r>
      <w:r w:rsidRPr="008C271A">
        <w:rPr>
          <w:rFonts w:ascii="GHEA Grapalat" w:eastAsia="Times New Roman" w:hAnsi="GHEA Grapalat" w:cs="Sylfaen"/>
          <w:sz w:val="20"/>
          <w:szCs w:val="24"/>
          <w:lang w:val="af-ZA"/>
        </w:rPr>
        <w:t xml:space="preserve">, </w:t>
      </w:r>
      <w:r w:rsidRPr="00395486">
        <w:rPr>
          <w:rFonts w:ascii="GHEA Grapalat" w:eastAsia="Times New Roman" w:hAnsi="GHEA Grapalat" w:cs="Sylfaen"/>
          <w:sz w:val="20"/>
          <w:szCs w:val="24"/>
          <w:lang w:val="hy-AM"/>
        </w:rPr>
        <w:t>հաշվիառնելովսույնհրավերինկցվածծավալաթերթովըստաշխատանքներինախահաշվայինբաժիններիհամարսահմանվածառավելագույնկշիռները</w:t>
      </w:r>
      <w:r w:rsidRPr="008C271A">
        <w:rPr>
          <w:rFonts w:ascii="GHEA Grapalat" w:eastAsia="Times New Roman" w:hAnsi="GHEA Grapalat" w:cs="Sylfaen"/>
          <w:sz w:val="20"/>
          <w:szCs w:val="24"/>
          <w:lang w:val="af-ZA"/>
        </w:rPr>
        <w:t xml:space="preserve">: </w:t>
      </w:r>
      <w:r w:rsidRPr="00395486">
        <w:rPr>
          <w:rFonts w:ascii="GHEA Grapalat" w:eastAsia="Times New Roman" w:hAnsi="GHEA Grapalat" w:cs="Sylfaen"/>
          <w:sz w:val="20"/>
          <w:szCs w:val="24"/>
          <w:lang w:val="hy-AM"/>
        </w:rPr>
        <w:t>Ընդորումկշիռներըկիրառվումենմասնակցիկողմիցներկայացվածգնայինառաջարկինկատմամբ</w:t>
      </w:r>
      <w:r w:rsidRPr="008C271A">
        <w:rPr>
          <w:rFonts w:ascii="GHEA Grapalat" w:eastAsia="Times New Roman" w:hAnsi="GHEA Grapalat" w:cs="Sylfaen"/>
          <w:sz w:val="20"/>
          <w:szCs w:val="24"/>
          <w:lang w:val="af-ZA"/>
        </w:rPr>
        <w:t xml:space="preserve">, </w:t>
      </w:r>
      <w:r w:rsidRPr="00395486">
        <w:rPr>
          <w:rFonts w:ascii="GHEA Grapalat" w:eastAsia="Times New Roman" w:hAnsi="GHEA Grapalat" w:cs="Sylfaen"/>
          <w:sz w:val="20"/>
          <w:szCs w:val="24"/>
          <w:lang w:val="hy-AM"/>
        </w:rPr>
        <w:t>նկատիունենալով</w:t>
      </w:r>
      <w:r w:rsidRPr="008C271A">
        <w:rPr>
          <w:rFonts w:ascii="GHEA Grapalat" w:eastAsia="Times New Roman" w:hAnsi="GHEA Grapalat" w:cs="Sylfaen"/>
          <w:sz w:val="20"/>
          <w:szCs w:val="24"/>
          <w:lang w:val="af-ZA"/>
        </w:rPr>
        <w:t xml:space="preserve">, </w:t>
      </w:r>
      <w:r w:rsidRPr="00395486">
        <w:rPr>
          <w:rFonts w:ascii="GHEA Grapalat" w:eastAsia="Times New Roman" w:hAnsi="GHEA Grapalat" w:cs="Sylfaen"/>
          <w:sz w:val="20"/>
          <w:szCs w:val="24"/>
          <w:lang w:val="hy-AM"/>
        </w:rPr>
        <w:t>որշեղումըչիկարողավելկամպակասլինելսույնհրավերինկցվածծավալաթերթովտվյալբաժնիհամարսահմանվածկշռիչափիտաստոկոսից</w:t>
      </w:r>
      <w:r w:rsidRPr="008C271A">
        <w:rPr>
          <w:rFonts w:ascii="GHEA Grapalat" w:eastAsia="Times New Roman" w:hAnsi="GHEA Grapalat" w:cs="Sylfaen"/>
          <w:sz w:val="20"/>
          <w:szCs w:val="24"/>
          <w:lang w:val="af-ZA"/>
        </w:rPr>
        <w:t xml:space="preserve">: </w:t>
      </w:r>
      <w:r w:rsidRPr="00395486">
        <w:rPr>
          <w:rFonts w:ascii="GHEA Grapalat" w:eastAsia="Times New Roman" w:hAnsi="GHEA Grapalat" w:cs="Sylfaen"/>
          <w:sz w:val="20"/>
          <w:szCs w:val="24"/>
          <w:lang w:val="hy-AM"/>
        </w:rPr>
        <w:t>Աշխատանքներիբաժիններըչենկարողարհեստականորենմիավորվելկամառանձնացվել</w:t>
      </w:r>
      <w:r w:rsidRPr="008C271A">
        <w:rPr>
          <w:rFonts w:ascii="GHEA Grapalat" w:eastAsia="Times New Roman" w:hAnsi="GHEA Grapalat" w:cs="Sylfaen"/>
          <w:sz w:val="20"/>
          <w:szCs w:val="24"/>
          <w:lang w:val="af-ZA"/>
        </w:rPr>
        <w:t xml:space="preserve">. </w:t>
      </w:r>
    </w:p>
    <w:p w:rsidR="008C271A" w:rsidRPr="008C271A" w:rsidRDefault="008C271A" w:rsidP="008C271A">
      <w:pPr>
        <w:spacing w:after="0" w:line="240" w:lineRule="auto"/>
        <w:ind w:firstLine="709"/>
        <w:jc w:val="both"/>
        <w:rPr>
          <w:rFonts w:ascii="GHEA Grapalat" w:eastAsia="Times New Roman" w:hAnsi="GHEA Grapalat" w:cs="Sylfaen"/>
          <w:sz w:val="20"/>
          <w:szCs w:val="24"/>
          <w:lang w:val="af-ZA"/>
        </w:rPr>
      </w:pP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իրկողմիցառաջարկվող՝սույնհրավերինկցվածնախագծայինփաստաթղթերովսահմանվածտեխնիկականբնութագրերինհամապատասխանողսարքերիևսարքավորումներիտեխնիկականբնութագրեր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ապրանքայիննշանները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ֆիրմայինանվանումները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մակնիշները</w:t>
      </w:r>
      <w:r w:rsidRPr="008C271A">
        <w:rPr>
          <w:rFonts w:ascii="GHEA Grapalat" w:eastAsia="Times New Roman" w:hAnsi="GHEA Grapalat" w:cs="Sylfaen"/>
          <w:sz w:val="20"/>
          <w:szCs w:val="24"/>
          <w:lang w:val="af-ZA"/>
        </w:rPr>
        <w:t xml:space="preserve">, </w:t>
      </w:r>
      <w:r w:rsidRPr="008C271A">
        <w:rPr>
          <w:rFonts w:ascii="GHEA Grapalat" w:eastAsia="Times New Roman" w:hAnsi="GHEA Grapalat" w:cs="Sylfaen"/>
          <w:sz w:val="20"/>
          <w:szCs w:val="24"/>
          <w:lang w:val="en-US"/>
        </w:rPr>
        <w:t>արտադրողներըևերաշխիքայինժամկետները</w:t>
      </w:r>
      <w:r w:rsidRPr="008C271A">
        <w:rPr>
          <w:rFonts w:ascii="GHEA Grapalat" w:eastAsia="Times New Roman" w:hAnsi="GHEA Grapalat" w:cs="Sylfaen"/>
          <w:sz w:val="20"/>
          <w:szCs w:val="24"/>
          <w:lang w:val="af-ZA"/>
        </w:rPr>
        <w:t>:</w:t>
      </w:r>
      <w:r w:rsidRPr="008C271A">
        <w:rPr>
          <w:rFonts w:ascii="GHEA Grapalat" w:eastAsia="Times New Roman" w:hAnsi="GHEA Grapalat" w:cs="Sylfaen"/>
          <w:sz w:val="20"/>
          <w:szCs w:val="24"/>
          <w:vertAlign w:val="superscript"/>
          <w:lang w:val="af-ZA"/>
        </w:rPr>
        <w:t>17</w:t>
      </w:r>
    </w:p>
    <w:p w:rsidR="008C271A" w:rsidRPr="008C271A" w:rsidRDefault="008C271A" w:rsidP="008C271A">
      <w:pPr>
        <w:spacing w:after="0" w:line="240" w:lineRule="auto"/>
        <w:ind w:firstLine="567"/>
        <w:jc w:val="both"/>
        <w:rPr>
          <w:rFonts w:ascii="GHEA Grapalat" w:eastAsia="Times New Roman" w:hAnsi="GHEA Grapalat" w:cs="Times New Roman"/>
          <w:sz w:val="20"/>
          <w:szCs w:val="24"/>
          <w:lang w:val="af-ZA"/>
        </w:rPr>
      </w:pPr>
    </w:p>
    <w:p w:rsidR="008C271A" w:rsidRPr="008C271A" w:rsidRDefault="008C271A" w:rsidP="008C271A">
      <w:pPr>
        <w:spacing w:after="0" w:line="240" w:lineRule="auto"/>
        <w:jc w:val="center"/>
        <w:rPr>
          <w:rFonts w:ascii="GHEA Grapalat" w:eastAsia="Times New Roman" w:hAnsi="GHEA Grapalat" w:cs="Sylfaen"/>
          <w:b/>
          <w:sz w:val="20"/>
          <w:szCs w:val="24"/>
          <w:lang w:val="es-ES"/>
        </w:rPr>
      </w:pPr>
      <w:r w:rsidRPr="008C271A">
        <w:rPr>
          <w:rFonts w:ascii="GHEA Grapalat" w:eastAsia="Times New Roman" w:hAnsi="GHEA Grapalat" w:cs="Times New Roman"/>
          <w:b/>
          <w:sz w:val="20"/>
          <w:szCs w:val="24"/>
          <w:lang w:val="es-ES"/>
        </w:rPr>
        <w:t xml:space="preserve">3. </w:t>
      </w:r>
      <w:r w:rsidRPr="008C271A">
        <w:rPr>
          <w:rFonts w:ascii="GHEA Grapalat" w:eastAsia="Times New Roman" w:hAnsi="GHEA Grapalat" w:cs="Sylfaen"/>
          <w:b/>
          <w:sz w:val="20"/>
          <w:szCs w:val="24"/>
          <w:lang w:val="es-ES"/>
        </w:rPr>
        <w:t>ՀԱՅՏԸՊԱՏՐԱՍՏԵԼՈՒԿԱՐԳԸ</w:t>
      </w:r>
    </w:p>
    <w:p w:rsidR="008C271A" w:rsidRPr="008C271A" w:rsidRDefault="008C271A" w:rsidP="008C271A">
      <w:pPr>
        <w:spacing w:after="0" w:line="240" w:lineRule="auto"/>
        <w:jc w:val="center"/>
        <w:rPr>
          <w:rFonts w:ascii="GHEA Grapalat" w:eastAsia="Times New Roman" w:hAnsi="GHEA Grapalat" w:cs="Sylfaen"/>
          <w:b/>
          <w:sz w:val="20"/>
          <w:szCs w:val="24"/>
          <w:lang w:val="es-ES"/>
        </w:rPr>
      </w:pPr>
    </w:p>
    <w:p w:rsidR="008C271A" w:rsidRPr="008C271A" w:rsidRDefault="008C271A" w:rsidP="008C271A">
      <w:pPr>
        <w:spacing w:after="0" w:line="240" w:lineRule="auto"/>
        <w:ind w:firstLine="567"/>
        <w:jc w:val="both"/>
        <w:rPr>
          <w:rFonts w:ascii="GHEA Grapalat" w:eastAsia="Times New Roman" w:hAnsi="GHEA Grapalat" w:cs="Sylfaen"/>
          <w:sz w:val="20"/>
          <w:szCs w:val="20"/>
          <w:lang w:val="es-ES"/>
        </w:rPr>
      </w:pPr>
      <w:r w:rsidRPr="008C271A">
        <w:rPr>
          <w:rFonts w:ascii="GHEA Grapalat" w:eastAsia="Times New Roman" w:hAnsi="GHEA Grapalat" w:cs="Times New Roman"/>
          <w:sz w:val="20"/>
          <w:szCs w:val="20"/>
          <w:lang w:val="es-ES"/>
        </w:rPr>
        <w:t xml:space="preserve">3.1 </w:t>
      </w:r>
      <w:r w:rsidRPr="008C271A">
        <w:rPr>
          <w:rFonts w:ascii="GHEA Grapalat" w:eastAsia="Times New Roman" w:hAnsi="GHEA Grapalat" w:cs="Sylfaen"/>
          <w:sz w:val="20"/>
          <w:szCs w:val="20"/>
        </w:rPr>
        <w:t>Մասնակիցըհայտըներկայացնումէսույնհրավերովսահմանվածկարգով։</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r w:rsidRPr="008C271A">
        <w:rPr>
          <w:rFonts w:ascii="GHEA Grapalat" w:eastAsia="Times New Roman" w:hAnsi="GHEA Grapalat" w:cs="Times New Roman"/>
          <w:sz w:val="20"/>
          <w:szCs w:val="20"/>
          <w:lang w:val="en-US"/>
        </w:rPr>
        <w:t>Մ</w:t>
      </w:r>
      <w:r w:rsidRPr="008C271A">
        <w:rPr>
          <w:rFonts w:ascii="GHEA Grapalat" w:eastAsia="Times New Roman" w:hAnsi="GHEA Grapalat" w:cs="Sylfaen"/>
          <w:sz w:val="20"/>
          <w:szCs w:val="20"/>
          <w:lang w:val="en-US"/>
        </w:rPr>
        <w:t>ասնակցիառաջարկները</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en-US"/>
        </w:rPr>
        <w:t>դրանցվերաբերողփաստաթղթերըդրվումենծրարիմեջ</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en-US"/>
        </w:rPr>
        <w:t>որըսոսնձումէայններկայացնողը</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en-US"/>
        </w:rPr>
        <w:t>Ծրարումներառվածփաստաթղթերը</w:t>
      </w:r>
      <w:r w:rsidRPr="008C271A">
        <w:rPr>
          <w:rFonts w:ascii="GHEA Grapalat" w:eastAsia="Times New Roman" w:hAnsi="GHEA Grapalat" w:cs="Sylfaen"/>
          <w:sz w:val="20"/>
          <w:szCs w:val="20"/>
          <w:lang w:val="es-ES"/>
        </w:rPr>
        <w:t xml:space="preserve">, </w:t>
      </w:r>
      <w:r w:rsidRPr="008C271A">
        <w:rPr>
          <w:rFonts w:ascii="GHEA Grapalat" w:eastAsia="Times New Roman" w:hAnsi="GHEA Grapalat" w:cs="Sylfaen"/>
          <w:sz w:val="20"/>
          <w:szCs w:val="20"/>
          <w:lang w:val="en-US"/>
        </w:rPr>
        <w:t>կազմվումենբնօրինակից</w:t>
      </w:r>
      <w:r w:rsidRPr="008C271A">
        <w:rPr>
          <w:rFonts w:ascii="GHEA Grapalat" w:eastAsia="Times New Roman" w:hAnsi="GHEA Grapalat" w:cs="Sylfaen"/>
          <w:sz w:val="20"/>
          <w:szCs w:val="20"/>
          <w:lang w:val="es-ES"/>
        </w:rPr>
        <w:t xml:space="preserve">/բացառությամբ 3-րդ կողմիկողմիցտրամադրվածկամհաստատվածփաստաթղթերի, որոնցդեպքումներկայացվում է դրանց` բնօրինակիցպատճենահանվածտարբերակը/ </w:t>
      </w:r>
      <w:r w:rsidRPr="008C271A">
        <w:rPr>
          <w:rFonts w:ascii="GHEA Grapalat" w:eastAsia="Times New Roman" w:hAnsi="GHEA Grapalat" w:cs="Sylfaen"/>
          <w:sz w:val="20"/>
          <w:szCs w:val="20"/>
          <w:lang w:val="en-US"/>
        </w:rPr>
        <w:t>և</w:t>
      </w:r>
      <w:r w:rsidRPr="008C271A">
        <w:rPr>
          <w:rFonts w:ascii="GHEA Grapalat" w:eastAsia="Times New Roman" w:hAnsi="GHEA Grapalat" w:cs="Times New Roman"/>
          <w:sz w:val="20"/>
          <w:szCs w:val="20"/>
          <w:lang w:val="es-ES"/>
        </w:rPr>
        <w:t xml:space="preserve"> _____________</w:t>
      </w:r>
      <w:r w:rsidRPr="008C271A">
        <w:rPr>
          <w:rFonts w:ascii="GHEA Grapalat" w:eastAsia="Times New Roman" w:hAnsi="GHEA Grapalat" w:cs="Times New Roman"/>
          <w:sz w:val="20"/>
          <w:szCs w:val="20"/>
          <w:lang w:val="en-US"/>
        </w:rPr>
        <w:t>օրինակ</w:t>
      </w:r>
      <w:r w:rsidRPr="008C271A">
        <w:rPr>
          <w:rFonts w:ascii="GHEA Grapalat" w:eastAsia="Times New Roman" w:hAnsi="GHEA Grapalat" w:cs="Sylfaen"/>
          <w:sz w:val="20"/>
          <w:szCs w:val="20"/>
          <w:lang w:val="en-US"/>
        </w:rPr>
        <w:t>պատճեններից</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en-US"/>
        </w:rPr>
        <w:t>Փաստաթղթերիփաթեթներիվրահամապատասխանաբարգրվումեն</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en-US"/>
        </w:rPr>
        <w:t>բնօրինակ</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en-US"/>
        </w:rPr>
        <w:t>և</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en-US"/>
        </w:rPr>
        <w:t>պատճեն</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en-US"/>
        </w:rPr>
        <w:t>բառերը</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4"/>
        </w:rPr>
        <w:t>Հայտումներառվողբնօրինակփաստաթղթերիփոխարենկարողեններկայացվելդրանցնոտարականկարգովվավերացվածօրինակները։</w:t>
      </w:r>
    </w:p>
    <w:p w:rsidR="008C271A" w:rsidRPr="008C271A" w:rsidRDefault="008C271A" w:rsidP="008C271A">
      <w:pPr>
        <w:spacing w:after="0" w:line="240" w:lineRule="auto"/>
        <w:ind w:firstLine="720"/>
        <w:jc w:val="both"/>
        <w:rPr>
          <w:rFonts w:ascii="GHEA Grapalat" w:eastAsia="Times New Roman" w:hAnsi="GHEA Grapalat" w:cs="Times New Roman"/>
          <w:sz w:val="20"/>
          <w:szCs w:val="20"/>
          <w:lang w:val="af-ZA"/>
        </w:rPr>
      </w:pPr>
      <w:r w:rsidRPr="008C271A">
        <w:rPr>
          <w:rFonts w:ascii="GHEA Grapalat" w:eastAsia="Times New Roman" w:hAnsi="GHEA Grapalat" w:cs="Sylfaen"/>
          <w:sz w:val="20"/>
          <w:szCs w:val="20"/>
          <w:lang w:val="en-US"/>
        </w:rPr>
        <w:lastRenderedPageBreak/>
        <w:t>Ծրարըև</w:t>
      </w:r>
      <w:r w:rsidRPr="008C271A">
        <w:rPr>
          <w:rFonts w:ascii="GHEA Grapalat" w:eastAsia="Times New Roman" w:hAnsi="GHEA Grapalat" w:cs="Times New Roman"/>
          <w:sz w:val="20"/>
          <w:szCs w:val="20"/>
          <w:lang w:val="en-US"/>
        </w:rPr>
        <w:t>սույն</w:t>
      </w:r>
      <w:r w:rsidRPr="008C271A">
        <w:rPr>
          <w:rFonts w:ascii="GHEA Grapalat" w:eastAsia="Times New Roman" w:hAnsi="GHEA Grapalat" w:cs="Sylfaen"/>
          <w:sz w:val="20"/>
          <w:szCs w:val="20"/>
          <w:lang w:val="en-US"/>
        </w:rPr>
        <w:t>հրավերովնախատեսված</w:t>
      </w:r>
      <w:r w:rsidRPr="008C271A">
        <w:rPr>
          <w:rFonts w:ascii="GHEA Grapalat" w:eastAsia="Times New Roman" w:hAnsi="GHEA Grapalat" w:cs="Times New Roman"/>
          <w:sz w:val="20"/>
          <w:szCs w:val="20"/>
          <w:lang w:val="af-ZA"/>
        </w:rPr>
        <w:t xml:space="preserve">` </w:t>
      </w:r>
      <w:r w:rsidRPr="008C271A">
        <w:rPr>
          <w:rFonts w:ascii="GHEA Grapalat" w:eastAsia="Times New Roman" w:hAnsi="GHEA Grapalat" w:cs="Times New Roman"/>
          <w:sz w:val="20"/>
          <w:szCs w:val="20"/>
          <w:lang w:val="en-US"/>
        </w:rPr>
        <w:t>մ</w:t>
      </w:r>
      <w:r w:rsidRPr="008C271A">
        <w:rPr>
          <w:rFonts w:ascii="GHEA Grapalat" w:eastAsia="Times New Roman" w:hAnsi="GHEA Grapalat" w:cs="Sylfaen"/>
          <w:sz w:val="20"/>
          <w:szCs w:val="20"/>
          <w:lang w:val="en-US"/>
        </w:rPr>
        <w:t>ասնակցիկազմածփաստաթղթերնստորագրումէդրանքներկայացնողանձըկամվերջինիսլիազորվածանձը</w:t>
      </w:r>
      <w:r w:rsidRPr="008C271A">
        <w:rPr>
          <w:rFonts w:ascii="GHEA Grapalat" w:eastAsia="Times New Roman" w:hAnsi="GHEA Grapalat" w:cs="Times New Roman"/>
          <w:sz w:val="20"/>
          <w:szCs w:val="20"/>
          <w:lang w:val="af-ZA"/>
        </w:rPr>
        <w:t xml:space="preserve"> (</w:t>
      </w:r>
      <w:r w:rsidRPr="008C271A">
        <w:rPr>
          <w:rFonts w:ascii="GHEA Grapalat" w:eastAsia="Times New Roman" w:hAnsi="GHEA Grapalat" w:cs="Sylfaen"/>
          <w:sz w:val="20"/>
          <w:szCs w:val="20"/>
          <w:lang w:val="en-US"/>
        </w:rPr>
        <w:t>այսուհետ</w:t>
      </w:r>
      <w:r w:rsidRPr="008C271A">
        <w:rPr>
          <w:rFonts w:ascii="GHEA Grapalat" w:eastAsia="Times New Roman" w:hAnsi="GHEA Grapalat" w:cs="Times New Roman"/>
          <w:sz w:val="20"/>
          <w:szCs w:val="20"/>
          <w:lang w:val="af-ZA"/>
        </w:rPr>
        <w:t xml:space="preserve">` </w:t>
      </w:r>
      <w:r w:rsidRPr="008C271A">
        <w:rPr>
          <w:rFonts w:ascii="GHEA Grapalat" w:eastAsia="Times New Roman" w:hAnsi="GHEA Grapalat" w:cs="Sylfaen"/>
          <w:sz w:val="20"/>
          <w:szCs w:val="20"/>
          <w:lang w:val="en-US"/>
        </w:rPr>
        <w:t>գործակալ</w:t>
      </w:r>
      <w:r w:rsidRPr="008C271A">
        <w:rPr>
          <w:rFonts w:ascii="GHEA Grapalat" w:eastAsia="Times New Roman" w:hAnsi="GHEA Grapalat" w:cs="Times New Roman"/>
          <w:sz w:val="20"/>
          <w:szCs w:val="20"/>
          <w:lang w:val="af-ZA"/>
        </w:rPr>
        <w:t xml:space="preserve">): </w:t>
      </w:r>
      <w:r w:rsidRPr="008C271A">
        <w:rPr>
          <w:rFonts w:ascii="GHEA Grapalat" w:eastAsia="Times New Roman" w:hAnsi="GHEA Grapalat" w:cs="Sylfaen"/>
          <w:sz w:val="20"/>
          <w:szCs w:val="20"/>
          <w:lang w:val="en-US"/>
        </w:rPr>
        <w:t>Եթեհայտըներկայացնումէգործակալը</w:t>
      </w:r>
      <w:r w:rsidRPr="008C271A">
        <w:rPr>
          <w:rFonts w:ascii="GHEA Grapalat" w:eastAsia="Times New Roman" w:hAnsi="GHEA Grapalat" w:cs="Times New Roman"/>
          <w:sz w:val="20"/>
          <w:szCs w:val="20"/>
          <w:lang w:val="af-ZA"/>
        </w:rPr>
        <w:t xml:space="preserve">, </w:t>
      </w:r>
      <w:r w:rsidRPr="008C271A">
        <w:rPr>
          <w:rFonts w:ascii="GHEA Grapalat" w:eastAsia="Times New Roman" w:hAnsi="GHEA Grapalat" w:cs="Sylfaen"/>
          <w:sz w:val="20"/>
          <w:szCs w:val="20"/>
          <w:lang w:val="en-US"/>
        </w:rPr>
        <w:t>ապահայտովներկայացվումէվերջինիսայդլիազորությունըվերապահվածլինելումասինփաստաթուղթ</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720"/>
        <w:jc w:val="both"/>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 xml:space="preserve">3.2 </w:t>
      </w:r>
      <w:r w:rsidRPr="008C271A">
        <w:rPr>
          <w:rFonts w:ascii="GHEA Grapalat" w:eastAsia="Times New Roman" w:hAnsi="GHEA Grapalat" w:cs="Sylfaen"/>
          <w:sz w:val="20"/>
          <w:szCs w:val="20"/>
          <w:lang w:val="en-US"/>
        </w:rPr>
        <w:t>Սույն</w:t>
      </w:r>
      <w:r w:rsidRPr="008C271A">
        <w:rPr>
          <w:rFonts w:ascii="GHEA Grapalat" w:eastAsia="Times New Roman" w:hAnsi="GHEA Grapalat" w:cs="Times New Roman"/>
          <w:sz w:val="20"/>
          <w:szCs w:val="20"/>
          <w:lang w:val="en-US"/>
        </w:rPr>
        <w:t>հրահանգի</w:t>
      </w:r>
      <w:r w:rsidRPr="008C271A">
        <w:rPr>
          <w:rFonts w:ascii="GHEA Grapalat" w:eastAsia="Times New Roman" w:hAnsi="GHEA Grapalat" w:cs="Times New Roman"/>
          <w:sz w:val="20"/>
          <w:szCs w:val="20"/>
          <w:lang w:val="af-ZA"/>
        </w:rPr>
        <w:t xml:space="preserve"> 3.1 </w:t>
      </w:r>
      <w:r w:rsidRPr="008C271A">
        <w:rPr>
          <w:rFonts w:ascii="GHEA Grapalat" w:eastAsia="Times New Roman" w:hAnsi="GHEA Grapalat" w:cs="Times New Roman"/>
          <w:sz w:val="20"/>
          <w:szCs w:val="20"/>
          <w:lang w:val="en-US"/>
        </w:rPr>
        <w:t>կետում</w:t>
      </w:r>
      <w:r w:rsidRPr="008C271A">
        <w:rPr>
          <w:rFonts w:ascii="GHEA Grapalat" w:eastAsia="Times New Roman" w:hAnsi="GHEA Grapalat" w:cs="Sylfaen"/>
          <w:sz w:val="20"/>
          <w:szCs w:val="20"/>
          <w:lang w:val="en-US"/>
        </w:rPr>
        <w:t>նշվածծրարիվրահայտըկազմելուլեզվովնշվումեն</w:t>
      </w:r>
      <w:r w:rsidRPr="008C271A">
        <w:rPr>
          <w:rFonts w:ascii="GHEA Grapalat" w:eastAsia="Times New Roman" w:hAnsi="GHEA Grapalat" w:cs="Times New Roman"/>
          <w:sz w:val="20"/>
          <w:szCs w:val="20"/>
          <w:lang w:val="af-ZA"/>
        </w:rPr>
        <w:t xml:space="preserve">` </w:t>
      </w:r>
    </w:p>
    <w:p w:rsidR="008C271A" w:rsidRPr="008C271A" w:rsidRDefault="008C271A" w:rsidP="008C271A">
      <w:pPr>
        <w:spacing w:after="0" w:line="240" w:lineRule="auto"/>
        <w:ind w:firstLine="720"/>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 xml:space="preserve">1) </w:t>
      </w:r>
      <w:r w:rsidRPr="008C271A">
        <w:rPr>
          <w:rFonts w:ascii="GHEA Grapalat" w:eastAsia="Times New Roman" w:hAnsi="GHEA Grapalat" w:cs="Times New Roman"/>
          <w:sz w:val="20"/>
          <w:szCs w:val="20"/>
          <w:lang w:val="en-US"/>
        </w:rPr>
        <w:t>պ</w:t>
      </w:r>
      <w:r w:rsidRPr="008C271A">
        <w:rPr>
          <w:rFonts w:ascii="GHEA Grapalat" w:eastAsia="Times New Roman" w:hAnsi="GHEA Grapalat" w:cs="Sylfaen"/>
          <w:sz w:val="20"/>
          <w:szCs w:val="20"/>
          <w:lang w:val="en-US"/>
        </w:rPr>
        <w:t>ատվիրատուիանվանումըևհայտիներկայացմանվայրը</w:t>
      </w:r>
      <w:r w:rsidRPr="008C271A">
        <w:rPr>
          <w:rFonts w:ascii="GHEA Grapalat" w:eastAsia="Times New Roman" w:hAnsi="GHEA Grapalat" w:cs="Times New Roman"/>
          <w:sz w:val="20"/>
          <w:szCs w:val="20"/>
          <w:lang w:val="af-ZA"/>
        </w:rPr>
        <w:t xml:space="preserve"> (</w:t>
      </w:r>
      <w:r w:rsidRPr="008C271A">
        <w:rPr>
          <w:rFonts w:ascii="GHEA Grapalat" w:eastAsia="Times New Roman" w:hAnsi="GHEA Grapalat" w:cs="Sylfaen"/>
          <w:sz w:val="20"/>
          <w:szCs w:val="20"/>
          <w:lang w:val="en-US"/>
        </w:rPr>
        <w:t>հասցեն</w:t>
      </w:r>
      <w:r w:rsidRPr="008C271A">
        <w:rPr>
          <w:rFonts w:ascii="GHEA Grapalat" w:eastAsia="Times New Roman" w:hAnsi="GHEA Grapalat" w:cs="Times New Roman"/>
          <w:sz w:val="20"/>
          <w:szCs w:val="20"/>
          <w:lang w:val="af-ZA"/>
        </w:rPr>
        <w:t>).</w:t>
      </w:r>
    </w:p>
    <w:p w:rsidR="008C271A" w:rsidRPr="008C271A" w:rsidRDefault="008C271A" w:rsidP="008C271A">
      <w:pPr>
        <w:spacing w:after="0" w:line="240" w:lineRule="auto"/>
        <w:ind w:firstLine="720"/>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 xml:space="preserve">2) </w:t>
      </w:r>
      <w:r w:rsidRPr="008C271A">
        <w:rPr>
          <w:rFonts w:ascii="GHEA Grapalat" w:eastAsia="Times New Roman" w:hAnsi="GHEA Grapalat" w:cs="Times New Roman"/>
          <w:sz w:val="20"/>
          <w:szCs w:val="20"/>
          <w:lang w:val="en-US"/>
        </w:rPr>
        <w:t>ընթացակարգի</w:t>
      </w:r>
      <w:r w:rsidRPr="008C271A">
        <w:rPr>
          <w:rFonts w:ascii="GHEA Grapalat" w:eastAsia="Times New Roman" w:hAnsi="GHEA Grapalat" w:cs="Sylfaen"/>
          <w:sz w:val="20"/>
          <w:szCs w:val="20"/>
          <w:lang w:val="en-US"/>
        </w:rPr>
        <w:t>ծածկագիրը</w:t>
      </w:r>
      <w:r w:rsidRPr="008C271A">
        <w:rPr>
          <w:rFonts w:ascii="GHEA Grapalat" w:eastAsia="Times New Roman" w:hAnsi="GHEA Grapalat" w:cs="Times New Roman"/>
          <w:sz w:val="20"/>
          <w:szCs w:val="20"/>
          <w:lang w:val="af-ZA"/>
        </w:rPr>
        <w:t>.</w:t>
      </w:r>
    </w:p>
    <w:p w:rsidR="008C271A" w:rsidRPr="008C271A" w:rsidRDefault="008C271A" w:rsidP="008C271A">
      <w:pPr>
        <w:spacing w:after="0" w:line="240" w:lineRule="auto"/>
        <w:ind w:firstLine="720"/>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3) «</w:t>
      </w:r>
      <w:r w:rsidRPr="008C271A">
        <w:rPr>
          <w:rFonts w:ascii="GHEA Grapalat" w:eastAsia="Times New Roman" w:hAnsi="GHEA Grapalat" w:cs="Sylfaen"/>
          <w:sz w:val="20"/>
          <w:szCs w:val="20"/>
          <w:lang w:val="en-US"/>
        </w:rPr>
        <w:t>չբացելմինչևհայտերիբացմաննիստը</w:t>
      </w:r>
      <w:r w:rsidRPr="008C271A">
        <w:rPr>
          <w:rFonts w:ascii="GHEA Grapalat" w:eastAsia="Times New Roman" w:hAnsi="GHEA Grapalat" w:cs="Times New Roman"/>
          <w:sz w:val="20"/>
          <w:szCs w:val="20"/>
          <w:lang w:val="af-ZA"/>
        </w:rPr>
        <w:t xml:space="preserve">» </w:t>
      </w:r>
      <w:r w:rsidRPr="008C271A">
        <w:rPr>
          <w:rFonts w:ascii="GHEA Grapalat" w:eastAsia="Times New Roman" w:hAnsi="GHEA Grapalat" w:cs="Sylfaen"/>
          <w:sz w:val="20"/>
          <w:szCs w:val="20"/>
          <w:lang w:val="en-US"/>
        </w:rPr>
        <w:t>բառերը</w:t>
      </w:r>
      <w:r w:rsidRPr="008C271A">
        <w:rPr>
          <w:rFonts w:ascii="GHEA Grapalat" w:eastAsia="Times New Roman" w:hAnsi="GHEA Grapalat" w:cs="Times New Roman"/>
          <w:sz w:val="20"/>
          <w:szCs w:val="20"/>
          <w:lang w:val="af-ZA"/>
        </w:rPr>
        <w:t>.</w:t>
      </w:r>
    </w:p>
    <w:p w:rsidR="008C271A" w:rsidRPr="008C271A" w:rsidRDefault="008C271A" w:rsidP="008C271A">
      <w:pPr>
        <w:spacing w:after="0" w:line="240" w:lineRule="auto"/>
        <w:ind w:firstLine="720"/>
        <w:rPr>
          <w:rFonts w:ascii="GHEA Grapalat" w:eastAsia="Times New Roman" w:hAnsi="GHEA Grapalat" w:cs="Times New Roman"/>
          <w:sz w:val="20"/>
          <w:szCs w:val="20"/>
          <w:lang w:val="af-ZA"/>
        </w:rPr>
      </w:pPr>
      <w:r w:rsidRPr="008C271A">
        <w:rPr>
          <w:rFonts w:ascii="GHEA Grapalat" w:eastAsia="Times New Roman" w:hAnsi="GHEA Grapalat" w:cs="Times New Roman"/>
          <w:sz w:val="20"/>
          <w:szCs w:val="20"/>
          <w:lang w:val="af-ZA"/>
        </w:rPr>
        <w:t xml:space="preserve">4) </w:t>
      </w:r>
      <w:r w:rsidRPr="008C271A">
        <w:rPr>
          <w:rFonts w:ascii="GHEA Grapalat" w:eastAsia="Times New Roman" w:hAnsi="GHEA Grapalat" w:cs="Times New Roman"/>
          <w:sz w:val="20"/>
          <w:szCs w:val="20"/>
          <w:lang w:val="en-US"/>
        </w:rPr>
        <w:t>մ</w:t>
      </w:r>
      <w:r w:rsidRPr="008C271A">
        <w:rPr>
          <w:rFonts w:ascii="GHEA Grapalat" w:eastAsia="Times New Roman" w:hAnsi="GHEA Grapalat" w:cs="Sylfaen"/>
          <w:sz w:val="20"/>
          <w:szCs w:val="20"/>
          <w:lang w:val="en-US"/>
        </w:rPr>
        <w:t>ասնակցիանվանումը</w:t>
      </w:r>
      <w:r w:rsidRPr="008C271A">
        <w:rPr>
          <w:rFonts w:ascii="GHEA Grapalat" w:eastAsia="Times New Roman" w:hAnsi="GHEA Grapalat" w:cs="Times New Roman"/>
          <w:sz w:val="20"/>
          <w:szCs w:val="20"/>
          <w:lang w:val="af-ZA"/>
        </w:rPr>
        <w:t xml:space="preserve"> (</w:t>
      </w:r>
      <w:r w:rsidRPr="008C271A">
        <w:rPr>
          <w:rFonts w:ascii="GHEA Grapalat" w:eastAsia="Times New Roman" w:hAnsi="GHEA Grapalat" w:cs="Sylfaen"/>
          <w:sz w:val="20"/>
          <w:szCs w:val="20"/>
          <w:lang w:val="en-US"/>
        </w:rPr>
        <w:t>անունը</w:t>
      </w:r>
      <w:r w:rsidRPr="008C271A">
        <w:rPr>
          <w:rFonts w:ascii="GHEA Grapalat" w:eastAsia="Times New Roman" w:hAnsi="GHEA Grapalat" w:cs="Times New Roman"/>
          <w:sz w:val="20"/>
          <w:szCs w:val="20"/>
          <w:lang w:val="af-ZA"/>
        </w:rPr>
        <w:t xml:space="preserve">), </w:t>
      </w:r>
      <w:r w:rsidRPr="008C271A">
        <w:rPr>
          <w:rFonts w:ascii="GHEA Grapalat" w:eastAsia="Times New Roman" w:hAnsi="GHEA Grapalat" w:cs="Sylfaen"/>
          <w:sz w:val="20"/>
          <w:szCs w:val="20"/>
          <w:lang w:val="en-US"/>
        </w:rPr>
        <w:t>գտնվելուվայրըևհեռախոսահամարը</w:t>
      </w:r>
      <w:r w:rsidRPr="008C271A">
        <w:rPr>
          <w:rFonts w:ascii="GHEA Grapalat" w:eastAsia="Times New Roman" w:hAnsi="GHEA Grapalat" w:cs="Times New Roman"/>
          <w:sz w:val="20"/>
          <w:szCs w:val="20"/>
          <w:lang w:val="af-ZA"/>
        </w:rPr>
        <w:t>:</w:t>
      </w:r>
    </w:p>
    <w:p w:rsidR="008C271A" w:rsidRPr="008C271A" w:rsidRDefault="008C271A" w:rsidP="008C271A">
      <w:pPr>
        <w:spacing w:after="0" w:line="240" w:lineRule="auto"/>
        <w:ind w:firstLine="720"/>
        <w:jc w:val="both"/>
        <w:rPr>
          <w:rFonts w:ascii="GHEA Grapalat" w:eastAsia="Times New Roman" w:hAnsi="GHEA Grapalat" w:cs="Sylfaen"/>
          <w:sz w:val="20"/>
          <w:szCs w:val="20"/>
          <w:lang w:val="af-ZA"/>
        </w:rPr>
      </w:pPr>
      <w:r w:rsidRPr="008C271A">
        <w:rPr>
          <w:rFonts w:ascii="GHEA Grapalat" w:eastAsia="Times New Roman" w:hAnsi="GHEA Grapalat" w:cs="Sylfaen"/>
          <w:sz w:val="20"/>
          <w:szCs w:val="20"/>
          <w:lang w:val="af-ZA"/>
        </w:rPr>
        <w:t xml:space="preserve">3.3 </w:t>
      </w:r>
      <w:r w:rsidRPr="008C271A">
        <w:rPr>
          <w:rFonts w:ascii="GHEA Grapalat" w:eastAsia="Times New Roman" w:hAnsi="GHEA Grapalat" w:cs="Sylfaen"/>
          <w:sz w:val="20"/>
          <w:szCs w:val="20"/>
          <w:lang w:val="en-US"/>
        </w:rPr>
        <w:t>Սույնհրահանգի</w:t>
      </w:r>
      <w:r w:rsidRPr="008C271A">
        <w:rPr>
          <w:rFonts w:ascii="GHEA Grapalat" w:eastAsia="Times New Roman" w:hAnsi="GHEA Grapalat" w:cs="Sylfaen"/>
          <w:sz w:val="20"/>
          <w:szCs w:val="20"/>
          <w:lang w:val="af-ZA"/>
        </w:rPr>
        <w:t xml:space="preserve"> 3.1 </w:t>
      </w:r>
      <w:r w:rsidRPr="008C271A">
        <w:rPr>
          <w:rFonts w:ascii="GHEA Grapalat" w:eastAsia="Times New Roman" w:hAnsi="GHEA Grapalat" w:cs="Sylfaen"/>
          <w:sz w:val="20"/>
          <w:szCs w:val="20"/>
          <w:lang w:val="en-US"/>
        </w:rPr>
        <w:t>և</w:t>
      </w:r>
      <w:r w:rsidRPr="008C271A">
        <w:rPr>
          <w:rFonts w:ascii="GHEA Grapalat" w:eastAsia="Times New Roman" w:hAnsi="GHEA Grapalat" w:cs="Sylfaen"/>
          <w:sz w:val="20"/>
          <w:szCs w:val="20"/>
          <w:lang w:val="af-ZA"/>
        </w:rPr>
        <w:t xml:space="preserve"> 3.2 </w:t>
      </w:r>
      <w:r w:rsidRPr="008C271A">
        <w:rPr>
          <w:rFonts w:ascii="GHEA Grapalat" w:eastAsia="Times New Roman" w:hAnsi="GHEA Grapalat" w:cs="Sylfaen"/>
          <w:sz w:val="20"/>
          <w:szCs w:val="20"/>
          <w:lang w:val="en-US"/>
        </w:rPr>
        <w:t>կետերիպահանջներինչհամապատասխանողհայտերըհանձնաժողովըհայտերիբացմաննիստումմերժումէևնույնությամբվերադարձնումներկայացնողին</w:t>
      </w:r>
      <w:r w:rsidRPr="008C271A">
        <w:rPr>
          <w:rFonts w:ascii="GHEA Grapalat" w:eastAsia="Times New Roman" w:hAnsi="GHEA Grapalat" w:cs="Sylfaen"/>
          <w:sz w:val="20"/>
          <w:szCs w:val="20"/>
          <w:lang w:val="af-ZA"/>
        </w:rPr>
        <w:t>:</w:t>
      </w:r>
    </w:p>
    <w:p w:rsidR="008C271A" w:rsidRPr="008C271A" w:rsidRDefault="008C271A" w:rsidP="008C271A">
      <w:pPr>
        <w:spacing w:after="0" w:line="240" w:lineRule="auto"/>
        <w:ind w:firstLine="567"/>
        <w:jc w:val="both"/>
        <w:rPr>
          <w:rFonts w:ascii="GHEA Grapalat" w:eastAsia="Times New Roman" w:hAnsi="GHEA Grapalat" w:cs="Sylfaen"/>
          <w:sz w:val="20"/>
          <w:szCs w:val="24"/>
          <w:lang w:val="af-ZA"/>
        </w:rPr>
      </w:pPr>
    </w:p>
    <w:p w:rsidR="008C271A" w:rsidRPr="008C271A" w:rsidRDefault="008C271A" w:rsidP="008C271A">
      <w:pPr>
        <w:spacing w:after="0" w:line="240" w:lineRule="auto"/>
        <w:ind w:firstLine="567"/>
        <w:jc w:val="both"/>
        <w:rPr>
          <w:rFonts w:ascii="GHEA Grapalat" w:eastAsia="Times New Roman" w:hAnsi="GHEA Grapalat" w:cs="Times New Roman"/>
          <w:b/>
          <w:sz w:val="20"/>
          <w:szCs w:val="24"/>
          <w:lang w:val="af-ZA"/>
        </w:rPr>
      </w:pPr>
    </w:p>
    <w:p w:rsidR="008C271A" w:rsidRPr="008C271A" w:rsidRDefault="008C271A" w:rsidP="008C271A">
      <w:pPr>
        <w:spacing w:after="0" w:line="240" w:lineRule="auto"/>
        <w:ind w:firstLine="284"/>
        <w:jc w:val="right"/>
        <w:rPr>
          <w:rFonts w:ascii="GHEA Grapalat" w:eastAsia="Times New Roman" w:hAnsi="GHEA Grapalat" w:cs="Sylfaen"/>
          <w:b/>
          <w:sz w:val="20"/>
          <w:szCs w:val="20"/>
          <w:lang w:val="es-ES" w:eastAsia="ru-RU"/>
        </w:rPr>
      </w:pPr>
    </w:p>
    <w:p w:rsidR="008C271A" w:rsidRPr="008C271A" w:rsidRDefault="008C271A" w:rsidP="008C271A">
      <w:pPr>
        <w:spacing w:after="0" w:line="240" w:lineRule="auto"/>
        <w:ind w:firstLine="284"/>
        <w:jc w:val="right"/>
        <w:rPr>
          <w:rFonts w:ascii="GHEA Grapalat" w:eastAsia="Times New Roman" w:hAnsi="GHEA Grapalat" w:cs="Sylfaen"/>
          <w:b/>
          <w:sz w:val="20"/>
          <w:szCs w:val="20"/>
          <w:lang w:val="es-ES" w:eastAsia="ru-RU"/>
        </w:rPr>
      </w:pPr>
    </w:p>
    <w:p w:rsidR="008C271A" w:rsidRPr="008C271A" w:rsidRDefault="008C271A" w:rsidP="008C271A">
      <w:pPr>
        <w:spacing w:after="0" w:line="240" w:lineRule="auto"/>
        <w:ind w:firstLine="284"/>
        <w:jc w:val="right"/>
        <w:rPr>
          <w:rFonts w:ascii="GHEA Grapalat" w:eastAsia="Times New Roman" w:hAnsi="GHEA Grapalat" w:cs="Sylfaen"/>
          <w:b/>
          <w:sz w:val="20"/>
          <w:szCs w:val="20"/>
          <w:lang w:val="es-ES" w:eastAsia="ru-RU"/>
        </w:rPr>
      </w:pPr>
    </w:p>
    <w:p w:rsidR="008C271A" w:rsidRPr="008C271A" w:rsidRDefault="008C271A" w:rsidP="008C271A">
      <w:pPr>
        <w:spacing w:after="0" w:line="240" w:lineRule="auto"/>
        <w:ind w:firstLine="284"/>
        <w:jc w:val="right"/>
        <w:rPr>
          <w:rFonts w:ascii="GHEA Grapalat" w:eastAsia="Times New Roman" w:hAnsi="GHEA Grapalat" w:cs="Sylfaen"/>
          <w:b/>
          <w:sz w:val="20"/>
          <w:szCs w:val="20"/>
          <w:lang w:val="es-ES" w:eastAsia="ru-RU"/>
        </w:rPr>
      </w:pPr>
      <w:r w:rsidRPr="008C271A">
        <w:rPr>
          <w:rFonts w:ascii="GHEA Grapalat" w:eastAsia="Times New Roman" w:hAnsi="GHEA Grapalat" w:cs="Sylfaen"/>
          <w:b/>
          <w:sz w:val="20"/>
          <w:szCs w:val="20"/>
          <w:lang w:val="es-ES" w:eastAsia="ru-RU"/>
        </w:rPr>
        <w:br w:type="page"/>
      </w:r>
    </w:p>
    <w:p w:rsidR="008C271A" w:rsidRPr="008C271A" w:rsidRDefault="008C271A" w:rsidP="008C271A">
      <w:pPr>
        <w:spacing w:after="0" w:line="240" w:lineRule="auto"/>
        <w:ind w:firstLine="284"/>
        <w:jc w:val="right"/>
        <w:rPr>
          <w:rFonts w:ascii="GHEA Grapalat" w:eastAsia="Times New Roman" w:hAnsi="GHEA Grapalat" w:cs="Sylfaen"/>
          <w:b/>
          <w:sz w:val="20"/>
          <w:szCs w:val="20"/>
          <w:lang w:val="es-ES" w:eastAsia="ru-RU"/>
        </w:rPr>
      </w:pPr>
    </w:p>
    <w:p w:rsidR="008C271A" w:rsidRPr="008C271A" w:rsidRDefault="008C271A" w:rsidP="008C271A">
      <w:pPr>
        <w:spacing w:after="0" w:line="240" w:lineRule="auto"/>
        <w:ind w:firstLine="284"/>
        <w:jc w:val="right"/>
        <w:rPr>
          <w:rFonts w:ascii="GHEA Grapalat" w:eastAsia="Times New Roman" w:hAnsi="GHEA Grapalat" w:cs="Arial"/>
          <w:b/>
          <w:sz w:val="20"/>
          <w:szCs w:val="20"/>
          <w:lang w:val="es-ES" w:eastAsia="ru-RU"/>
        </w:rPr>
      </w:pPr>
      <w:r w:rsidRPr="008C271A">
        <w:rPr>
          <w:rFonts w:ascii="GHEA Grapalat" w:eastAsia="Times New Roman" w:hAnsi="GHEA Grapalat" w:cs="Sylfaen"/>
          <w:b/>
          <w:sz w:val="20"/>
          <w:szCs w:val="20"/>
          <w:lang w:val="es-ES" w:eastAsia="ru-RU"/>
        </w:rPr>
        <w:t>Հավելված</w:t>
      </w:r>
      <w:r w:rsidRPr="008C271A">
        <w:rPr>
          <w:rFonts w:ascii="GHEA Grapalat" w:eastAsia="Times New Roman" w:hAnsi="GHEA Grapalat" w:cs="Arial"/>
          <w:b/>
          <w:sz w:val="20"/>
          <w:szCs w:val="20"/>
          <w:lang w:val="es-ES" w:eastAsia="ru-RU"/>
        </w:rPr>
        <w:t xml:space="preserve">  N 1</w:t>
      </w:r>
    </w:p>
    <w:p w:rsidR="008C271A" w:rsidRPr="008C271A" w:rsidRDefault="008C271A" w:rsidP="008C271A">
      <w:pPr>
        <w:spacing w:after="0" w:line="240" w:lineRule="auto"/>
        <w:ind w:firstLine="567"/>
        <w:jc w:val="right"/>
        <w:rPr>
          <w:rFonts w:ascii="GHEA Grapalat" w:eastAsia="Times New Roman" w:hAnsi="GHEA Grapalat" w:cs="Arial"/>
          <w:b/>
          <w:sz w:val="20"/>
          <w:szCs w:val="20"/>
          <w:lang w:val="es-ES"/>
        </w:rPr>
      </w:pPr>
      <w:bookmarkStart w:id="16" w:name="_Hlk87219541"/>
      <w:r w:rsidRPr="008C271A">
        <w:rPr>
          <w:rFonts w:ascii="GHEA Grapalat" w:eastAsia="Times New Roman" w:hAnsi="GHEA Grapalat" w:cs="Times New Roman"/>
          <w:sz w:val="24"/>
          <w:szCs w:val="24"/>
          <w:lang w:val="af-ZA"/>
        </w:rPr>
        <w:t>«</w:t>
      </w:r>
      <w:r w:rsidR="00391E45">
        <w:rPr>
          <w:rFonts w:ascii="GHEA Grapalat" w:eastAsia="Times New Roman" w:hAnsi="GHEA Grapalat" w:cs="Times New Roman"/>
          <w:b/>
          <w:sz w:val="20"/>
          <w:szCs w:val="20"/>
          <w:lang w:val="hy-AM"/>
        </w:rPr>
        <w:t>ՀՀԱՄԳՀ</w:t>
      </w:r>
      <w:r w:rsidRPr="008C271A">
        <w:rPr>
          <w:rFonts w:ascii="GHEA Grapalat" w:eastAsia="Times New Roman" w:hAnsi="GHEA Grapalat" w:cs="Times New Roman"/>
          <w:b/>
          <w:sz w:val="20"/>
          <w:szCs w:val="20"/>
          <w:lang w:val="es-ES"/>
        </w:rPr>
        <w:t>-</w:t>
      </w:r>
      <w:r w:rsidRPr="008C271A">
        <w:rPr>
          <w:rFonts w:ascii="GHEA Grapalat" w:eastAsia="Times New Roman" w:hAnsi="GHEA Grapalat" w:cs="Sylfaen"/>
          <w:b/>
          <w:sz w:val="20"/>
          <w:szCs w:val="20"/>
          <w:lang w:val="hy-AM"/>
        </w:rPr>
        <w:t>Բ</w:t>
      </w:r>
      <w:r w:rsidRPr="008C271A">
        <w:rPr>
          <w:rFonts w:ascii="GHEA Grapalat" w:eastAsia="Times New Roman" w:hAnsi="GHEA Grapalat" w:cs="Sylfaen"/>
          <w:b/>
          <w:sz w:val="20"/>
          <w:szCs w:val="20"/>
          <w:lang w:val="en-US"/>
        </w:rPr>
        <w:t>Մ</w:t>
      </w:r>
      <w:r w:rsidRPr="008C271A">
        <w:rPr>
          <w:rFonts w:ascii="GHEA Grapalat" w:eastAsia="Times New Roman" w:hAnsi="GHEA Grapalat" w:cs="Sylfaen"/>
          <w:b/>
          <w:sz w:val="20"/>
          <w:szCs w:val="20"/>
          <w:lang w:val="hy-AM"/>
        </w:rPr>
        <w:t>Ա</w:t>
      </w:r>
      <w:r w:rsidRPr="008C271A">
        <w:rPr>
          <w:rFonts w:ascii="GHEA Grapalat" w:eastAsia="Times New Roman" w:hAnsi="GHEA Grapalat" w:cs="Sylfaen"/>
          <w:b/>
          <w:sz w:val="20"/>
          <w:szCs w:val="20"/>
          <w:lang w:val="en-US"/>
        </w:rPr>
        <w:t>Շ</w:t>
      </w:r>
      <w:r w:rsidRPr="008C271A">
        <w:rPr>
          <w:rFonts w:ascii="GHEA Grapalat" w:eastAsia="Times New Roman" w:hAnsi="GHEA Grapalat" w:cs="Sylfaen"/>
          <w:b/>
          <w:sz w:val="20"/>
          <w:szCs w:val="20"/>
          <w:lang w:val="hy-AM"/>
        </w:rPr>
        <w:t>ՁԲ</w:t>
      </w:r>
      <w:r w:rsidR="00391E45">
        <w:rPr>
          <w:rFonts w:ascii="GHEA Grapalat" w:eastAsia="Times New Roman" w:hAnsi="GHEA Grapalat" w:cs="Times New Roman"/>
          <w:b/>
          <w:sz w:val="20"/>
          <w:szCs w:val="20"/>
          <w:lang w:val="hy-AM"/>
        </w:rPr>
        <w:t>21</w:t>
      </w:r>
      <w:r w:rsidRPr="008C271A">
        <w:rPr>
          <w:rFonts w:ascii="GHEA Grapalat" w:eastAsia="Times New Roman" w:hAnsi="GHEA Grapalat" w:cs="Times New Roman"/>
          <w:b/>
          <w:sz w:val="20"/>
          <w:szCs w:val="20"/>
          <w:lang w:val="es-ES"/>
        </w:rPr>
        <w:t>/</w:t>
      </w:r>
      <w:r w:rsidR="00391E45">
        <w:rPr>
          <w:rFonts w:ascii="GHEA Grapalat" w:eastAsia="Times New Roman" w:hAnsi="GHEA Grapalat" w:cs="Times New Roman"/>
          <w:b/>
          <w:sz w:val="20"/>
          <w:szCs w:val="20"/>
          <w:lang w:val="hy-AM"/>
        </w:rPr>
        <w:t>08</w:t>
      </w:r>
      <w:r w:rsidRPr="008C271A">
        <w:rPr>
          <w:rFonts w:ascii="GHEA Grapalat" w:eastAsia="Times New Roman" w:hAnsi="GHEA Grapalat" w:cs="Times New Roman"/>
          <w:sz w:val="24"/>
          <w:szCs w:val="24"/>
          <w:lang w:val="af-ZA"/>
        </w:rPr>
        <w:t>»</w:t>
      </w:r>
      <w:r w:rsidRPr="008C271A">
        <w:rPr>
          <w:rFonts w:ascii="GHEA Grapalat" w:eastAsia="Times New Roman" w:hAnsi="GHEA Grapalat" w:cs="Sylfaen"/>
          <w:b/>
          <w:sz w:val="20"/>
          <w:szCs w:val="20"/>
          <w:lang w:val="es-ES"/>
        </w:rPr>
        <w:t>*</w:t>
      </w:r>
      <w:bookmarkEnd w:id="16"/>
      <w:r w:rsidRPr="008C271A">
        <w:rPr>
          <w:rFonts w:ascii="GHEA Grapalat" w:eastAsia="Times New Roman" w:hAnsi="GHEA Grapalat" w:cs="Sylfaen"/>
          <w:b/>
          <w:sz w:val="20"/>
          <w:szCs w:val="20"/>
          <w:lang w:val="es-ES"/>
        </w:rPr>
        <w:t>ծածկագրով</w:t>
      </w:r>
    </w:p>
    <w:p w:rsidR="008C271A" w:rsidRPr="008C271A" w:rsidRDefault="008C271A" w:rsidP="008C271A">
      <w:pPr>
        <w:spacing w:after="0" w:line="240" w:lineRule="auto"/>
        <w:ind w:firstLine="567"/>
        <w:jc w:val="right"/>
        <w:rPr>
          <w:rFonts w:ascii="GHEA Grapalat" w:eastAsia="Times New Roman" w:hAnsi="GHEA Grapalat" w:cs="Arial"/>
          <w:b/>
          <w:sz w:val="20"/>
          <w:szCs w:val="20"/>
          <w:lang w:val="es-ES"/>
        </w:rPr>
      </w:pPr>
      <w:r w:rsidRPr="008C271A">
        <w:rPr>
          <w:rFonts w:ascii="GHEA Grapalat" w:eastAsia="Times New Roman" w:hAnsi="GHEA Grapalat" w:cs="Sylfaen"/>
          <w:b/>
          <w:sz w:val="20"/>
          <w:szCs w:val="20"/>
          <w:lang w:val="es-ES"/>
        </w:rPr>
        <w:t>բացմրցույթիհրավերի</w:t>
      </w:r>
    </w:p>
    <w:p w:rsidR="008C271A" w:rsidRPr="008C271A" w:rsidRDefault="008C271A" w:rsidP="008C271A">
      <w:pPr>
        <w:spacing w:after="0" w:line="240" w:lineRule="auto"/>
        <w:jc w:val="center"/>
        <w:rPr>
          <w:rFonts w:ascii="GHEA Grapalat" w:eastAsia="Times New Roman" w:hAnsi="GHEA Grapalat" w:cs="Sylfaen"/>
          <w:b/>
          <w:sz w:val="24"/>
          <w:szCs w:val="24"/>
          <w:lang w:val="es-ES"/>
        </w:rPr>
      </w:pPr>
    </w:p>
    <w:p w:rsidR="008C271A" w:rsidRPr="008C271A" w:rsidRDefault="008C271A" w:rsidP="008C271A">
      <w:pPr>
        <w:spacing w:after="0" w:line="240" w:lineRule="auto"/>
        <w:jc w:val="center"/>
        <w:rPr>
          <w:rFonts w:ascii="GHEA Grapalat" w:eastAsia="Times New Roman" w:hAnsi="GHEA Grapalat" w:cs="Arial"/>
          <w:b/>
          <w:sz w:val="24"/>
          <w:szCs w:val="24"/>
          <w:lang w:val="es-ES"/>
        </w:rPr>
      </w:pPr>
      <w:r w:rsidRPr="008C271A">
        <w:rPr>
          <w:rFonts w:ascii="GHEA Grapalat" w:eastAsia="Times New Roman" w:hAnsi="GHEA Grapalat" w:cs="Sylfaen"/>
          <w:b/>
          <w:sz w:val="24"/>
          <w:szCs w:val="24"/>
          <w:lang w:val="es-ES"/>
        </w:rPr>
        <w:t>ԴԻՄՈՒՄՀԱՅՏԱՐԱՐՈՒԹՅՈՒՆ*</w:t>
      </w:r>
    </w:p>
    <w:p w:rsidR="008C271A" w:rsidRPr="008C271A" w:rsidRDefault="008C271A" w:rsidP="008C271A">
      <w:pPr>
        <w:keepNext/>
        <w:spacing w:after="0" w:line="240" w:lineRule="auto"/>
        <w:jc w:val="center"/>
        <w:outlineLvl w:val="5"/>
        <w:rPr>
          <w:rFonts w:ascii="GHEA Grapalat" w:eastAsia="Times New Roman" w:hAnsi="GHEA Grapalat" w:cs="Arial"/>
          <w:b/>
          <w:sz w:val="24"/>
          <w:szCs w:val="24"/>
          <w:lang w:val="es-ES" w:eastAsia="ru-RU"/>
        </w:rPr>
      </w:pPr>
      <w:r w:rsidRPr="008C271A">
        <w:rPr>
          <w:rFonts w:ascii="GHEA Grapalat" w:eastAsia="Times New Roman" w:hAnsi="GHEA Grapalat" w:cs="Sylfaen"/>
          <w:b/>
          <w:sz w:val="24"/>
          <w:szCs w:val="24"/>
          <w:lang w:val="es-ES" w:eastAsia="ru-RU"/>
        </w:rPr>
        <w:t>բացմրցույթինմասնակցելու</w:t>
      </w:r>
    </w:p>
    <w:p w:rsidR="008C271A" w:rsidRPr="008C271A" w:rsidRDefault="008C271A" w:rsidP="008C271A">
      <w:pPr>
        <w:spacing w:after="0" w:line="240" w:lineRule="auto"/>
        <w:rPr>
          <w:rFonts w:ascii="Times New Roman" w:eastAsia="Times New Roman" w:hAnsi="Times New Roman" w:cs="Times New Roman"/>
          <w:sz w:val="24"/>
          <w:szCs w:val="24"/>
          <w:lang w:val="es-ES" w:eastAsia="ru-RU"/>
        </w:rPr>
      </w:pPr>
    </w:p>
    <w:p w:rsidR="008C271A" w:rsidRPr="008C271A" w:rsidRDefault="008C271A" w:rsidP="008C271A">
      <w:pPr>
        <w:spacing w:after="0" w:line="240" w:lineRule="auto"/>
        <w:jc w:val="both"/>
        <w:rPr>
          <w:rFonts w:ascii="GHEA Grapalat" w:eastAsia="Times New Roman" w:hAnsi="GHEA Grapalat" w:cs="Arial"/>
          <w:sz w:val="20"/>
          <w:szCs w:val="20"/>
          <w:lang w:val="es-ES"/>
        </w:rPr>
      </w:pP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Sylfaen"/>
          <w:sz w:val="20"/>
          <w:szCs w:val="20"/>
          <w:lang w:val="es-ES"/>
        </w:rPr>
        <w:t>հայտնումէ</w:t>
      </w:r>
      <w:r w:rsidRPr="008C271A">
        <w:rPr>
          <w:rFonts w:ascii="GHEA Grapalat" w:eastAsia="Times New Roman" w:hAnsi="GHEA Grapalat" w:cs="Arial"/>
          <w:sz w:val="20"/>
          <w:szCs w:val="20"/>
          <w:lang w:val="es-ES"/>
        </w:rPr>
        <w:t xml:space="preserve">, </w:t>
      </w:r>
      <w:r w:rsidRPr="008C271A">
        <w:rPr>
          <w:rFonts w:ascii="GHEA Grapalat" w:eastAsia="Times New Roman" w:hAnsi="GHEA Grapalat" w:cs="Sylfaen"/>
          <w:sz w:val="20"/>
          <w:szCs w:val="20"/>
          <w:lang w:val="es-ES"/>
        </w:rPr>
        <w:t>որցանկությունունիմասնակցել</w:t>
      </w:r>
    </w:p>
    <w:p w:rsidR="008C271A" w:rsidRPr="008C271A" w:rsidRDefault="008C271A" w:rsidP="008C271A">
      <w:pPr>
        <w:spacing w:after="0" w:line="240" w:lineRule="auto"/>
        <w:jc w:val="both"/>
        <w:rPr>
          <w:rFonts w:ascii="GHEA Grapalat" w:eastAsia="Times New Roman" w:hAnsi="GHEA Grapalat" w:cs="Times New Roman"/>
          <w:vertAlign w:val="superscript"/>
          <w:lang w:val="es-ES"/>
        </w:rPr>
      </w:pPr>
      <w:r w:rsidRPr="008C271A">
        <w:rPr>
          <w:rFonts w:ascii="GHEA Grapalat" w:eastAsia="Times New Roman" w:hAnsi="GHEA Grapalat" w:cs="Sylfaen"/>
          <w:sz w:val="24"/>
          <w:szCs w:val="24"/>
          <w:vertAlign w:val="superscript"/>
          <w:lang w:val="es-ES"/>
        </w:rPr>
        <w:t>մասնակցիանվանումը</w:t>
      </w:r>
    </w:p>
    <w:p w:rsidR="008C271A" w:rsidRPr="008C271A" w:rsidRDefault="00391E45" w:rsidP="008C271A">
      <w:pPr>
        <w:spacing w:after="0" w:line="240" w:lineRule="auto"/>
        <w:jc w:val="both"/>
        <w:rPr>
          <w:rFonts w:ascii="GHEA Grapalat" w:eastAsia="Times New Roman" w:hAnsi="GHEA Grapalat" w:cs="Times New Roman"/>
          <w:u w:val="single"/>
          <w:lang w:val="es-ES"/>
        </w:rPr>
      </w:pPr>
      <w:r>
        <w:rPr>
          <w:rFonts w:ascii="GHEA Grapalat" w:eastAsia="Times New Roman" w:hAnsi="GHEA Grapalat" w:cs="Times New Roman"/>
          <w:u w:val="single"/>
          <w:lang w:val="hy-AM"/>
        </w:rPr>
        <w:t>Գեղակերտի համայնքապետարան</w:t>
      </w:r>
      <w:r w:rsidR="008C271A" w:rsidRPr="008C271A">
        <w:rPr>
          <w:rFonts w:ascii="GHEA Grapalat" w:eastAsia="Times New Roman" w:hAnsi="GHEA Grapalat" w:cs="Times New Roman"/>
          <w:lang w:val="es-ES"/>
        </w:rPr>
        <w:t>-</w:t>
      </w:r>
      <w:r w:rsidR="008C271A" w:rsidRPr="008C271A">
        <w:rPr>
          <w:rFonts w:ascii="GHEA Grapalat" w:eastAsia="Times New Roman" w:hAnsi="GHEA Grapalat" w:cs="Sylfaen"/>
          <w:sz w:val="20"/>
          <w:szCs w:val="20"/>
          <w:lang w:val="es-ES"/>
        </w:rPr>
        <w:t>ի կողմից</w:t>
      </w:r>
      <w:r w:rsidRPr="008C271A">
        <w:rPr>
          <w:rFonts w:ascii="GHEA Grapalat" w:eastAsia="Times New Roman" w:hAnsi="GHEA Grapalat" w:cs="Times New Roman"/>
          <w:sz w:val="24"/>
          <w:szCs w:val="24"/>
          <w:lang w:val="af-ZA"/>
        </w:rPr>
        <w:t>«</w:t>
      </w:r>
      <w:r>
        <w:rPr>
          <w:rFonts w:ascii="GHEA Grapalat" w:eastAsia="Times New Roman" w:hAnsi="GHEA Grapalat" w:cs="Times New Roman"/>
          <w:b/>
          <w:sz w:val="20"/>
          <w:szCs w:val="20"/>
          <w:lang w:val="hy-AM"/>
        </w:rPr>
        <w:t>ՀՀԱՄԳՀ</w:t>
      </w:r>
      <w:r w:rsidRPr="008C271A">
        <w:rPr>
          <w:rFonts w:ascii="GHEA Grapalat" w:eastAsia="Times New Roman" w:hAnsi="GHEA Grapalat" w:cs="Times New Roman"/>
          <w:b/>
          <w:sz w:val="20"/>
          <w:szCs w:val="20"/>
          <w:lang w:val="es-ES"/>
        </w:rPr>
        <w:t>-</w:t>
      </w:r>
      <w:r w:rsidRPr="008C271A">
        <w:rPr>
          <w:rFonts w:ascii="GHEA Grapalat" w:eastAsia="Times New Roman" w:hAnsi="GHEA Grapalat" w:cs="Sylfaen"/>
          <w:b/>
          <w:sz w:val="20"/>
          <w:szCs w:val="20"/>
          <w:lang w:val="hy-AM"/>
        </w:rPr>
        <w:t>Բ</w:t>
      </w:r>
      <w:r w:rsidRPr="008C271A">
        <w:rPr>
          <w:rFonts w:ascii="GHEA Grapalat" w:eastAsia="Times New Roman" w:hAnsi="GHEA Grapalat" w:cs="Sylfaen"/>
          <w:b/>
          <w:sz w:val="20"/>
          <w:szCs w:val="20"/>
          <w:lang w:val="en-US"/>
        </w:rPr>
        <w:t>Մ</w:t>
      </w:r>
      <w:r w:rsidRPr="008C271A">
        <w:rPr>
          <w:rFonts w:ascii="GHEA Grapalat" w:eastAsia="Times New Roman" w:hAnsi="GHEA Grapalat" w:cs="Sylfaen"/>
          <w:b/>
          <w:sz w:val="20"/>
          <w:szCs w:val="20"/>
          <w:lang w:val="hy-AM"/>
        </w:rPr>
        <w:t>Ա</w:t>
      </w:r>
      <w:r w:rsidRPr="008C271A">
        <w:rPr>
          <w:rFonts w:ascii="GHEA Grapalat" w:eastAsia="Times New Roman" w:hAnsi="GHEA Grapalat" w:cs="Sylfaen"/>
          <w:b/>
          <w:sz w:val="20"/>
          <w:szCs w:val="20"/>
          <w:lang w:val="en-US"/>
        </w:rPr>
        <w:t>Շ</w:t>
      </w:r>
      <w:r w:rsidRPr="008C271A">
        <w:rPr>
          <w:rFonts w:ascii="GHEA Grapalat" w:eastAsia="Times New Roman" w:hAnsi="GHEA Grapalat" w:cs="Sylfaen"/>
          <w:b/>
          <w:sz w:val="20"/>
          <w:szCs w:val="20"/>
          <w:lang w:val="hy-AM"/>
        </w:rPr>
        <w:t>ՁԲ</w:t>
      </w:r>
      <w:r>
        <w:rPr>
          <w:rFonts w:ascii="GHEA Grapalat" w:eastAsia="Times New Roman" w:hAnsi="GHEA Grapalat" w:cs="Times New Roman"/>
          <w:b/>
          <w:sz w:val="20"/>
          <w:szCs w:val="20"/>
          <w:lang w:val="hy-AM"/>
        </w:rPr>
        <w:t>21</w:t>
      </w:r>
      <w:r w:rsidRPr="008C271A">
        <w:rPr>
          <w:rFonts w:ascii="GHEA Grapalat" w:eastAsia="Times New Roman" w:hAnsi="GHEA Grapalat" w:cs="Times New Roman"/>
          <w:b/>
          <w:sz w:val="20"/>
          <w:szCs w:val="20"/>
          <w:lang w:val="es-ES"/>
        </w:rPr>
        <w:t>/</w:t>
      </w:r>
      <w:r>
        <w:rPr>
          <w:rFonts w:ascii="GHEA Grapalat" w:eastAsia="Times New Roman" w:hAnsi="GHEA Grapalat" w:cs="Times New Roman"/>
          <w:b/>
          <w:sz w:val="20"/>
          <w:szCs w:val="20"/>
          <w:lang w:val="hy-AM"/>
        </w:rPr>
        <w:t>08</w:t>
      </w:r>
      <w:r w:rsidRPr="008C271A">
        <w:rPr>
          <w:rFonts w:ascii="GHEA Grapalat" w:eastAsia="Times New Roman" w:hAnsi="GHEA Grapalat" w:cs="Times New Roman"/>
          <w:sz w:val="24"/>
          <w:szCs w:val="24"/>
          <w:lang w:val="af-ZA"/>
        </w:rPr>
        <w:t>»</w:t>
      </w:r>
      <w:r w:rsidRPr="008C271A">
        <w:rPr>
          <w:rFonts w:ascii="GHEA Grapalat" w:eastAsia="Times New Roman" w:hAnsi="GHEA Grapalat" w:cs="Sylfaen"/>
          <w:b/>
          <w:sz w:val="20"/>
          <w:szCs w:val="20"/>
          <w:lang w:val="es-ES"/>
        </w:rPr>
        <w:t>*</w:t>
      </w:r>
      <w:r w:rsidR="008C271A" w:rsidRPr="008C271A">
        <w:rPr>
          <w:rFonts w:ascii="GHEA Grapalat" w:eastAsia="Times New Roman" w:hAnsi="GHEA Grapalat" w:cs="Sylfaen"/>
          <w:sz w:val="20"/>
          <w:szCs w:val="20"/>
          <w:lang w:val="es-ES"/>
        </w:rPr>
        <w:t>ծածկագրովհայտարարված</w:t>
      </w:r>
    </w:p>
    <w:p w:rsidR="008C271A" w:rsidRPr="008C271A" w:rsidRDefault="008C271A" w:rsidP="008C271A">
      <w:pPr>
        <w:spacing w:after="0" w:line="240" w:lineRule="auto"/>
        <w:jc w:val="both"/>
        <w:rPr>
          <w:rFonts w:ascii="GHEA Grapalat" w:eastAsia="Times New Roman" w:hAnsi="GHEA Grapalat" w:cs="Sylfaen"/>
          <w:sz w:val="24"/>
          <w:szCs w:val="24"/>
          <w:vertAlign w:val="superscript"/>
          <w:lang w:val="es-ES"/>
        </w:rPr>
      </w:pPr>
      <w:r w:rsidRPr="008C271A">
        <w:rPr>
          <w:rFonts w:ascii="GHEA Grapalat" w:eastAsia="Times New Roman" w:hAnsi="GHEA Grapalat" w:cs="Sylfaen"/>
          <w:sz w:val="24"/>
          <w:szCs w:val="24"/>
          <w:vertAlign w:val="superscript"/>
          <w:lang w:val="es-ES"/>
        </w:rPr>
        <w:t>պատվիրատուիանվանումը</w:t>
      </w:r>
    </w:p>
    <w:p w:rsidR="008C271A" w:rsidRPr="008C271A" w:rsidRDefault="008C271A" w:rsidP="008C271A">
      <w:pPr>
        <w:spacing w:after="0" w:line="240" w:lineRule="auto"/>
        <w:jc w:val="both"/>
        <w:rPr>
          <w:rFonts w:ascii="GHEA Grapalat" w:eastAsia="Times New Roman" w:hAnsi="GHEA Grapalat" w:cs="Sylfaen"/>
          <w:sz w:val="20"/>
          <w:szCs w:val="20"/>
          <w:lang w:val="es-ES"/>
        </w:rPr>
      </w:pPr>
      <w:r w:rsidRPr="008C271A">
        <w:rPr>
          <w:rFonts w:ascii="GHEA Grapalat" w:eastAsia="Times New Roman" w:hAnsi="GHEA Grapalat" w:cs="Sylfaen"/>
          <w:sz w:val="20"/>
          <w:szCs w:val="20"/>
          <w:lang w:val="es-ES"/>
        </w:rPr>
        <w:t>բացմրցույթի</w:t>
      </w:r>
      <w:r w:rsidRPr="008C271A">
        <w:rPr>
          <w:rFonts w:ascii="GHEA Grapalat" w:eastAsia="Times New Roman" w:hAnsi="GHEA Grapalat" w:cs="Times New Roman"/>
          <w:sz w:val="24"/>
          <w:szCs w:val="24"/>
          <w:u w:val="single"/>
          <w:lang w:val="es-ES"/>
        </w:rPr>
        <w:tab/>
      </w:r>
      <w:r w:rsidRPr="008C271A">
        <w:rPr>
          <w:rFonts w:ascii="GHEA Grapalat" w:eastAsia="Times New Roman" w:hAnsi="GHEA Grapalat" w:cs="Times New Roman"/>
          <w:sz w:val="24"/>
          <w:szCs w:val="24"/>
          <w:u w:val="single"/>
          <w:lang w:val="es-ES"/>
        </w:rPr>
        <w:tab/>
      </w:r>
      <w:r w:rsidRPr="008C271A">
        <w:rPr>
          <w:rFonts w:ascii="GHEA Grapalat" w:eastAsia="Times New Roman" w:hAnsi="GHEA Grapalat" w:cs="Times New Roman"/>
          <w:sz w:val="24"/>
          <w:szCs w:val="24"/>
          <w:u w:val="single"/>
          <w:lang w:val="es-ES"/>
        </w:rPr>
        <w:tab/>
      </w:r>
      <w:r w:rsidRPr="008C271A">
        <w:rPr>
          <w:rFonts w:ascii="GHEA Grapalat" w:eastAsia="Times New Roman" w:hAnsi="GHEA Grapalat" w:cs="Times New Roman"/>
          <w:sz w:val="24"/>
          <w:szCs w:val="24"/>
          <w:u w:val="single"/>
          <w:lang w:val="es-ES"/>
        </w:rPr>
        <w:tab/>
      </w:r>
      <w:r w:rsidRPr="008C271A">
        <w:rPr>
          <w:rFonts w:ascii="GHEA Grapalat" w:eastAsia="Times New Roman" w:hAnsi="GHEA Grapalat" w:cs="Times New Roman"/>
          <w:sz w:val="24"/>
          <w:szCs w:val="24"/>
          <w:u w:val="single"/>
          <w:lang w:val="es-ES"/>
        </w:rPr>
        <w:tab/>
      </w:r>
      <w:r w:rsidRPr="008C271A">
        <w:rPr>
          <w:rFonts w:ascii="GHEA Grapalat" w:eastAsia="Times New Roman" w:hAnsi="GHEA Grapalat" w:cs="Times New Roman"/>
          <w:sz w:val="24"/>
          <w:szCs w:val="24"/>
          <w:u w:val="single"/>
          <w:lang w:val="es-ES"/>
        </w:rPr>
        <w:tab/>
      </w:r>
      <w:r w:rsidRPr="008C271A">
        <w:rPr>
          <w:rFonts w:ascii="GHEA Grapalat" w:eastAsia="Times New Roman" w:hAnsi="GHEA Grapalat" w:cs="Sylfaen"/>
          <w:sz w:val="20"/>
          <w:szCs w:val="20"/>
          <w:lang w:val="es-ES"/>
        </w:rPr>
        <w:t>չափաբաժնին</w:t>
      </w:r>
      <w:r w:rsidRPr="008C271A">
        <w:rPr>
          <w:rFonts w:ascii="GHEA Grapalat" w:eastAsia="Times New Roman" w:hAnsi="GHEA Grapalat" w:cs="Arial"/>
          <w:sz w:val="20"/>
          <w:szCs w:val="20"/>
          <w:lang w:val="es-ES"/>
        </w:rPr>
        <w:t xml:space="preserve">  (</w:t>
      </w:r>
      <w:r w:rsidRPr="008C271A">
        <w:rPr>
          <w:rFonts w:ascii="GHEA Grapalat" w:eastAsia="Times New Roman" w:hAnsi="GHEA Grapalat" w:cs="Sylfaen"/>
          <w:sz w:val="20"/>
          <w:szCs w:val="20"/>
          <w:lang w:val="es-ES"/>
        </w:rPr>
        <w:t>չափաբաժիններին</w:t>
      </w:r>
      <w:r w:rsidRPr="008C271A">
        <w:rPr>
          <w:rFonts w:ascii="GHEA Grapalat" w:eastAsia="Times New Roman" w:hAnsi="GHEA Grapalat" w:cs="Arial"/>
          <w:sz w:val="20"/>
          <w:szCs w:val="20"/>
          <w:lang w:val="es-ES"/>
        </w:rPr>
        <w:t xml:space="preserve">) </w:t>
      </w:r>
      <w:r w:rsidRPr="008C271A">
        <w:rPr>
          <w:rFonts w:ascii="GHEA Grapalat" w:eastAsia="Times New Roman" w:hAnsi="GHEA Grapalat" w:cs="Sylfaen"/>
          <w:sz w:val="20"/>
          <w:szCs w:val="20"/>
          <w:lang w:val="es-ES"/>
        </w:rPr>
        <w:t>ևհրավերի</w:t>
      </w:r>
    </w:p>
    <w:p w:rsidR="008C271A" w:rsidRPr="008C271A" w:rsidRDefault="008C271A" w:rsidP="008C271A">
      <w:pPr>
        <w:spacing w:after="0" w:line="240" w:lineRule="auto"/>
        <w:jc w:val="both"/>
        <w:rPr>
          <w:rFonts w:ascii="GHEA Grapalat" w:eastAsia="Times New Roman" w:hAnsi="GHEA Grapalat" w:cs="Times New Roman"/>
          <w:sz w:val="24"/>
          <w:szCs w:val="24"/>
          <w:vertAlign w:val="superscript"/>
          <w:lang w:val="es-ES"/>
        </w:rPr>
      </w:pPr>
      <w:r w:rsidRPr="008C271A">
        <w:rPr>
          <w:rFonts w:ascii="GHEA Grapalat" w:eastAsia="Times New Roman" w:hAnsi="GHEA Grapalat" w:cs="Sylfaen"/>
          <w:sz w:val="24"/>
          <w:szCs w:val="24"/>
          <w:vertAlign w:val="superscript"/>
          <w:lang w:val="es-ES"/>
        </w:rPr>
        <w:t>չափաբաժնի</w:t>
      </w:r>
      <w:r w:rsidRPr="008C271A">
        <w:rPr>
          <w:rFonts w:ascii="GHEA Grapalat" w:eastAsia="Times New Roman" w:hAnsi="GHEA Grapalat" w:cs="Arial"/>
          <w:sz w:val="24"/>
          <w:szCs w:val="24"/>
          <w:vertAlign w:val="superscript"/>
          <w:lang w:val="es-ES"/>
        </w:rPr>
        <w:t xml:space="preserve">  (</w:t>
      </w:r>
      <w:r w:rsidRPr="008C271A">
        <w:rPr>
          <w:rFonts w:ascii="GHEA Grapalat" w:eastAsia="Times New Roman" w:hAnsi="GHEA Grapalat" w:cs="Sylfaen"/>
          <w:sz w:val="24"/>
          <w:szCs w:val="24"/>
          <w:vertAlign w:val="superscript"/>
          <w:lang w:val="es-ES"/>
        </w:rPr>
        <w:t>չափաբաժինների</w:t>
      </w:r>
      <w:r w:rsidRPr="008C271A">
        <w:rPr>
          <w:rFonts w:ascii="GHEA Grapalat" w:eastAsia="Times New Roman" w:hAnsi="GHEA Grapalat" w:cs="Arial"/>
          <w:sz w:val="24"/>
          <w:szCs w:val="24"/>
          <w:vertAlign w:val="superscript"/>
          <w:lang w:val="es-ES"/>
        </w:rPr>
        <w:t xml:space="preserve">) </w:t>
      </w:r>
      <w:r w:rsidRPr="008C271A">
        <w:rPr>
          <w:rFonts w:ascii="GHEA Grapalat" w:eastAsia="Times New Roman" w:hAnsi="GHEA Grapalat" w:cs="Sylfaen"/>
          <w:sz w:val="24"/>
          <w:szCs w:val="24"/>
          <w:vertAlign w:val="superscript"/>
          <w:lang w:val="es-ES"/>
        </w:rPr>
        <w:t>համարը</w:t>
      </w:r>
    </w:p>
    <w:p w:rsidR="008C271A" w:rsidRPr="008C271A" w:rsidRDefault="008C271A" w:rsidP="008C271A">
      <w:pPr>
        <w:spacing w:after="0" w:line="240" w:lineRule="auto"/>
        <w:jc w:val="both"/>
        <w:rPr>
          <w:rFonts w:ascii="GHEA Grapalat" w:eastAsia="Times New Roman" w:hAnsi="GHEA Grapalat" w:cs="Times New Roman"/>
          <w:sz w:val="20"/>
          <w:szCs w:val="20"/>
          <w:lang w:val="es-ES"/>
        </w:rPr>
      </w:pPr>
      <w:r w:rsidRPr="008C271A">
        <w:rPr>
          <w:rFonts w:ascii="GHEA Grapalat" w:eastAsia="Times New Roman" w:hAnsi="GHEA Grapalat" w:cs="Sylfaen"/>
          <w:sz w:val="20"/>
          <w:szCs w:val="20"/>
          <w:lang w:val="es-ES"/>
        </w:rPr>
        <w:t>պահանջներինհամապատասխաններկայացնումէհայտ:</w:t>
      </w:r>
    </w:p>
    <w:p w:rsidR="008C271A" w:rsidRPr="008C271A" w:rsidRDefault="008C271A" w:rsidP="008C271A">
      <w:pPr>
        <w:spacing w:after="0" w:line="240" w:lineRule="auto"/>
        <w:jc w:val="both"/>
        <w:rPr>
          <w:rFonts w:ascii="GHEA Grapalat" w:eastAsia="Times New Roman" w:hAnsi="GHEA Grapalat" w:cs="Times New Roman"/>
          <w:sz w:val="12"/>
          <w:szCs w:val="12"/>
          <w:u w:val="single"/>
          <w:lang w:val="es-ES"/>
        </w:rPr>
      </w:pPr>
    </w:p>
    <w:p w:rsidR="008C271A" w:rsidRPr="008C271A" w:rsidRDefault="008C271A" w:rsidP="008C271A">
      <w:pPr>
        <w:spacing w:after="0" w:line="240" w:lineRule="auto"/>
        <w:jc w:val="both"/>
        <w:rPr>
          <w:rFonts w:ascii="GHEA Grapalat" w:eastAsia="Times New Roman" w:hAnsi="GHEA Grapalat" w:cs="Sylfaen"/>
          <w:sz w:val="20"/>
          <w:szCs w:val="20"/>
          <w:lang w:val="es-ES"/>
        </w:rPr>
      </w:pP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sz w:val="24"/>
          <w:szCs w:val="24"/>
          <w:lang w:val="es-ES"/>
        </w:rPr>
        <w:t>-</w:t>
      </w:r>
      <w:r w:rsidRPr="008C271A">
        <w:rPr>
          <w:rFonts w:ascii="GHEA Grapalat" w:eastAsia="Times New Roman" w:hAnsi="GHEA Grapalat" w:cs="Sylfaen"/>
          <w:sz w:val="20"/>
          <w:szCs w:val="20"/>
          <w:lang w:val="es-ES"/>
        </w:rPr>
        <w:t>նհայտնումևհավաստումէ</w:t>
      </w:r>
      <w:r w:rsidRPr="008C271A">
        <w:rPr>
          <w:rFonts w:ascii="GHEA Grapalat" w:eastAsia="Times New Roman" w:hAnsi="GHEA Grapalat" w:cs="Arial"/>
          <w:sz w:val="20"/>
          <w:szCs w:val="20"/>
          <w:lang w:val="es-ES"/>
        </w:rPr>
        <w:t xml:space="preserve">, </w:t>
      </w:r>
      <w:r w:rsidRPr="008C271A">
        <w:rPr>
          <w:rFonts w:ascii="GHEA Grapalat" w:eastAsia="Times New Roman" w:hAnsi="GHEA Grapalat" w:cs="Sylfaen"/>
          <w:sz w:val="20"/>
          <w:szCs w:val="20"/>
          <w:lang w:val="es-ES"/>
        </w:rPr>
        <w:t xml:space="preserve">որհանդիսանում է </w:t>
      </w:r>
    </w:p>
    <w:p w:rsidR="008C271A" w:rsidRPr="008C271A" w:rsidRDefault="008C271A" w:rsidP="008C271A">
      <w:pPr>
        <w:spacing w:after="0" w:line="240" w:lineRule="auto"/>
        <w:jc w:val="both"/>
        <w:rPr>
          <w:rFonts w:ascii="GHEA Grapalat" w:eastAsia="Times New Roman" w:hAnsi="GHEA Grapalat" w:cs="Sylfaen"/>
          <w:sz w:val="20"/>
          <w:szCs w:val="20"/>
          <w:lang w:val="es-ES"/>
        </w:rPr>
      </w:pPr>
      <w:r w:rsidRPr="008C271A">
        <w:rPr>
          <w:rFonts w:ascii="GHEA Grapalat" w:eastAsia="Times New Roman" w:hAnsi="GHEA Grapalat" w:cs="Sylfaen"/>
          <w:sz w:val="24"/>
          <w:szCs w:val="24"/>
          <w:vertAlign w:val="superscript"/>
          <w:lang w:val="es-ES"/>
        </w:rPr>
        <w:t>մասնակցիանվանումը</w:t>
      </w:r>
    </w:p>
    <w:p w:rsidR="008C271A" w:rsidRPr="008C271A" w:rsidRDefault="008C271A" w:rsidP="008C271A">
      <w:pPr>
        <w:spacing w:after="0" w:line="240" w:lineRule="auto"/>
        <w:jc w:val="both"/>
        <w:rPr>
          <w:rFonts w:ascii="GHEA Grapalat" w:eastAsia="Times New Roman" w:hAnsi="GHEA Grapalat" w:cs="Sylfaen"/>
          <w:sz w:val="20"/>
          <w:szCs w:val="20"/>
          <w:lang w:val="es-ES"/>
        </w:rPr>
      </w:pPr>
      <w:r w:rsidRPr="008C271A">
        <w:rPr>
          <w:rFonts w:ascii="GHEA Grapalat" w:eastAsia="Times New Roman" w:hAnsi="GHEA Grapalat" w:cs="Sylfaen"/>
          <w:sz w:val="20"/>
          <w:szCs w:val="20"/>
          <w:u w:val="single"/>
          <w:lang w:val="es-ES"/>
        </w:rPr>
        <w:tab/>
      </w:r>
      <w:r w:rsidRPr="008C271A">
        <w:rPr>
          <w:rFonts w:ascii="GHEA Grapalat" w:eastAsia="Times New Roman" w:hAnsi="GHEA Grapalat" w:cs="Sylfaen"/>
          <w:sz w:val="20"/>
          <w:szCs w:val="20"/>
          <w:u w:val="single"/>
          <w:lang w:val="es-ES"/>
        </w:rPr>
        <w:tab/>
      </w:r>
      <w:r w:rsidRPr="008C271A">
        <w:rPr>
          <w:rFonts w:ascii="GHEA Grapalat" w:eastAsia="Times New Roman" w:hAnsi="GHEA Grapalat" w:cs="Sylfaen"/>
          <w:sz w:val="20"/>
          <w:szCs w:val="20"/>
          <w:u w:val="single"/>
          <w:lang w:val="es-ES"/>
        </w:rPr>
        <w:tab/>
      </w:r>
      <w:r w:rsidRPr="008C271A">
        <w:rPr>
          <w:rFonts w:ascii="GHEA Grapalat" w:eastAsia="Times New Roman" w:hAnsi="GHEA Grapalat" w:cs="Sylfaen"/>
          <w:sz w:val="20"/>
          <w:szCs w:val="20"/>
          <w:u w:val="single"/>
          <w:lang w:val="es-ES"/>
        </w:rPr>
        <w:tab/>
      </w:r>
      <w:r w:rsidRPr="008C271A">
        <w:rPr>
          <w:rFonts w:ascii="GHEA Grapalat" w:eastAsia="Times New Roman" w:hAnsi="GHEA Grapalat" w:cs="Sylfaen"/>
          <w:sz w:val="20"/>
          <w:szCs w:val="20"/>
          <w:u w:val="single"/>
          <w:lang w:val="es-ES"/>
        </w:rPr>
        <w:tab/>
      </w:r>
      <w:r w:rsidRPr="008C271A">
        <w:rPr>
          <w:rFonts w:ascii="GHEA Grapalat" w:eastAsia="Times New Roman" w:hAnsi="GHEA Grapalat" w:cs="Sylfaen"/>
          <w:sz w:val="20"/>
          <w:szCs w:val="20"/>
          <w:u w:val="single"/>
          <w:lang w:val="es-ES"/>
        </w:rPr>
        <w:tab/>
      </w:r>
      <w:r w:rsidRPr="008C271A">
        <w:rPr>
          <w:rFonts w:ascii="GHEA Grapalat" w:eastAsia="Times New Roman" w:hAnsi="GHEA Grapalat" w:cs="Sylfaen"/>
          <w:sz w:val="20"/>
          <w:szCs w:val="20"/>
          <w:u w:val="single"/>
          <w:lang w:val="es-ES"/>
        </w:rPr>
        <w:tab/>
      </w:r>
      <w:r w:rsidRPr="008C271A">
        <w:rPr>
          <w:rFonts w:ascii="GHEA Grapalat" w:eastAsia="Times New Roman" w:hAnsi="GHEA Grapalat" w:cs="Sylfaen"/>
          <w:sz w:val="20"/>
          <w:szCs w:val="20"/>
          <w:lang w:val="es-ES"/>
        </w:rPr>
        <w:t xml:space="preserve">ռեզիդենտ:  </w:t>
      </w:r>
    </w:p>
    <w:p w:rsidR="008C271A" w:rsidRPr="008C271A" w:rsidRDefault="008C271A" w:rsidP="008C271A">
      <w:pPr>
        <w:spacing w:after="0" w:line="240" w:lineRule="auto"/>
        <w:jc w:val="both"/>
        <w:rPr>
          <w:rFonts w:ascii="GHEA Grapalat" w:eastAsia="Times New Roman" w:hAnsi="GHEA Grapalat" w:cs="Arial"/>
          <w:sz w:val="24"/>
          <w:szCs w:val="24"/>
          <w:vertAlign w:val="superscript"/>
          <w:lang w:val="es-ES"/>
        </w:rPr>
      </w:pPr>
      <w:r w:rsidRPr="008C271A">
        <w:rPr>
          <w:rFonts w:ascii="GHEA Grapalat" w:eastAsia="Times New Roman" w:hAnsi="GHEA Grapalat" w:cs="Arial"/>
          <w:sz w:val="24"/>
          <w:szCs w:val="24"/>
          <w:vertAlign w:val="superscript"/>
          <w:lang w:val="es-ES"/>
        </w:rPr>
        <w:t>երկրիանվանումը</w:t>
      </w:r>
    </w:p>
    <w:p w:rsidR="008C271A" w:rsidRPr="008C271A" w:rsidDel="00437CDB" w:rsidRDefault="008C271A" w:rsidP="008C271A">
      <w:pPr>
        <w:spacing w:after="0" w:line="240" w:lineRule="auto"/>
        <w:jc w:val="both"/>
        <w:rPr>
          <w:rFonts w:ascii="GHEA Grapalat" w:eastAsia="Times New Roman" w:hAnsi="GHEA Grapalat" w:cs="Sylfaen"/>
          <w:sz w:val="20"/>
          <w:szCs w:val="20"/>
          <w:lang w:val="es-ES"/>
        </w:rPr>
      </w:pPr>
    </w:p>
    <w:p w:rsidR="008C271A" w:rsidRPr="008C271A" w:rsidRDefault="008C271A" w:rsidP="008C271A">
      <w:pPr>
        <w:spacing w:after="0" w:line="240" w:lineRule="auto"/>
        <w:jc w:val="both"/>
        <w:rPr>
          <w:rFonts w:ascii="GHEA Grapalat" w:eastAsia="Times New Roman" w:hAnsi="GHEA Grapalat" w:cs="Sylfaen"/>
          <w:sz w:val="20"/>
          <w:szCs w:val="20"/>
          <w:lang w:val="es-ES"/>
        </w:rPr>
      </w:pPr>
    </w:p>
    <w:p w:rsidR="008C271A" w:rsidRPr="008C271A" w:rsidRDefault="008C271A" w:rsidP="008C271A">
      <w:pPr>
        <w:spacing w:after="0" w:line="240" w:lineRule="auto"/>
        <w:jc w:val="both"/>
        <w:rPr>
          <w:rFonts w:ascii="GHEA Grapalat" w:eastAsia="Times New Roman" w:hAnsi="GHEA Grapalat" w:cs="Sylfaen"/>
          <w:sz w:val="20"/>
          <w:szCs w:val="20"/>
          <w:lang w:val="es-ES"/>
        </w:rPr>
      </w:pPr>
      <w:r w:rsidRPr="008C271A">
        <w:rPr>
          <w:rFonts w:ascii="GHEA Grapalat" w:eastAsia="Times New Roman" w:hAnsi="GHEA Grapalat" w:cs="Times New Roman"/>
          <w:sz w:val="20"/>
          <w:szCs w:val="20"/>
          <w:lang w:val="es-ES"/>
        </w:rPr>
        <w:t>-</w:t>
      </w:r>
      <w:r w:rsidRPr="008C271A">
        <w:rPr>
          <w:rFonts w:ascii="GHEA Grapalat" w:eastAsia="Times New Roman" w:hAnsi="GHEA Grapalat" w:cs="Sylfaen"/>
          <w:sz w:val="20"/>
          <w:szCs w:val="20"/>
          <w:lang w:val="es-ES"/>
        </w:rPr>
        <w:t>ի՝</w:t>
      </w:r>
    </w:p>
    <w:p w:rsidR="008C271A" w:rsidRPr="008C271A" w:rsidRDefault="008C271A" w:rsidP="008C271A">
      <w:pPr>
        <w:spacing w:after="0" w:line="240" w:lineRule="auto"/>
        <w:jc w:val="both"/>
        <w:rPr>
          <w:rFonts w:ascii="GHEA Grapalat" w:eastAsia="Times New Roman" w:hAnsi="GHEA Grapalat" w:cs="Sylfaen"/>
          <w:sz w:val="20"/>
          <w:szCs w:val="20"/>
          <w:lang w:val="es-ES"/>
        </w:rPr>
      </w:pPr>
      <w:r w:rsidRPr="008C271A">
        <w:rPr>
          <w:rFonts w:ascii="GHEA Grapalat" w:eastAsia="Times New Roman" w:hAnsi="GHEA Grapalat" w:cs="Sylfaen"/>
          <w:sz w:val="24"/>
          <w:szCs w:val="24"/>
          <w:vertAlign w:val="superscript"/>
          <w:lang w:val="es-ES"/>
        </w:rPr>
        <w:t>մասնակցիանվանումը</w:t>
      </w:r>
    </w:p>
    <w:p w:rsidR="008C271A" w:rsidRPr="008C271A" w:rsidRDefault="008C271A" w:rsidP="008C271A">
      <w:pPr>
        <w:numPr>
          <w:ilvl w:val="0"/>
          <w:numId w:val="18"/>
        </w:numPr>
        <w:spacing w:after="0" w:line="240" w:lineRule="auto"/>
        <w:rPr>
          <w:rFonts w:ascii="GHEA Grapalat" w:eastAsia="Times New Roman" w:hAnsi="GHEA Grapalat" w:cs="Arial"/>
          <w:sz w:val="24"/>
          <w:u w:val="single"/>
          <w:lang w:val="es-ES"/>
        </w:rPr>
      </w:pPr>
      <w:r w:rsidRPr="008C271A">
        <w:rPr>
          <w:rFonts w:ascii="GHEA Grapalat" w:eastAsia="Times New Roman" w:hAnsi="GHEA Grapalat" w:cs="Arial"/>
          <w:sz w:val="20"/>
          <w:szCs w:val="20"/>
          <w:lang w:val="es-ES"/>
        </w:rPr>
        <w:t>հարկվճարողիհաշվառմանհամարն</w:t>
      </w:r>
      <w:r w:rsidRPr="008C271A">
        <w:rPr>
          <w:rFonts w:ascii="GHEA Grapalat" w:eastAsia="Times New Roman" w:hAnsi="GHEA Grapalat" w:cs="Sylfaen"/>
          <w:sz w:val="20"/>
          <w:szCs w:val="20"/>
          <w:lang w:val="es-ES"/>
        </w:rPr>
        <w:t>է</w:t>
      </w:r>
      <w:r w:rsidRPr="008C271A">
        <w:rPr>
          <w:rFonts w:ascii="GHEA Grapalat" w:eastAsia="Times New Roman" w:hAnsi="GHEA Grapalat" w:cs="Arial"/>
          <w:sz w:val="20"/>
          <w:szCs w:val="20"/>
          <w:lang w:val="es-ES"/>
        </w:rPr>
        <w:t>`</w:t>
      </w:r>
      <w:r w:rsidRPr="008C271A">
        <w:rPr>
          <w:rFonts w:ascii="GHEA Grapalat" w:eastAsia="Times New Roman" w:hAnsi="GHEA Grapalat" w:cs="Arial"/>
          <w:sz w:val="24"/>
          <w:u w:val="single"/>
          <w:lang w:val="es-ES"/>
        </w:rPr>
        <w:tab/>
      </w:r>
      <w:r w:rsidRPr="008C271A">
        <w:rPr>
          <w:rFonts w:ascii="GHEA Grapalat" w:eastAsia="Times New Roman" w:hAnsi="GHEA Grapalat" w:cs="Arial"/>
          <w:sz w:val="24"/>
          <w:u w:val="single"/>
          <w:lang w:val="es-ES"/>
        </w:rPr>
        <w:tab/>
      </w:r>
      <w:r w:rsidRPr="008C271A">
        <w:rPr>
          <w:rFonts w:ascii="GHEA Grapalat" w:eastAsia="Times New Roman" w:hAnsi="GHEA Grapalat" w:cs="Arial"/>
          <w:sz w:val="24"/>
          <w:u w:val="single"/>
          <w:lang w:val="es-ES"/>
        </w:rPr>
        <w:tab/>
      </w:r>
      <w:r w:rsidRPr="008C271A">
        <w:rPr>
          <w:rFonts w:ascii="GHEA Grapalat" w:eastAsia="Times New Roman" w:hAnsi="GHEA Grapalat" w:cs="Arial"/>
          <w:sz w:val="24"/>
          <w:u w:val="single"/>
          <w:lang w:val="es-ES"/>
        </w:rPr>
        <w:tab/>
      </w:r>
      <w:r w:rsidRPr="008C271A">
        <w:rPr>
          <w:rFonts w:ascii="GHEA Grapalat" w:eastAsia="Times New Roman" w:hAnsi="GHEA Grapalat" w:cs="Arial"/>
          <w:sz w:val="24"/>
          <w:u w:val="single"/>
          <w:lang w:val="es-ES"/>
        </w:rPr>
        <w:tab/>
        <w:t>.</w:t>
      </w:r>
    </w:p>
    <w:p w:rsidR="008C271A" w:rsidRPr="008C271A" w:rsidRDefault="008C271A" w:rsidP="008C271A">
      <w:pPr>
        <w:spacing w:after="0" w:line="240" w:lineRule="auto"/>
        <w:jc w:val="both"/>
        <w:rPr>
          <w:rFonts w:ascii="GHEA Grapalat" w:eastAsia="Times New Roman" w:hAnsi="GHEA Grapalat" w:cs="Arial"/>
          <w:sz w:val="24"/>
          <w:szCs w:val="24"/>
          <w:vertAlign w:val="superscript"/>
          <w:lang w:val="es-ES"/>
        </w:rPr>
      </w:pPr>
      <w:r w:rsidRPr="008C271A">
        <w:rPr>
          <w:rFonts w:ascii="GHEA Grapalat" w:eastAsia="Times New Roman" w:hAnsi="GHEA Grapalat" w:cs="Arial"/>
          <w:sz w:val="24"/>
          <w:szCs w:val="24"/>
          <w:vertAlign w:val="superscript"/>
          <w:lang w:val="es-ES"/>
        </w:rPr>
        <w:t>հարկիվճարողիհաշվառմանհամարը</w:t>
      </w:r>
    </w:p>
    <w:p w:rsidR="008C271A" w:rsidRPr="008C271A" w:rsidRDefault="008C271A" w:rsidP="008C271A">
      <w:pPr>
        <w:numPr>
          <w:ilvl w:val="0"/>
          <w:numId w:val="18"/>
        </w:numPr>
        <w:spacing w:after="0" w:line="240" w:lineRule="auto"/>
        <w:jc w:val="both"/>
        <w:rPr>
          <w:rFonts w:ascii="GHEA Grapalat" w:eastAsia="Times New Roman" w:hAnsi="GHEA Grapalat" w:cs="Times New Roman"/>
          <w:u w:val="single"/>
          <w:lang w:val="es-ES"/>
        </w:rPr>
      </w:pPr>
      <w:r w:rsidRPr="008C271A">
        <w:rPr>
          <w:rFonts w:ascii="GHEA Grapalat" w:eastAsia="Times New Roman" w:hAnsi="GHEA Grapalat" w:cs="Sylfaen"/>
          <w:sz w:val="20"/>
          <w:szCs w:val="20"/>
          <w:u w:val="single"/>
          <w:lang w:val="es-ES"/>
        </w:rPr>
        <w:t>էլեկտրոնայինփոստիհասցենէ</w:t>
      </w:r>
      <w:r w:rsidRPr="008C271A">
        <w:rPr>
          <w:rFonts w:ascii="GHEA Grapalat" w:eastAsia="Times New Roman" w:hAnsi="GHEA Grapalat" w:cs="Arial"/>
          <w:sz w:val="20"/>
          <w:szCs w:val="20"/>
          <w:u w:val="single"/>
          <w:lang w:val="es-ES"/>
        </w:rPr>
        <w:t>`</w:t>
      </w:r>
      <w:r w:rsidRPr="008C271A">
        <w:rPr>
          <w:rFonts w:ascii="GHEA Grapalat" w:eastAsia="Times New Roman" w:hAnsi="GHEA Grapalat" w:cs="Times New Roman"/>
          <w:sz w:val="24"/>
          <w:szCs w:val="24"/>
          <w:u w:val="single"/>
          <w:lang w:val="es-ES"/>
        </w:rPr>
        <w:tab/>
      </w:r>
      <w:r w:rsidRPr="008C271A">
        <w:rPr>
          <w:rFonts w:ascii="GHEA Grapalat" w:eastAsia="Times New Roman" w:hAnsi="GHEA Grapalat" w:cs="Times New Roman"/>
          <w:sz w:val="24"/>
          <w:szCs w:val="24"/>
          <w:u w:val="single"/>
          <w:lang w:val="es-ES"/>
        </w:rPr>
        <w:tab/>
      </w:r>
      <w:r w:rsidRPr="008C271A">
        <w:rPr>
          <w:rFonts w:ascii="GHEA Grapalat" w:eastAsia="Times New Roman" w:hAnsi="GHEA Grapalat" w:cs="Times New Roman"/>
          <w:sz w:val="24"/>
          <w:szCs w:val="24"/>
          <w:u w:val="single"/>
          <w:lang w:val="es-ES"/>
        </w:rPr>
        <w:tab/>
      </w:r>
      <w:r w:rsidRPr="008C271A">
        <w:rPr>
          <w:rFonts w:ascii="GHEA Grapalat" w:eastAsia="Times New Roman" w:hAnsi="GHEA Grapalat" w:cs="Times New Roman"/>
          <w:sz w:val="24"/>
          <w:szCs w:val="24"/>
          <w:u w:val="single"/>
          <w:lang w:val="es-ES"/>
        </w:rPr>
        <w:tab/>
      </w:r>
      <w:r w:rsidRPr="008C271A">
        <w:rPr>
          <w:rFonts w:ascii="GHEA Grapalat" w:eastAsia="Times New Roman" w:hAnsi="GHEA Grapalat" w:cs="Times New Roman"/>
          <w:sz w:val="24"/>
          <w:szCs w:val="24"/>
          <w:u w:val="single"/>
          <w:lang w:val="es-ES"/>
        </w:rPr>
        <w:tab/>
        <w:t>.</w:t>
      </w:r>
    </w:p>
    <w:p w:rsidR="008C271A" w:rsidRPr="008C271A" w:rsidRDefault="008C271A" w:rsidP="008C271A">
      <w:pPr>
        <w:spacing w:after="0" w:line="240" w:lineRule="auto"/>
        <w:jc w:val="both"/>
        <w:rPr>
          <w:rFonts w:ascii="GHEA Grapalat" w:eastAsia="Times New Roman" w:hAnsi="GHEA Grapalat" w:cs="Times New Roman"/>
          <w:sz w:val="10"/>
          <w:szCs w:val="10"/>
          <w:lang w:val="es-ES"/>
        </w:rPr>
      </w:pPr>
      <w:r w:rsidRPr="008C271A">
        <w:rPr>
          <w:rFonts w:ascii="GHEA Grapalat" w:eastAsia="Times New Roman" w:hAnsi="GHEA Grapalat" w:cs="Arial"/>
          <w:sz w:val="24"/>
          <w:szCs w:val="24"/>
          <w:vertAlign w:val="superscript"/>
          <w:lang w:val="es-ES"/>
        </w:rPr>
        <w:t>էլեկտրոնայինփոստիհասցեն</w:t>
      </w:r>
    </w:p>
    <w:p w:rsidR="008C271A" w:rsidRPr="008C271A" w:rsidRDefault="008C271A" w:rsidP="008C271A">
      <w:pPr>
        <w:spacing w:after="0" w:line="240" w:lineRule="auto"/>
        <w:jc w:val="right"/>
        <w:rPr>
          <w:rFonts w:ascii="GHEA Grapalat" w:eastAsia="Times New Roman" w:hAnsi="GHEA Grapalat" w:cs="Times New Roman"/>
          <w:sz w:val="10"/>
          <w:szCs w:val="10"/>
          <w:u w:val="single"/>
          <w:lang w:val="es-ES"/>
        </w:rPr>
      </w:pPr>
    </w:p>
    <w:p w:rsidR="008C271A" w:rsidRPr="008C271A" w:rsidRDefault="008C271A" w:rsidP="008C271A">
      <w:pPr>
        <w:numPr>
          <w:ilvl w:val="0"/>
          <w:numId w:val="18"/>
        </w:numPr>
        <w:spacing w:after="0" w:line="240" w:lineRule="auto"/>
        <w:jc w:val="both"/>
        <w:rPr>
          <w:rFonts w:ascii="GHEA Grapalat" w:eastAsia="Times New Roman" w:hAnsi="GHEA Grapalat" w:cs="Arial"/>
          <w:sz w:val="24"/>
          <w:szCs w:val="24"/>
          <w:vertAlign w:val="superscript"/>
          <w:lang w:val="es-ES"/>
        </w:rPr>
      </w:pPr>
      <w:r w:rsidRPr="008C271A">
        <w:rPr>
          <w:rFonts w:ascii="GHEA Grapalat" w:eastAsia="Times New Roman" w:hAnsi="GHEA Grapalat" w:cs="Times New Roman"/>
          <w:sz w:val="20"/>
          <w:szCs w:val="20"/>
          <w:lang w:val="hy-AM"/>
        </w:rPr>
        <w:t>գործունեության հասցեն է՝ -------------------------------------------------</w:t>
      </w:r>
      <w:r w:rsidRPr="008C271A">
        <w:rPr>
          <w:rFonts w:ascii="GHEA Grapalat" w:eastAsia="Times New Roman" w:hAnsi="GHEA Grapalat" w:cs="Times New Roman"/>
          <w:sz w:val="20"/>
          <w:szCs w:val="20"/>
          <w:lang w:val="en-US"/>
        </w:rPr>
        <w:t>.</w:t>
      </w:r>
    </w:p>
    <w:p w:rsidR="008C271A" w:rsidRPr="008C271A" w:rsidRDefault="008C271A" w:rsidP="008C271A">
      <w:pPr>
        <w:spacing w:after="0" w:line="240" w:lineRule="auto"/>
        <w:jc w:val="both"/>
        <w:rPr>
          <w:rFonts w:ascii="GHEA Grapalat" w:eastAsia="Times New Roman" w:hAnsi="GHEA Grapalat" w:cs="Times New Roman"/>
          <w:sz w:val="16"/>
          <w:szCs w:val="16"/>
          <w:lang w:val="hy-AM"/>
        </w:rPr>
      </w:pPr>
      <w:r w:rsidRPr="008C271A">
        <w:rPr>
          <w:rFonts w:ascii="GHEA Grapalat" w:eastAsia="Times New Roman" w:hAnsi="GHEA Grapalat" w:cs="Times New Roman"/>
          <w:sz w:val="16"/>
          <w:szCs w:val="16"/>
          <w:lang w:val="hy-AM"/>
        </w:rPr>
        <w:t xml:space="preserve">                                                                                   գործունեության հասցեն</w:t>
      </w:r>
    </w:p>
    <w:p w:rsidR="008C271A" w:rsidRPr="008C271A" w:rsidRDefault="008C271A" w:rsidP="008C271A">
      <w:pPr>
        <w:spacing w:after="0" w:line="240" w:lineRule="auto"/>
        <w:jc w:val="right"/>
        <w:rPr>
          <w:rFonts w:ascii="GHEA Grapalat" w:eastAsia="Times New Roman" w:hAnsi="GHEA Grapalat" w:cs="Times New Roman"/>
          <w:sz w:val="10"/>
          <w:szCs w:val="10"/>
          <w:lang w:val="hy-AM"/>
        </w:rPr>
      </w:pPr>
    </w:p>
    <w:p w:rsidR="008C271A" w:rsidRPr="008C271A" w:rsidRDefault="008C271A" w:rsidP="008C271A">
      <w:pPr>
        <w:spacing w:after="0" w:line="240" w:lineRule="auto"/>
        <w:ind w:firstLine="708"/>
        <w:jc w:val="both"/>
        <w:rPr>
          <w:rFonts w:ascii="GHEA Grapalat" w:eastAsia="Times New Roman" w:hAnsi="GHEA Grapalat" w:cs="Arial"/>
          <w:sz w:val="20"/>
          <w:szCs w:val="20"/>
          <w:lang w:val="hy-AM"/>
        </w:rPr>
      </w:pPr>
    </w:p>
    <w:p w:rsidR="008C271A" w:rsidRPr="008C271A" w:rsidRDefault="008C271A" w:rsidP="008C271A">
      <w:pPr>
        <w:numPr>
          <w:ilvl w:val="0"/>
          <w:numId w:val="18"/>
        </w:numPr>
        <w:spacing w:after="0" w:line="240" w:lineRule="auto"/>
        <w:jc w:val="both"/>
        <w:rPr>
          <w:rFonts w:ascii="GHEA Grapalat" w:eastAsia="Times New Roman" w:hAnsi="GHEA Grapalat" w:cs="Arial"/>
          <w:sz w:val="24"/>
          <w:szCs w:val="24"/>
          <w:vertAlign w:val="superscript"/>
          <w:lang w:val="es-ES"/>
        </w:rPr>
      </w:pPr>
      <w:r w:rsidRPr="008C271A">
        <w:rPr>
          <w:rFonts w:ascii="GHEA Grapalat" w:eastAsia="Times New Roman" w:hAnsi="GHEA Grapalat" w:cs="Times New Roman"/>
          <w:sz w:val="20"/>
          <w:szCs w:val="20"/>
          <w:lang w:val="hy-AM"/>
        </w:rPr>
        <w:t>հեռախոսահամարն է՝ -------------------------------------------------:</w:t>
      </w:r>
    </w:p>
    <w:p w:rsidR="008C271A" w:rsidRPr="008C271A" w:rsidRDefault="008C271A" w:rsidP="008C271A">
      <w:pPr>
        <w:spacing w:after="0" w:line="240" w:lineRule="auto"/>
        <w:jc w:val="both"/>
        <w:rPr>
          <w:rFonts w:ascii="GHEA Grapalat" w:eastAsia="Times New Roman" w:hAnsi="GHEA Grapalat" w:cs="Times New Roman"/>
          <w:sz w:val="16"/>
          <w:szCs w:val="16"/>
          <w:lang w:val="hy-AM"/>
        </w:rPr>
      </w:pPr>
      <w:r w:rsidRPr="008C271A">
        <w:rPr>
          <w:rFonts w:ascii="GHEA Grapalat" w:eastAsia="Times New Roman" w:hAnsi="GHEA Grapalat" w:cs="Times New Roman"/>
          <w:sz w:val="16"/>
          <w:szCs w:val="16"/>
          <w:lang w:val="hy-AM"/>
        </w:rPr>
        <w:t xml:space="preserve">                                                                             հեռախոսի համարը</w:t>
      </w:r>
    </w:p>
    <w:p w:rsidR="008C271A" w:rsidRPr="008C271A" w:rsidRDefault="008C271A" w:rsidP="008C271A">
      <w:pPr>
        <w:spacing w:after="0" w:line="240" w:lineRule="auto"/>
        <w:ind w:firstLine="709"/>
        <w:jc w:val="both"/>
        <w:rPr>
          <w:rFonts w:ascii="GHEA Grapalat" w:eastAsia="Times New Roman" w:hAnsi="GHEA Grapalat" w:cs="Times New Roman"/>
          <w:sz w:val="20"/>
          <w:szCs w:val="24"/>
          <w:lang w:val="es-ES"/>
        </w:rPr>
      </w:pPr>
      <w:r w:rsidRPr="008C271A">
        <w:rPr>
          <w:rFonts w:ascii="GHEA Grapalat" w:eastAsia="Times New Roman" w:hAnsi="GHEA Grapalat" w:cs="Arial"/>
          <w:sz w:val="20"/>
          <w:szCs w:val="20"/>
          <w:lang w:val="es-ES"/>
        </w:rPr>
        <w:t>Սույնով</w:t>
      </w:r>
      <w:r w:rsidRPr="008C271A">
        <w:rPr>
          <w:rFonts w:ascii="GHEA Grapalat" w:eastAsia="Times New Roman" w:hAnsi="GHEA Grapalat" w:cs="Times New Roman"/>
          <w:sz w:val="24"/>
          <w:szCs w:val="24"/>
          <w:lang w:val="hy-AM"/>
        </w:rPr>
        <w:t>-</w:t>
      </w:r>
      <w:r w:rsidRPr="008C271A">
        <w:rPr>
          <w:rFonts w:ascii="GHEA Grapalat" w:eastAsia="Times New Roman" w:hAnsi="GHEA Grapalat" w:cs="Arial"/>
          <w:sz w:val="20"/>
          <w:szCs w:val="20"/>
          <w:lang w:val="es-ES"/>
        </w:rPr>
        <w:t>ն հայտարարում և հավաստում է, որ՝</w:t>
      </w:r>
    </w:p>
    <w:p w:rsidR="008C271A" w:rsidRPr="008C271A" w:rsidRDefault="008C271A" w:rsidP="008C271A">
      <w:pPr>
        <w:spacing w:after="0" w:line="240" w:lineRule="auto"/>
        <w:jc w:val="both"/>
        <w:rPr>
          <w:rFonts w:ascii="GHEA Grapalat" w:eastAsia="Times New Roman" w:hAnsi="GHEA Grapalat" w:cs="Times New Roman"/>
          <w:i/>
          <w:sz w:val="16"/>
          <w:szCs w:val="24"/>
          <w:vertAlign w:val="superscript"/>
          <w:lang w:val="es-ES"/>
        </w:rPr>
      </w:pPr>
      <w:r w:rsidRPr="008C271A">
        <w:rPr>
          <w:rFonts w:ascii="GHEA Grapalat" w:eastAsia="Times New Roman" w:hAnsi="GHEA Grapalat" w:cs="Times New Roman"/>
          <w:sz w:val="20"/>
          <w:szCs w:val="24"/>
          <w:lang w:val="hy-AM"/>
        </w:rPr>
        <w:tab/>
      </w:r>
      <w:r w:rsidRPr="008C271A">
        <w:rPr>
          <w:rFonts w:ascii="GHEA Grapalat" w:eastAsia="Times New Roman" w:hAnsi="GHEA Grapalat" w:cs="Times New Roman"/>
          <w:sz w:val="20"/>
          <w:szCs w:val="24"/>
          <w:lang w:val="hy-AM"/>
        </w:rPr>
        <w:tab/>
      </w:r>
      <w:r w:rsidRPr="008C271A">
        <w:rPr>
          <w:rFonts w:ascii="GHEA Grapalat" w:eastAsia="Times New Roman" w:hAnsi="GHEA Grapalat" w:cs="Sylfaen"/>
          <w:sz w:val="24"/>
          <w:szCs w:val="24"/>
          <w:vertAlign w:val="superscript"/>
          <w:lang w:val="hy-AM"/>
        </w:rPr>
        <w:t>մասնակցի անվանում</w:t>
      </w:r>
    </w:p>
    <w:p w:rsidR="008C271A" w:rsidRPr="008C271A" w:rsidRDefault="008C271A" w:rsidP="008C271A">
      <w:pPr>
        <w:spacing w:after="0" w:line="240" w:lineRule="auto"/>
        <w:ind w:firstLine="708"/>
        <w:jc w:val="both"/>
        <w:rPr>
          <w:rFonts w:ascii="GHEA Grapalat" w:eastAsia="Times New Roman" w:hAnsi="GHEA Grapalat" w:cs="Sylfaen"/>
          <w:sz w:val="20"/>
          <w:szCs w:val="24"/>
          <w:lang w:val="hy-AM"/>
        </w:rPr>
      </w:pPr>
      <w:r w:rsidRPr="008C271A">
        <w:rPr>
          <w:rFonts w:ascii="GHEA Grapalat" w:eastAsia="Times New Roman" w:hAnsi="GHEA Grapalat" w:cs="Arial"/>
          <w:sz w:val="20"/>
          <w:szCs w:val="20"/>
          <w:lang w:val="es-ES"/>
        </w:rPr>
        <w:t xml:space="preserve">1) բավարարում է </w:t>
      </w:r>
      <w:r w:rsidR="00C6063B" w:rsidRPr="008C271A">
        <w:rPr>
          <w:rFonts w:ascii="GHEA Grapalat" w:eastAsia="Times New Roman" w:hAnsi="GHEA Grapalat" w:cs="Times New Roman"/>
          <w:sz w:val="24"/>
          <w:szCs w:val="24"/>
          <w:lang w:val="af-ZA"/>
        </w:rPr>
        <w:t>«</w:t>
      </w:r>
      <w:r w:rsidR="00C6063B">
        <w:rPr>
          <w:rFonts w:ascii="GHEA Grapalat" w:eastAsia="Times New Roman" w:hAnsi="GHEA Grapalat" w:cs="Times New Roman"/>
          <w:b/>
          <w:sz w:val="20"/>
          <w:szCs w:val="20"/>
          <w:lang w:val="hy-AM"/>
        </w:rPr>
        <w:t>ՀՀԱՄԳՀ</w:t>
      </w:r>
      <w:r w:rsidR="00C6063B" w:rsidRPr="008C271A">
        <w:rPr>
          <w:rFonts w:ascii="GHEA Grapalat" w:eastAsia="Times New Roman" w:hAnsi="GHEA Grapalat" w:cs="Times New Roman"/>
          <w:b/>
          <w:sz w:val="20"/>
          <w:szCs w:val="20"/>
          <w:lang w:val="es-ES"/>
        </w:rPr>
        <w:t>-</w:t>
      </w:r>
      <w:r w:rsidR="00C6063B" w:rsidRPr="008C271A">
        <w:rPr>
          <w:rFonts w:ascii="GHEA Grapalat" w:eastAsia="Times New Roman" w:hAnsi="GHEA Grapalat" w:cs="Sylfaen"/>
          <w:b/>
          <w:sz w:val="20"/>
          <w:szCs w:val="20"/>
          <w:lang w:val="hy-AM"/>
        </w:rPr>
        <w:t>Բ</w:t>
      </w:r>
      <w:r w:rsidR="00C6063B" w:rsidRPr="00D86A89">
        <w:rPr>
          <w:rFonts w:ascii="GHEA Grapalat" w:eastAsia="Times New Roman" w:hAnsi="GHEA Grapalat" w:cs="Sylfaen"/>
          <w:b/>
          <w:sz w:val="20"/>
          <w:szCs w:val="20"/>
          <w:lang w:val="hy-AM"/>
        </w:rPr>
        <w:t>Մ</w:t>
      </w:r>
      <w:r w:rsidR="00C6063B" w:rsidRPr="008C271A">
        <w:rPr>
          <w:rFonts w:ascii="GHEA Grapalat" w:eastAsia="Times New Roman" w:hAnsi="GHEA Grapalat" w:cs="Sylfaen"/>
          <w:b/>
          <w:sz w:val="20"/>
          <w:szCs w:val="20"/>
          <w:lang w:val="hy-AM"/>
        </w:rPr>
        <w:t>Ա</w:t>
      </w:r>
      <w:r w:rsidR="00C6063B" w:rsidRPr="00D86A89">
        <w:rPr>
          <w:rFonts w:ascii="GHEA Grapalat" w:eastAsia="Times New Roman" w:hAnsi="GHEA Grapalat" w:cs="Sylfaen"/>
          <w:b/>
          <w:sz w:val="20"/>
          <w:szCs w:val="20"/>
          <w:lang w:val="hy-AM"/>
        </w:rPr>
        <w:t>Շ</w:t>
      </w:r>
      <w:r w:rsidR="00C6063B" w:rsidRPr="008C271A">
        <w:rPr>
          <w:rFonts w:ascii="GHEA Grapalat" w:eastAsia="Times New Roman" w:hAnsi="GHEA Grapalat" w:cs="Sylfaen"/>
          <w:b/>
          <w:sz w:val="20"/>
          <w:szCs w:val="20"/>
          <w:lang w:val="hy-AM"/>
        </w:rPr>
        <w:t>ՁԲ</w:t>
      </w:r>
      <w:r w:rsidR="00C6063B">
        <w:rPr>
          <w:rFonts w:ascii="GHEA Grapalat" w:eastAsia="Times New Roman" w:hAnsi="GHEA Grapalat" w:cs="Times New Roman"/>
          <w:b/>
          <w:sz w:val="20"/>
          <w:szCs w:val="20"/>
          <w:lang w:val="hy-AM"/>
        </w:rPr>
        <w:t>21</w:t>
      </w:r>
      <w:r w:rsidR="00C6063B" w:rsidRPr="008C271A">
        <w:rPr>
          <w:rFonts w:ascii="GHEA Grapalat" w:eastAsia="Times New Roman" w:hAnsi="GHEA Grapalat" w:cs="Times New Roman"/>
          <w:b/>
          <w:sz w:val="20"/>
          <w:szCs w:val="20"/>
          <w:lang w:val="es-ES"/>
        </w:rPr>
        <w:t>/</w:t>
      </w:r>
      <w:r w:rsidR="00C6063B">
        <w:rPr>
          <w:rFonts w:ascii="GHEA Grapalat" w:eastAsia="Times New Roman" w:hAnsi="GHEA Grapalat" w:cs="Times New Roman"/>
          <w:b/>
          <w:sz w:val="20"/>
          <w:szCs w:val="20"/>
          <w:lang w:val="hy-AM"/>
        </w:rPr>
        <w:t>08</w:t>
      </w:r>
      <w:r w:rsidR="00C6063B" w:rsidRPr="008C271A">
        <w:rPr>
          <w:rFonts w:ascii="GHEA Grapalat" w:eastAsia="Times New Roman" w:hAnsi="GHEA Grapalat" w:cs="Times New Roman"/>
          <w:sz w:val="24"/>
          <w:szCs w:val="24"/>
          <w:lang w:val="af-ZA"/>
        </w:rPr>
        <w:t>»</w:t>
      </w:r>
      <w:r w:rsidR="00C6063B" w:rsidRPr="008C271A">
        <w:rPr>
          <w:rFonts w:ascii="GHEA Grapalat" w:eastAsia="Times New Roman" w:hAnsi="GHEA Grapalat" w:cs="Sylfaen"/>
          <w:b/>
          <w:sz w:val="20"/>
          <w:szCs w:val="20"/>
          <w:lang w:val="es-ES"/>
        </w:rPr>
        <w:t>*</w:t>
      </w:r>
      <w:r w:rsidRPr="008C271A">
        <w:rPr>
          <w:rFonts w:ascii="GHEA Grapalat" w:eastAsia="Times New Roman" w:hAnsi="GHEA Grapalat" w:cs="Arial"/>
          <w:sz w:val="20"/>
          <w:szCs w:val="20"/>
          <w:lang w:val="es-ES"/>
        </w:rPr>
        <w:t>ծածկագրովբացմրցույթիհրավերովսահմանվածմասնակցությանիրավունքիպահանջներին</w:t>
      </w:r>
      <w:r w:rsidRPr="008C271A">
        <w:rPr>
          <w:rFonts w:ascii="GHEA Grapalat" w:eastAsia="Times New Roman" w:hAnsi="GHEA Grapalat" w:cs="Arial"/>
          <w:sz w:val="20"/>
          <w:szCs w:val="20"/>
          <w:lang w:val="hy-AM"/>
        </w:rPr>
        <w:t xml:space="preserve"> և </w:t>
      </w:r>
      <w:r w:rsidRPr="008C271A">
        <w:rPr>
          <w:rFonts w:ascii="GHEA Grapalat" w:eastAsia="Times New Roman" w:hAnsi="GHEA Grapalat" w:cs="Sylfaen"/>
          <w:sz w:val="20"/>
          <w:szCs w:val="24"/>
          <w:lang w:val="hy-AM"/>
        </w:rPr>
        <w:t>պարտավորվում ընտրված մասնակից ճանաչվելու դեպքում, հրավերով սահմանված կարգով և ժամկետում, ներկայացնել որակավորման ապահովում</w:t>
      </w:r>
      <w:r w:rsidRPr="008C271A">
        <w:rPr>
          <w:rFonts w:ascii="GHEA Grapalat" w:eastAsia="Times New Roman" w:hAnsi="GHEA Grapalat" w:cs="Sylfaen"/>
          <w:sz w:val="20"/>
          <w:szCs w:val="24"/>
          <w:vertAlign w:val="superscript"/>
          <w:lang w:val="hy-AM"/>
        </w:rPr>
        <w:footnoteReference w:id="11"/>
      </w:r>
      <w:r w:rsidRPr="008C271A">
        <w:rPr>
          <w:rFonts w:ascii="GHEA Grapalat" w:eastAsia="Times New Roman" w:hAnsi="GHEA Grapalat" w:cs="Sylfaen"/>
          <w:sz w:val="20"/>
          <w:szCs w:val="24"/>
          <w:lang w:val="es-ES"/>
        </w:rPr>
        <w:t>.</w:t>
      </w:r>
    </w:p>
    <w:p w:rsidR="008C271A" w:rsidRPr="008C271A" w:rsidRDefault="008C271A" w:rsidP="008C271A">
      <w:pPr>
        <w:spacing w:after="0" w:line="240" w:lineRule="auto"/>
        <w:ind w:firstLine="708"/>
        <w:jc w:val="both"/>
        <w:rPr>
          <w:rFonts w:ascii="GHEA Grapalat" w:eastAsia="Times New Roman" w:hAnsi="GHEA Grapalat" w:cs="Arial"/>
          <w:lang w:val="es-ES"/>
        </w:rPr>
      </w:pPr>
      <w:r w:rsidRPr="008C271A">
        <w:rPr>
          <w:rFonts w:ascii="GHEA Grapalat" w:eastAsia="Times New Roman" w:hAnsi="GHEA Grapalat" w:cs="Arial"/>
          <w:sz w:val="20"/>
          <w:szCs w:val="20"/>
          <w:lang w:val="hy-AM"/>
        </w:rPr>
        <w:t>2</w:t>
      </w:r>
      <w:r w:rsidRPr="008C271A">
        <w:rPr>
          <w:rFonts w:ascii="GHEA Grapalat" w:eastAsia="Times New Roman" w:hAnsi="GHEA Grapalat" w:cs="Arial"/>
          <w:sz w:val="20"/>
          <w:szCs w:val="20"/>
          <w:lang w:val="es-ES"/>
        </w:rPr>
        <w:t xml:space="preserve">) </w:t>
      </w:r>
      <w:r w:rsidR="00C6063B" w:rsidRPr="008C271A">
        <w:rPr>
          <w:rFonts w:ascii="GHEA Grapalat" w:eastAsia="Times New Roman" w:hAnsi="GHEA Grapalat" w:cs="Times New Roman"/>
          <w:sz w:val="24"/>
          <w:szCs w:val="24"/>
          <w:lang w:val="af-ZA"/>
        </w:rPr>
        <w:t>«</w:t>
      </w:r>
      <w:r w:rsidR="00C6063B">
        <w:rPr>
          <w:rFonts w:ascii="GHEA Grapalat" w:eastAsia="Times New Roman" w:hAnsi="GHEA Grapalat" w:cs="Times New Roman"/>
          <w:b/>
          <w:sz w:val="20"/>
          <w:szCs w:val="20"/>
          <w:lang w:val="hy-AM"/>
        </w:rPr>
        <w:t>ՀՀԱՄԳՀ</w:t>
      </w:r>
      <w:r w:rsidR="00C6063B" w:rsidRPr="008C271A">
        <w:rPr>
          <w:rFonts w:ascii="GHEA Grapalat" w:eastAsia="Times New Roman" w:hAnsi="GHEA Grapalat" w:cs="Times New Roman"/>
          <w:b/>
          <w:sz w:val="20"/>
          <w:szCs w:val="20"/>
          <w:lang w:val="es-ES"/>
        </w:rPr>
        <w:t>-</w:t>
      </w:r>
      <w:r w:rsidR="00C6063B" w:rsidRPr="008C271A">
        <w:rPr>
          <w:rFonts w:ascii="GHEA Grapalat" w:eastAsia="Times New Roman" w:hAnsi="GHEA Grapalat" w:cs="Sylfaen"/>
          <w:b/>
          <w:sz w:val="20"/>
          <w:szCs w:val="20"/>
          <w:lang w:val="hy-AM"/>
        </w:rPr>
        <w:t>Բ</w:t>
      </w:r>
      <w:r w:rsidR="00C6063B" w:rsidRPr="00C6063B">
        <w:rPr>
          <w:rFonts w:ascii="GHEA Grapalat" w:eastAsia="Times New Roman" w:hAnsi="GHEA Grapalat" w:cs="Sylfaen"/>
          <w:b/>
          <w:sz w:val="20"/>
          <w:szCs w:val="20"/>
          <w:lang w:val="hy-AM"/>
        </w:rPr>
        <w:t>Մ</w:t>
      </w:r>
      <w:r w:rsidR="00C6063B" w:rsidRPr="008C271A">
        <w:rPr>
          <w:rFonts w:ascii="GHEA Grapalat" w:eastAsia="Times New Roman" w:hAnsi="GHEA Grapalat" w:cs="Sylfaen"/>
          <w:b/>
          <w:sz w:val="20"/>
          <w:szCs w:val="20"/>
          <w:lang w:val="hy-AM"/>
        </w:rPr>
        <w:t>Ա</w:t>
      </w:r>
      <w:r w:rsidR="00C6063B" w:rsidRPr="00C6063B">
        <w:rPr>
          <w:rFonts w:ascii="GHEA Grapalat" w:eastAsia="Times New Roman" w:hAnsi="GHEA Grapalat" w:cs="Sylfaen"/>
          <w:b/>
          <w:sz w:val="20"/>
          <w:szCs w:val="20"/>
          <w:lang w:val="hy-AM"/>
        </w:rPr>
        <w:t>Շ</w:t>
      </w:r>
      <w:r w:rsidR="00C6063B" w:rsidRPr="008C271A">
        <w:rPr>
          <w:rFonts w:ascii="GHEA Grapalat" w:eastAsia="Times New Roman" w:hAnsi="GHEA Grapalat" w:cs="Sylfaen"/>
          <w:b/>
          <w:sz w:val="20"/>
          <w:szCs w:val="20"/>
          <w:lang w:val="hy-AM"/>
        </w:rPr>
        <w:t>ՁԲ</w:t>
      </w:r>
      <w:r w:rsidR="00C6063B">
        <w:rPr>
          <w:rFonts w:ascii="GHEA Grapalat" w:eastAsia="Times New Roman" w:hAnsi="GHEA Grapalat" w:cs="Times New Roman"/>
          <w:b/>
          <w:sz w:val="20"/>
          <w:szCs w:val="20"/>
          <w:lang w:val="hy-AM"/>
        </w:rPr>
        <w:t>21</w:t>
      </w:r>
      <w:r w:rsidR="00C6063B" w:rsidRPr="008C271A">
        <w:rPr>
          <w:rFonts w:ascii="GHEA Grapalat" w:eastAsia="Times New Roman" w:hAnsi="GHEA Grapalat" w:cs="Times New Roman"/>
          <w:b/>
          <w:sz w:val="20"/>
          <w:szCs w:val="20"/>
          <w:lang w:val="es-ES"/>
        </w:rPr>
        <w:t>/</w:t>
      </w:r>
      <w:r w:rsidR="00C6063B">
        <w:rPr>
          <w:rFonts w:ascii="GHEA Grapalat" w:eastAsia="Times New Roman" w:hAnsi="GHEA Grapalat" w:cs="Times New Roman"/>
          <w:b/>
          <w:sz w:val="20"/>
          <w:szCs w:val="20"/>
          <w:lang w:val="hy-AM"/>
        </w:rPr>
        <w:t>08</w:t>
      </w:r>
      <w:r w:rsidR="00C6063B" w:rsidRPr="008C271A">
        <w:rPr>
          <w:rFonts w:ascii="GHEA Grapalat" w:eastAsia="Times New Roman" w:hAnsi="GHEA Grapalat" w:cs="Times New Roman"/>
          <w:sz w:val="24"/>
          <w:szCs w:val="24"/>
          <w:lang w:val="af-ZA"/>
        </w:rPr>
        <w:t>»</w:t>
      </w:r>
      <w:r w:rsidR="00C6063B" w:rsidRPr="008C271A">
        <w:rPr>
          <w:rFonts w:ascii="GHEA Grapalat" w:eastAsia="Times New Roman" w:hAnsi="GHEA Grapalat" w:cs="Sylfaen"/>
          <w:b/>
          <w:sz w:val="20"/>
          <w:szCs w:val="20"/>
          <w:lang w:val="es-ES"/>
        </w:rPr>
        <w:t>*</w:t>
      </w:r>
      <w:r w:rsidRPr="008C271A">
        <w:rPr>
          <w:rFonts w:ascii="GHEA Grapalat" w:eastAsia="Times New Roman" w:hAnsi="GHEA Grapalat" w:cs="Arial"/>
          <w:sz w:val="20"/>
          <w:szCs w:val="20"/>
          <w:lang w:val="es-ES"/>
        </w:rPr>
        <w:t>ծածկագրովբացմրցույթինմասնակցելուշրջանակում`</w:t>
      </w:r>
    </w:p>
    <w:p w:rsidR="008C271A" w:rsidRPr="008C271A" w:rsidRDefault="008C271A" w:rsidP="008C271A">
      <w:pPr>
        <w:numPr>
          <w:ilvl w:val="0"/>
          <w:numId w:val="18"/>
        </w:numPr>
        <w:spacing w:after="0" w:line="240" w:lineRule="auto"/>
        <w:ind w:firstLine="720"/>
        <w:jc w:val="both"/>
        <w:rPr>
          <w:rFonts w:ascii="GHEA Grapalat" w:eastAsia="Times New Roman" w:hAnsi="GHEA Grapalat" w:cs="Arial"/>
          <w:sz w:val="20"/>
          <w:szCs w:val="20"/>
          <w:lang w:val="es-ES"/>
        </w:rPr>
      </w:pPr>
      <w:r w:rsidRPr="008C271A">
        <w:rPr>
          <w:rFonts w:ascii="GHEA Grapalat" w:eastAsia="Times New Roman" w:hAnsi="GHEA Grapalat" w:cs="Arial"/>
          <w:sz w:val="20"/>
          <w:szCs w:val="20"/>
          <w:lang w:val="es-ES"/>
        </w:rPr>
        <w:t>թույլչիտվել և (կամ) թույլչիտալուգերիշխողդիրքիչարաշահում և հակամրցակցայինհամաձայնություն,</w:t>
      </w:r>
    </w:p>
    <w:p w:rsidR="008C271A" w:rsidRPr="008C271A" w:rsidRDefault="008C271A" w:rsidP="008C271A">
      <w:pPr>
        <w:numPr>
          <w:ilvl w:val="0"/>
          <w:numId w:val="18"/>
        </w:numPr>
        <w:spacing w:after="0" w:line="240" w:lineRule="auto"/>
        <w:ind w:firstLine="720"/>
        <w:jc w:val="both"/>
        <w:rPr>
          <w:rFonts w:ascii="GHEA Grapalat" w:eastAsia="Times New Roman" w:hAnsi="GHEA Grapalat" w:cs="Times New Roman"/>
          <w:lang w:val="es-ES"/>
        </w:rPr>
      </w:pPr>
      <w:r w:rsidRPr="008C271A">
        <w:rPr>
          <w:rFonts w:ascii="GHEA Grapalat" w:eastAsia="Times New Roman" w:hAnsi="GHEA Grapalat" w:cs="Arial"/>
          <w:sz w:val="20"/>
          <w:szCs w:val="20"/>
          <w:lang w:val="es-ES"/>
        </w:rPr>
        <w:t>բացակայում է հրավերովսահմանված`</w:t>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Arial"/>
          <w:sz w:val="20"/>
          <w:szCs w:val="20"/>
          <w:lang w:val="es-ES"/>
        </w:rPr>
        <w:t>-ին</w:t>
      </w:r>
    </w:p>
    <w:p w:rsidR="008C271A" w:rsidRPr="008C271A" w:rsidRDefault="008C271A" w:rsidP="008C271A">
      <w:pPr>
        <w:spacing w:after="0" w:line="240" w:lineRule="auto"/>
        <w:jc w:val="both"/>
        <w:rPr>
          <w:rFonts w:ascii="GHEA Grapalat" w:eastAsia="Times New Roman" w:hAnsi="GHEA Grapalat" w:cs="Arial"/>
          <w:sz w:val="24"/>
          <w:szCs w:val="24"/>
          <w:vertAlign w:val="superscript"/>
          <w:lang w:val="hy-AM"/>
        </w:rPr>
      </w:pPr>
      <w:r w:rsidRPr="008C271A">
        <w:rPr>
          <w:rFonts w:ascii="GHEA Grapalat" w:eastAsia="Times New Roman" w:hAnsi="GHEA Grapalat" w:cs="Times New Roman"/>
          <w:sz w:val="24"/>
          <w:szCs w:val="24"/>
          <w:vertAlign w:val="superscript"/>
          <w:lang w:val="es-ES"/>
        </w:rPr>
        <w:tab/>
      </w:r>
      <w:r w:rsidRPr="008C271A">
        <w:rPr>
          <w:rFonts w:ascii="GHEA Grapalat" w:eastAsia="Times New Roman" w:hAnsi="GHEA Grapalat" w:cs="Times New Roman"/>
          <w:sz w:val="24"/>
          <w:szCs w:val="24"/>
          <w:vertAlign w:val="superscript"/>
          <w:lang w:val="es-ES"/>
        </w:rPr>
        <w:tab/>
      </w:r>
      <w:r w:rsidRPr="008C271A">
        <w:rPr>
          <w:rFonts w:ascii="GHEA Grapalat" w:eastAsia="Times New Roman" w:hAnsi="GHEA Grapalat" w:cs="Times New Roman"/>
          <w:sz w:val="24"/>
          <w:szCs w:val="24"/>
          <w:vertAlign w:val="superscript"/>
          <w:lang w:val="es-ES"/>
        </w:rPr>
        <w:tab/>
      </w:r>
      <w:r w:rsidRPr="008C271A">
        <w:rPr>
          <w:rFonts w:ascii="GHEA Grapalat" w:eastAsia="Times New Roman" w:hAnsi="GHEA Grapalat" w:cs="Times New Roman"/>
          <w:sz w:val="24"/>
          <w:szCs w:val="24"/>
          <w:vertAlign w:val="superscript"/>
          <w:lang w:val="es-ES"/>
        </w:rPr>
        <w:tab/>
      </w:r>
      <w:r w:rsidRPr="008C271A">
        <w:rPr>
          <w:rFonts w:ascii="GHEA Grapalat" w:eastAsia="Times New Roman" w:hAnsi="GHEA Grapalat" w:cs="Times New Roman"/>
          <w:sz w:val="24"/>
          <w:szCs w:val="24"/>
          <w:vertAlign w:val="superscript"/>
          <w:lang w:val="es-ES"/>
        </w:rPr>
        <w:tab/>
      </w:r>
      <w:r w:rsidRPr="008C271A">
        <w:rPr>
          <w:rFonts w:ascii="GHEA Grapalat" w:eastAsia="Times New Roman" w:hAnsi="GHEA Grapalat" w:cs="Times New Roman"/>
          <w:sz w:val="24"/>
          <w:szCs w:val="24"/>
          <w:vertAlign w:val="superscript"/>
          <w:lang w:val="es-ES"/>
        </w:rPr>
        <w:tab/>
      </w:r>
      <w:r w:rsidRPr="008C271A">
        <w:rPr>
          <w:rFonts w:ascii="GHEA Grapalat" w:eastAsia="Times New Roman" w:hAnsi="GHEA Grapalat" w:cs="Times New Roman"/>
          <w:sz w:val="24"/>
          <w:szCs w:val="24"/>
          <w:vertAlign w:val="superscript"/>
          <w:lang w:val="es-ES"/>
        </w:rPr>
        <w:tab/>
      </w:r>
      <w:r w:rsidRPr="008C271A">
        <w:rPr>
          <w:rFonts w:ascii="GHEA Grapalat" w:eastAsia="Times New Roman" w:hAnsi="GHEA Grapalat" w:cs="Times New Roman"/>
          <w:sz w:val="24"/>
          <w:szCs w:val="24"/>
          <w:vertAlign w:val="superscript"/>
          <w:lang w:val="es-ES"/>
        </w:rPr>
        <w:tab/>
      </w:r>
      <w:r w:rsidRPr="008C271A">
        <w:rPr>
          <w:rFonts w:ascii="GHEA Grapalat" w:eastAsia="Times New Roman" w:hAnsi="GHEA Grapalat" w:cs="Times New Roman"/>
          <w:sz w:val="24"/>
          <w:szCs w:val="24"/>
          <w:vertAlign w:val="superscript"/>
          <w:lang w:val="es-ES"/>
        </w:rPr>
        <w:tab/>
      </w:r>
      <w:r w:rsidRPr="008C271A">
        <w:rPr>
          <w:rFonts w:ascii="GHEA Grapalat" w:eastAsia="Times New Roman" w:hAnsi="GHEA Grapalat" w:cs="Times New Roman"/>
          <w:sz w:val="24"/>
          <w:szCs w:val="24"/>
          <w:vertAlign w:val="superscript"/>
          <w:lang w:val="es-ES"/>
        </w:rPr>
        <w:tab/>
      </w:r>
      <w:r w:rsidRPr="008C271A">
        <w:rPr>
          <w:rFonts w:ascii="GHEA Grapalat" w:eastAsia="Times New Roman" w:hAnsi="GHEA Grapalat" w:cs="Sylfaen"/>
          <w:sz w:val="24"/>
          <w:szCs w:val="24"/>
          <w:vertAlign w:val="superscript"/>
          <w:lang w:val="hy-AM"/>
        </w:rPr>
        <w:t>մասնակցիանվանումը</w:t>
      </w:r>
    </w:p>
    <w:p w:rsidR="008C271A" w:rsidRPr="008C271A" w:rsidRDefault="008C271A" w:rsidP="008C271A">
      <w:pPr>
        <w:spacing w:after="0" w:line="240" w:lineRule="auto"/>
        <w:jc w:val="both"/>
        <w:rPr>
          <w:rFonts w:ascii="GHEA Grapalat" w:eastAsia="Times New Roman" w:hAnsi="GHEA Grapalat" w:cs="Times New Roman"/>
          <w:u w:val="single"/>
          <w:lang w:val="es-ES"/>
        </w:rPr>
      </w:pPr>
      <w:r w:rsidRPr="008C271A">
        <w:rPr>
          <w:rFonts w:ascii="GHEA Grapalat" w:eastAsia="Times New Roman" w:hAnsi="GHEA Grapalat" w:cs="Arial"/>
          <w:sz w:val="20"/>
          <w:szCs w:val="20"/>
          <w:lang w:val="es-ES"/>
        </w:rPr>
        <w:t>փոխկապակցվածանձանց և (կամ)</w:t>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Arial"/>
          <w:sz w:val="20"/>
          <w:szCs w:val="20"/>
          <w:lang w:val="es-ES"/>
        </w:rPr>
        <w:t>-ի</w:t>
      </w:r>
    </w:p>
    <w:p w:rsidR="008C271A" w:rsidRPr="008C271A" w:rsidRDefault="008C271A" w:rsidP="008C271A">
      <w:pPr>
        <w:spacing w:after="0" w:line="240" w:lineRule="auto"/>
        <w:jc w:val="both"/>
        <w:rPr>
          <w:rFonts w:ascii="GHEA Grapalat" w:eastAsia="Times New Roman" w:hAnsi="GHEA Grapalat" w:cs="Times New Roman"/>
          <w:u w:val="single"/>
          <w:lang w:val="es-ES"/>
        </w:rPr>
      </w:pPr>
      <w:r w:rsidRPr="008C271A">
        <w:rPr>
          <w:rFonts w:ascii="GHEA Grapalat" w:eastAsia="Times New Roman" w:hAnsi="GHEA Grapalat" w:cs="Sylfaen"/>
          <w:sz w:val="24"/>
          <w:szCs w:val="24"/>
          <w:vertAlign w:val="superscript"/>
          <w:lang w:val="es-ES"/>
        </w:rPr>
        <w:tab/>
      </w:r>
      <w:r w:rsidRPr="008C271A">
        <w:rPr>
          <w:rFonts w:ascii="GHEA Grapalat" w:eastAsia="Times New Roman" w:hAnsi="GHEA Grapalat" w:cs="Sylfaen"/>
          <w:sz w:val="24"/>
          <w:szCs w:val="24"/>
          <w:vertAlign w:val="superscript"/>
          <w:lang w:val="es-ES"/>
        </w:rPr>
        <w:tab/>
      </w:r>
      <w:r w:rsidRPr="008C271A">
        <w:rPr>
          <w:rFonts w:ascii="GHEA Grapalat" w:eastAsia="Times New Roman" w:hAnsi="GHEA Grapalat" w:cs="Sylfaen"/>
          <w:sz w:val="24"/>
          <w:szCs w:val="24"/>
          <w:vertAlign w:val="superscript"/>
          <w:lang w:val="es-ES"/>
        </w:rPr>
        <w:tab/>
      </w:r>
      <w:r w:rsidRPr="008C271A">
        <w:rPr>
          <w:rFonts w:ascii="GHEA Grapalat" w:eastAsia="Times New Roman" w:hAnsi="GHEA Grapalat" w:cs="Sylfaen"/>
          <w:sz w:val="24"/>
          <w:szCs w:val="24"/>
          <w:vertAlign w:val="superscript"/>
          <w:lang w:val="es-ES"/>
        </w:rPr>
        <w:tab/>
      </w:r>
      <w:r w:rsidRPr="008C271A">
        <w:rPr>
          <w:rFonts w:ascii="GHEA Grapalat" w:eastAsia="Times New Roman" w:hAnsi="GHEA Grapalat" w:cs="Sylfaen"/>
          <w:sz w:val="24"/>
          <w:szCs w:val="24"/>
          <w:vertAlign w:val="superscript"/>
          <w:lang w:val="es-ES"/>
        </w:rPr>
        <w:tab/>
      </w:r>
      <w:r w:rsidRPr="008C271A">
        <w:rPr>
          <w:rFonts w:ascii="GHEA Grapalat" w:eastAsia="Times New Roman" w:hAnsi="GHEA Grapalat" w:cs="Sylfaen"/>
          <w:sz w:val="24"/>
          <w:szCs w:val="24"/>
          <w:vertAlign w:val="superscript"/>
          <w:lang w:val="es-ES"/>
        </w:rPr>
        <w:tab/>
      </w:r>
      <w:r w:rsidRPr="008C271A">
        <w:rPr>
          <w:rFonts w:ascii="GHEA Grapalat" w:eastAsia="Times New Roman" w:hAnsi="GHEA Grapalat" w:cs="Sylfaen"/>
          <w:sz w:val="24"/>
          <w:szCs w:val="24"/>
          <w:vertAlign w:val="superscript"/>
          <w:lang w:val="es-ES"/>
        </w:rPr>
        <w:tab/>
      </w:r>
      <w:r w:rsidRPr="008C271A">
        <w:rPr>
          <w:rFonts w:ascii="GHEA Grapalat" w:eastAsia="Times New Roman" w:hAnsi="GHEA Grapalat" w:cs="Sylfaen"/>
          <w:sz w:val="24"/>
          <w:szCs w:val="24"/>
          <w:vertAlign w:val="superscript"/>
          <w:lang w:val="es-ES"/>
        </w:rPr>
        <w:tab/>
      </w:r>
      <w:r w:rsidRPr="008C271A">
        <w:rPr>
          <w:rFonts w:ascii="GHEA Grapalat" w:eastAsia="Times New Roman" w:hAnsi="GHEA Grapalat" w:cs="Sylfaen"/>
          <w:sz w:val="24"/>
          <w:szCs w:val="24"/>
          <w:vertAlign w:val="superscript"/>
          <w:lang w:val="es-ES"/>
        </w:rPr>
        <w:tab/>
      </w:r>
      <w:r w:rsidRPr="008C271A">
        <w:rPr>
          <w:rFonts w:ascii="GHEA Grapalat" w:eastAsia="Times New Roman" w:hAnsi="GHEA Grapalat" w:cs="Sylfaen"/>
          <w:sz w:val="24"/>
          <w:szCs w:val="24"/>
          <w:vertAlign w:val="superscript"/>
          <w:lang w:val="hy-AM"/>
        </w:rPr>
        <w:t>մասնակցիանվանումը</w:t>
      </w:r>
    </w:p>
    <w:p w:rsidR="008C271A" w:rsidRPr="008C271A" w:rsidRDefault="008C271A" w:rsidP="008C271A">
      <w:pPr>
        <w:spacing w:after="0" w:line="240" w:lineRule="auto"/>
        <w:jc w:val="both"/>
        <w:rPr>
          <w:rFonts w:ascii="GHEA Grapalat" w:eastAsia="Times New Roman" w:hAnsi="GHEA Grapalat" w:cs="Times New Roman"/>
          <w:u w:val="single"/>
          <w:lang w:val="es-ES"/>
        </w:rPr>
      </w:pPr>
      <w:r w:rsidRPr="008C271A">
        <w:rPr>
          <w:rFonts w:ascii="GHEA Grapalat" w:eastAsia="Times New Roman" w:hAnsi="GHEA Grapalat" w:cs="Arial"/>
          <w:sz w:val="20"/>
          <w:szCs w:val="20"/>
          <w:lang w:val="es-ES"/>
        </w:rPr>
        <w:t>կողմիցհիմնադրվածկամավելիքանհիսունտոկոս</w:t>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Arial"/>
          <w:sz w:val="20"/>
          <w:szCs w:val="20"/>
          <w:lang w:val="es-ES"/>
        </w:rPr>
        <w:t>-ին</w:t>
      </w:r>
    </w:p>
    <w:p w:rsidR="008C271A" w:rsidRPr="008C271A" w:rsidRDefault="008C271A" w:rsidP="008C271A">
      <w:pPr>
        <w:spacing w:after="0" w:line="240" w:lineRule="auto"/>
        <w:jc w:val="both"/>
        <w:rPr>
          <w:rFonts w:ascii="GHEA Grapalat" w:eastAsia="Times New Roman" w:hAnsi="GHEA Grapalat" w:cs="Times New Roman"/>
          <w:lang w:val="es-ES"/>
        </w:rPr>
      </w:pPr>
      <w:r w:rsidRPr="008C271A">
        <w:rPr>
          <w:rFonts w:ascii="GHEA Grapalat" w:eastAsia="Times New Roman" w:hAnsi="GHEA Grapalat" w:cs="Sylfaen"/>
          <w:sz w:val="24"/>
          <w:szCs w:val="24"/>
          <w:vertAlign w:val="superscript"/>
          <w:lang w:val="es-ES"/>
        </w:rPr>
        <w:tab/>
      </w:r>
      <w:r w:rsidRPr="008C271A">
        <w:rPr>
          <w:rFonts w:ascii="GHEA Grapalat" w:eastAsia="Times New Roman" w:hAnsi="GHEA Grapalat" w:cs="Sylfaen"/>
          <w:sz w:val="24"/>
          <w:szCs w:val="24"/>
          <w:vertAlign w:val="superscript"/>
          <w:lang w:val="es-ES"/>
        </w:rPr>
        <w:tab/>
      </w:r>
      <w:r w:rsidRPr="008C271A">
        <w:rPr>
          <w:rFonts w:ascii="GHEA Grapalat" w:eastAsia="Times New Roman" w:hAnsi="GHEA Grapalat" w:cs="Sylfaen"/>
          <w:sz w:val="24"/>
          <w:szCs w:val="24"/>
          <w:vertAlign w:val="superscript"/>
          <w:lang w:val="es-ES"/>
        </w:rPr>
        <w:tab/>
      </w:r>
      <w:r w:rsidRPr="008C271A">
        <w:rPr>
          <w:rFonts w:ascii="GHEA Grapalat" w:eastAsia="Times New Roman" w:hAnsi="GHEA Grapalat" w:cs="Sylfaen"/>
          <w:sz w:val="24"/>
          <w:szCs w:val="24"/>
          <w:vertAlign w:val="superscript"/>
          <w:lang w:val="es-ES"/>
        </w:rPr>
        <w:tab/>
      </w:r>
      <w:r w:rsidRPr="008C271A">
        <w:rPr>
          <w:rFonts w:ascii="GHEA Grapalat" w:eastAsia="Times New Roman" w:hAnsi="GHEA Grapalat" w:cs="Sylfaen"/>
          <w:sz w:val="24"/>
          <w:szCs w:val="24"/>
          <w:vertAlign w:val="superscript"/>
          <w:lang w:val="es-ES"/>
        </w:rPr>
        <w:tab/>
      </w:r>
      <w:r w:rsidRPr="008C271A">
        <w:rPr>
          <w:rFonts w:ascii="GHEA Grapalat" w:eastAsia="Times New Roman" w:hAnsi="GHEA Grapalat" w:cs="Sylfaen"/>
          <w:sz w:val="24"/>
          <w:szCs w:val="24"/>
          <w:vertAlign w:val="superscript"/>
          <w:lang w:val="es-ES"/>
        </w:rPr>
        <w:tab/>
      </w:r>
      <w:r w:rsidRPr="008C271A">
        <w:rPr>
          <w:rFonts w:ascii="GHEA Grapalat" w:eastAsia="Times New Roman" w:hAnsi="GHEA Grapalat" w:cs="Sylfaen"/>
          <w:sz w:val="24"/>
          <w:szCs w:val="24"/>
          <w:vertAlign w:val="superscript"/>
          <w:lang w:val="hy-AM"/>
        </w:rPr>
        <w:t>մասնակցիանվանումը</w:t>
      </w:r>
    </w:p>
    <w:p w:rsidR="008C271A" w:rsidRPr="008C271A" w:rsidRDefault="008C271A" w:rsidP="008C271A">
      <w:pPr>
        <w:spacing w:after="0" w:line="240" w:lineRule="auto"/>
        <w:jc w:val="both"/>
        <w:rPr>
          <w:rFonts w:ascii="GHEA Grapalat" w:eastAsia="Times New Roman" w:hAnsi="GHEA Grapalat" w:cs="Arial"/>
          <w:sz w:val="20"/>
          <w:szCs w:val="20"/>
          <w:lang w:val="es-ES"/>
        </w:rPr>
      </w:pPr>
      <w:r w:rsidRPr="008C271A">
        <w:rPr>
          <w:rFonts w:ascii="GHEA Grapalat" w:eastAsia="Times New Roman" w:hAnsi="GHEA Grapalat" w:cs="Arial"/>
          <w:sz w:val="20"/>
          <w:szCs w:val="20"/>
          <w:lang w:val="es-ES"/>
        </w:rPr>
        <w:lastRenderedPageBreak/>
        <w:t>պատկանողբաժնեմաս (փայաբաժին) ունեցողկազմակերպություններիմիաժամանակյամասնակցությանդեպք:</w:t>
      </w:r>
    </w:p>
    <w:p w:rsidR="008C271A" w:rsidRPr="008C271A" w:rsidRDefault="008C271A" w:rsidP="008C271A">
      <w:pPr>
        <w:spacing w:after="0" w:line="240" w:lineRule="auto"/>
        <w:jc w:val="both"/>
        <w:rPr>
          <w:rFonts w:ascii="GHEA Grapalat" w:eastAsia="Times New Roman" w:hAnsi="GHEA Grapalat" w:cs="Arial"/>
          <w:sz w:val="20"/>
          <w:szCs w:val="20"/>
          <w:lang w:val="es-ES"/>
        </w:rPr>
      </w:pPr>
    </w:p>
    <w:p w:rsidR="008C271A" w:rsidRPr="008C271A" w:rsidRDefault="008C271A" w:rsidP="008C271A">
      <w:pPr>
        <w:numPr>
          <w:ilvl w:val="0"/>
          <w:numId w:val="18"/>
        </w:numPr>
        <w:spacing w:after="0" w:line="240" w:lineRule="auto"/>
        <w:ind w:firstLine="720"/>
        <w:jc w:val="both"/>
        <w:rPr>
          <w:rFonts w:ascii="GHEA Grapalat" w:eastAsia="Times New Roman" w:hAnsi="GHEA Grapalat" w:cs="Times New Roman"/>
          <w:lang w:val="es-ES"/>
        </w:rPr>
      </w:pPr>
      <w:r w:rsidRPr="008C271A">
        <w:rPr>
          <w:rFonts w:ascii="GHEA Grapalat" w:eastAsia="Times New Roman" w:hAnsi="GHEA Grapalat" w:cs="Arial"/>
          <w:sz w:val="20"/>
          <w:szCs w:val="20"/>
          <w:lang w:val="hy-AM"/>
        </w:rPr>
        <w:t>Ս</w:t>
      </w:r>
      <w:r w:rsidRPr="008C271A">
        <w:rPr>
          <w:rFonts w:ascii="GHEA Grapalat" w:eastAsia="Times New Roman" w:hAnsi="GHEA Grapalat" w:cs="Arial"/>
          <w:sz w:val="20"/>
          <w:szCs w:val="20"/>
          <w:lang w:val="es-ES"/>
        </w:rPr>
        <w:t>տորևներկայացնում</w:t>
      </w:r>
      <w:r w:rsidRPr="008C271A">
        <w:rPr>
          <w:rFonts w:ascii="GHEA Grapalat" w:eastAsia="Times New Roman" w:hAnsi="GHEA Grapalat" w:cs="Arial"/>
          <w:sz w:val="20"/>
          <w:szCs w:val="20"/>
          <w:lang w:val="hy-AM"/>
        </w:rPr>
        <w:t xml:space="preserve">է </w:t>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Times New Roman"/>
          <w:u w:val="single"/>
          <w:lang w:val="es-ES"/>
        </w:rPr>
        <w:tab/>
      </w:r>
      <w:r w:rsidRPr="008C271A">
        <w:rPr>
          <w:rFonts w:ascii="GHEA Grapalat" w:eastAsia="Times New Roman" w:hAnsi="GHEA Grapalat" w:cs="Arial"/>
          <w:sz w:val="20"/>
          <w:szCs w:val="20"/>
          <w:lang w:val="es-ES"/>
        </w:rPr>
        <w:t>-ի իրականշահառուներիվերաբերյալ</w:t>
      </w:r>
    </w:p>
    <w:p w:rsidR="008C271A" w:rsidRPr="008C271A" w:rsidRDefault="008C271A" w:rsidP="008C271A">
      <w:pPr>
        <w:spacing w:after="0" w:line="240" w:lineRule="auto"/>
        <w:jc w:val="both"/>
        <w:rPr>
          <w:rFonts w:ascii="GHEA Grapalat" w:eastAsia="Times New Roman" w:hAnsi="GHEA Grapalat" w:cs="Arial"/>
          <w:sz w:val="24"/>
          <w:szCs w:val="24"/>
          <w:vertAlign w:val="superscript"/>
          <w:lang w:val="hy-AM"/>
        </w:rPr>
      </w:pPr>
      <w:r w:rsidRPr="008C271A">
        <w:rPr>
          <w:rFonts w:ascii="GHEA Grapalat" w:eastAsia="Times New Roman" w:hAnsi="GHEA Grapalat" w:cs="Times New Roman"/>
          <w:sz w:val="24"/>
          <w:szCs w:val="24"/>
          <w:vertAlign w:val="superscript"/>
          <w:lang w:val="es-ES"/>
        </w:rPr>
        <w:tab/>
      </w:r>
      <w:r w:rsidRPr="008C271A">
        <w:rPr>
          <w:rFonts w:ascii="GHEA Grapalat" w:eastAsia="Times New Roman" w:hAnsi="GHEA Grapalat" w:cs="Times New Roman"/>
          <w:sz w:val="24"/>
          <w:szCs w:val="24"/>
          <w:vertAlign w:val="superscript"/>
          <w:lang w:val="es-ES"/>
        </w:rPr>
        <w:tab/>
      </w:r>
      <w:r w:rsidRPr="008C271A">
        <w:rPr>
          <w:rFonts w:ascii="GHEA Grapalat" w:eastAsia="Times New Roman" w:hAnsi="GHEA Grapalat" w:cs="Times New Roman"/>
          <w:sz w:val="24"/>
          <w:szCs w:val="24"/>
          <w:vertAlign w:val="superscript"/>
          <w:lang w:val="es-ES"/>
        </w:rPr>
        <w:tab/>
      </w:r>
      <w:r w:rsidRPr="008C271A">
        <w:rPr>
          <w:rFonts w:ascii="GHEA Grapalat" w:eastAsia="Times New Roman" w:hAnsi="GHEA Grapalat" w:cs="Times New Roman"/>
          <w:sz w:val="24"/>
          <w:szCs w:val="24"/>
          <w:vertAlign w:val="superscript"/>
          <w:lang w:val="es-ES"/>
        </w:rPr>
        <w:tab/>
      </w:r>
      <w:r w:rsidRPr="008C271A">
        <w:rPr>
          <w:rFonts w:ascii="GHEA Grapalat" w:eastAsia="Times New Roman" w:hAnsi="GHEA Grapalat" w:cs="Times New Roman"/>
          <w:sz w:val="24"/>
          <w:szCs w:val="24"/>
          <w:vertAlign w:val="superscript"/>
          <w:lang w:val="es-ES"/>
        </w:rPr>
        <w:tab/>
      </w:r>
      <w:r w:rsidRPr="008C271A">
        <w:rPr>
          <w:rFonts w:ascii="GHEA Grapalat" w:eastAsia="Times New Roman" w:hAnsi="GHEA Grapalat" w:cs="Sylfaen"/>
          <w:sz w:val="24"/>
          <w:szCs w:val="24"/>
          <w:vertAlign w:val="superscript"/>
          <w:lang w:val="hy-AM"/>
        </w:rPr>
        <w:t>մասնակցիանվանումը</w:t>
      </w:r>
    </w:p>
    <w:p w:rsidR="008C271A" w:rsidRPr="008C271A" w:rsidRDefault="008C271A" w:rsidP="008C271A">
      <w:pPr>
        <w:spacing w:after="0" w:line="240" w:lineRule="auto"/>
        <w:jc w:val="both"/>
        <w:rPr>
          <w:rFonts w:ascii="GHEA Grapalat" w:eastAsia="Times New Roman" w:hAnsi="GHEA Grapalat" w:cs="Times New Roman"/>
          <w:lang w:val="hy-AM"/>
        </w:rPr>
      </w:pPr>
    </w:p>
    <w:p w:rsidR="008C271A" w:rsidRPr="008C271A" w:rsidRDefault="008C271A" w:rsidP="008C271A">
      <w:pPr>
        <w:spacing w:after="0" w:line="240" w:lineRule="auto"/>
        <w:jc w:val="both"/>
        <w:rPr>
          <w:rFonts w:ascii="GHEA Grapalat" w:eastAsia="Times New Roman" w:hAnsi="GHEA Grapalat" w:cs="Arial"/>
          <w:sz w:val="18"/>
          <w:szCs w:val="18"/>
          <w:vertAlign w:val="superscript"/>
          <w:lang w:val="es-ES"/>
        </w:rPr>
      </w:pPr>
      <w:r w:rsidRPr="008C271A">
        <w:rPr>
          <w:rFonts w:ascii="GHEA Grapalat" w:eastAsia="Times New Roman" w:hAnsi="GHEA Grapalat" w:cs="Arial"/>
          <w:sz w:val="20"/>
          <w:szCs w:val="20"/>
          <w:lang w:val="es-ES"/>
        </w:rPr>
        <w:t>տեղեկություններպարունակողկայքէջիհղումը՝ ----</w:t>
      </w:r>
      <w:r w:rsidRPr="008C271A">
        <w:rPr>
          <w:rFonts w:ascii="GHEA Grapalat" w:eastAsia="Times New Roman" w:hAnsi="GHEA Grapalat" w:cs="Arial"/>
          <w:sz w:val="20"/>
          <w:szCs w:val="20"/>
          <w:lang w:val="hy-AM"/>
        </w:rPr>
        <w:t>-------------------</w:t>
      </w:r>
      <w:r w:rsidRPr="008C271A">
        <w:rPr>
          <w:rFonts w:ascii="GHEA Grapalat" w:eastAsia="Times New Roman" w:hAnsi="GHEA Grapalat" w:cs="Arial"/>
          <w:sz w:val="20"/>
          <w:szCs w:val="20"/>
          <w:lang w:val="es-ES"/>
        </w:rPr>
        <w:t>-----------------------------</w:t>
      </w:r>
      <w:r w:rsidRPr="008C271A">
        <w:rPr>
          <w:rFonts w:ascii="Times New Roman" w:eastAsia="Times New Roman" w:hAnsi="Times New Roman" w:cs="Arial"/>
          <w:sz w:val="18"/>
          <w:szCs w:val="18"/>
          <w:lang w:val="hy-AM"/>
        </w:rPr>
        <w:t>**</w:t>
      </w:r>
    </w:p>
    <w:p w:rsidR="008C271A" w:rsidRPr="008C271A" w:rsidRDefault="008C271A" w:rsidP="008C271A">
      <w:pPr>
        <w:spacing w:after="0" w:line="240" w:lineRule="auto"/>
        <w:jc w:val="right"/>
        <w:rPr>
          <w:rFonts w:ascii="GHEA Grapalat" w:eastAsia="Times New Roman" w:hAnsi="GHEA Grapalat" w:cs="Times New Roman"/>
          <w:sz w:val="10"/>
          <w:szCs w:val="10"/>
          <w:lang w:val="es-ES"/>
        </w:rPr>
      </w:pPr>
    </w:p>
    <w:p w:rsidR="008C271A" w:rsidRPr="008C271A" w:rsidRDefault="008C271A" w:rsidP="008C271A">
      <w:pPr>
        <w:spacing w:after="0" w:line="240" w:lineRule="auto"/>
        <w:ind w:firstLine="708"/>
        <w:jc w:val="both"/>
        <w:rPr>
          <w:rFonts w:ascii="GHEA Grapalat" w:eastAsia="Times New Roman" w:hAnsi="GHEA Grapalat" w:cs="Times New Roman"/>
          <w:sz w:val="20"/>
          <w:szCs w:val="24"/>
          <w:lang w:val="es-ES"/>
        </w:rPr>
      </w:pPr>
      <w:r w:rsidRPr="008C271A">
        <w:rPr>
          <w:rFonts w:ascii="GHEA Grapalat" w:eastAsia="Times New Roman" w:hAnsi="GHEA Grapalat" w:cs="Times New Roman"/>
          <w:sz w:val="20"/>
          <w:szCs w:val="24"/>
          <w:lang w:val="es-ES"/>
        </w:rPr>
        <w:t>Կիցներկայացվում է հրավերինկցվածնախագծայինփաստաթղթերովսահմանվածտեխնիկականբնութագրերինհամապատասխանողսարքերի և սարքավորումներիտեխնիկականբնութագրերը, ապրանքայիննշանները, ֆիրմայինանվանումները, մակնիշները, արտադրողները և երաշխիքայինժամկետները:***</w:t>
      </w:r>
    </w:p>
    <w:p w:rsidR="008C271A" w:rsidRPr="008C271A" w:rsidRDefault="008C271A" w:rsidP="008C271A">
      <w:pPr>
        <w:spacing w:after="0" w:line="240" w:lineRule="auto"/>
        <w:ind w:firstLine="708"/>
        <w:jc w:val="both"/>
        <w:rPr>
          <w:rFonts w:ascii="GHEA Grapalat" w:eastAsia="Times New Roman" w:hAnsi="GHEA Grapalat" w:cs="Times New Roman"/>
          <w:sz w:val="20"/>
          <w:szCs w:val="24"/>
          <w:lang w:val="es-ES"/>
        </w:rPr>
      </w:pPr>
    </w:p>
    <w:p w:rsidR="008C271A" w:rsidRPr="008C271A" w:rsidRDefault="008C271A" w:rsidP="008C271A">
      <w:pPr>
        <w:spacing w:after="0" w:line="240" w:lineRule="auto"/>
        <w:ind w:firstLine="708"/>
        <w:jc w:val="both"/>
        <w:rPr>
          <w:rFonts w:ascii="GHEA Grapalat" w:eastAsia="Times New Roman" w:hAnsi="GHEA Grapalat" w:cs="Times New Roman"/>
          <w:sz w:val="20"/>
          <w:szCs w:val="24"/>
          <w:lang w:val="es-ES"/>
        </w:rPr>
      </w:pPr>
    </w:p>
    <w:p w:rsidR="008C271A" w:rsidRPr="008C271A" w:rsidRDefault="008C271A" w:rsidP="008C271A">
      <w:pPr>
        <w:spacing w:after="0" w:line="240" w:lineRule="auto"/>
        <w:ind w:firstLine="708"/>
        <w:jc w:val="both"/>
        <w:rPr>
          <w:rFonts w:ascii="GHEA Grapalat" w:eastAsia="Times New Roman" w:hAnsi="GHEA Grapalat" w:cs="Times New Roman"/>
          <w:sz w:val="20"/>
          <w:szCs w:val="24"/>
          <w:lang w:val="es-ES"/>
        </w:rPr>
      </w:pPr>
    </w:p>
    <w:p w:rsidR="008C271A" w:rsidRPr="008C271A" w:rsidRDefault="008C271A" w:rsidP="008C271A">
      <w:pPr>
        <w:spacing w:after="0" w:line="240" w:lineRule="auto"/>
        <w:jc w:val="both"/>
        <w:rPr>
          <w:rFonts w:ascii="GHEA Grapalat" w:eastAsia="Times New Roman" w:hAnsi="GHEA Grapalat" w:cs="Times New Roman"/>
          <w:sz w:val="20"/>
          <w:szCs w:val="24"/>
          <w:lang w:val="es-ES"/>
        </w:rPr>
      </w:pPr>
    </w:p>
    <w:p w:rsidR="008C271A" w:rsidRPr="008C271A" w:rsidRDefault="008C271A" w:rsidP="008C271A">
      <w:pPr>
        <w:spacing w:after="0" w:line="240" w:lineRule="auto"/>
        <w:jc w:val="both"/>
        <w:rPr>
          <w:rFonts w:ascii="GHEA Grapalat" w:eastAsia="Times New Roman" w:hAnsi="GHEA Grapalat" w:cs="Times New Roman"/>
          <w:sz w:val="20"/>
          <w:szCs w:val="24"/>
          <w:lang w:val="es-ES"/>
        </w:rPr>
      </w:pPr>
    </w:p>
    <w:p w:rsidR="008C271A" w:rsidRPr="008C271A" w:rsidRDefault="008C271A" w:rsidP="008C271A">
      <w:pPr>
        <w:spacing w:after="0" w:line="240" w:lineRule="auto"/>
        <w:jc w:val="both"/>
        <w:rPr>
          <w:rFonts w:ascii="GHEA Grapalat" w:eastAsia="Times New Roman" w:hAnsi="GHEA Grapalat" w:cs="Arial"/>
          <w:sz w:val="20"/>
          <w:szCs w:val="24"/>
          <w:vertAlign w:val="superscript"/>
          <w:lang w:val="es-ES"/>
        </w:rPr>
      </w:pPr>
      <w:r w:rsidRPr="008C271A">
        <w:rPr>
          <w:rFonts w:ascii="GHEA Grapalat" w:eastAsia="Times New Roman" w:hAnsi="GHEA Grapalat" w:cs="Times New Roman"/>
          <w:sz w:val="20"/>
          <w:szCs w:val="24"/>
          <w:lang w:val="hy-AM"/>
        </w:rPr>
        <w:t xml:space="preserve">___________________________________________________ </w:t>
      </w:r>
      <w:r w:rsidRPr="008C271A">
        <w:rPr>
          <w:rFonts w:ascii="GHEA Grapalat" w:eastAsia="Times New Roman" w:hAnsi="GHEA Grapalat" w:cs="Times New Roman"/>
          <w:sz w:val="20"/>
          <w:szCs w:val="24"/>
          <w:lang w:val="hy-AM"/>
        </w:rPr>
        <w:tab/>
        <w:t xml:space="preserve">                _____________</w:t>
      </w:r>
      <w:r w:rsidRPr="008C271A">
        <w:rPr>
          <w:rFonts w:ascii="GHEA Grapalat" w:eastAsia="Times New Roman" w:hAnsi="GHEA Grapalat" w:cs="Times New Roman"/>
          <w:sz w:val="20"/>
          <w:szCs w:val="24"/>
          <w:u w:val="single"/>
          <w:lang w:val="es-ES"/>
        </w:rPr>
        <w:tab/>
      </w:r>
      <w:r w:rsidRPr="008C271A">
        <w:rPr>
          <w:rFonts w:ascii="GHEA Grapalat" w:eastAsia="Times New Roman" w:hAnsi="GHEA Grapalat" w:cs="Times New Roman"/>
          <w:sz w:val="20"/>
          <w:szCs w:val="24"/>
          <w:u w:val="single"/>
          <w:lang w:val="es-ES"/>
        </w:rPr>
        <w:tab/>
      </w:r>
      <w:r w:rsidRPr="008C271A">
        <w:rPr>
          <w:rFonts w:ascii="GHEA Grapalat" w:eastAsia="Times New Roman" w:hAnsi="GHEA Grapalat" w:cs="Times New Roman"/>
          <w:sz w:val="20"/>
          <w:szCs w:val="24"/>
          <w:lang w:val="es-ES"/>
        </w:rPr>
        <w:tab/>
      </w:r>
      <w:r w:rsidRPr="008C271A">
        <w:rPr>
          <w:rFonts w:ascii="GHEA Grapalat" w:eastAsia="Times New Roman" w:hAnsi="GHEA Grapalat" w:cs="Times New Roman"/>
          <w:sz w:val="20"/>
          <w:szCs w:val="24"/>
          <w:lang w:val="es-ES"/>
        </w:rPr>
        <w:tab/>
      </w:r>
      <w:r w:rsidRPr="008C271A">
        <w:rPr>
          <w:rFonts w:ascii="GHEA Grapalat" w:eastAsia="Times New Roman" w:hAnsi="GHEA Grapalat" w:cs="Sylfaen"/>
          <w:sz w:val="20"/>
          <w:szCs w:val="24"/>
          <w:vertAlign w:val="superscript"/>
          <w:lang w:val="hy-AM"/>
        </w:rPr>
        <w:t>Մասնակցիանվանումը</w:t>
      </w:r>
      <w:r w:rsidRPr="008C271A">
        <w:rPr>
          <w:rFonts w:ascii="GHEA Grapalat" w:eastAsia="Times New Roman" w:hAnsi="GHEA Grapalat" w:cs="Times New Roman"/>
          <w:sz w:val="20"/>
          <w:szCs w:val="24"/>
          <w:vertAlign w:val="superscript"/>
          <w:lang w:val="hy-AM"/>
        </w:rPr>
        <w:t xml:space="preserve"> (</w:t>
      </w:r>
      <w:r w:rsidRPr="008C271A">
        <w:rPr>
          <w:rFonts w:ascii="GHEA Grapalat" w:eastAsia="Times New Roman" w:hAnsi="GHEA Grapalat" w:cs="Sylfaen"/>
          <w:sz w:val="20"/>
          <w:szCs w:val="24"/>
          <w:vertAlign w:val="superscript"/>
          <w:lang w:val="hy-AM"/>
        </w:rPr>
        <w:t>ղեկավարիպաշտոնը</w:t>
      </w:r>
      <w:r w:rsidRPr="008C271A">
        <w:rPr>
          <w:rFonts w:ascii="GHEA Grapalat" w:eastAsia="Times New Roman" w:hAnsi="GHEA Grapalat" w:cs="Arial"/>
          <w:sz w:val="20"/>
          <w:szCs w:val="24"/>
          <w:vertAlign w:val="superscript"/>
          <w:lang w:val="hy-AM"/>
        </w:rPr>
        <w:t xml:space="preserve">, </w:t>
      </w:r>
      <w:r w:rsidRPr="008C271A">
        <w:rPr>
          <w:rFonts w:ascii="GHEA Grapalat" w:eastAsia="Times New Roman" w:hAnsi="GHEA Grapalat" w:cs="Arial"/>
          <w:sz w:val="20"/>
          <w:szCs w:val="24"/>
          <w:vertAlign w:val="superscript"/>
          <w:lang w:val="en-US"/>
        </w:rPr>
        <w:t>ա</w:t>
      </w:r>
      <w:r w:rsidRPr="008C271A">
        <w:rPr>
          <w:rFonts w:ascii="GHEA Grapalat" w:eastAsia="Times New Roman" w:hAnsi="GHEA Grapalat" w:cs="Sylfaen"/>
          <w:sz w:val="20"/>
          <w:szCs w:val="24"/>
          <w:vertAlign w:val="superscript"/>
          <w:lang w:val="hy-AM"/>
        </w:rPr>
        <w:t>նուն</w:t>
      </w:r>
      <w:r w:rsidRPr="008C271A">
        <w:rPr>
          <w:rFonts w:ascii="GHEA Grapalat" w:eastAsia="Times New Roman" w:hAnsi="GHEA Grapalat" w:cs="Sylfaen"/>
          <w:sz w:val="20"/>
          <w:szCs w:val="24"/>
          <w:vertAlign w:val="superscript"/>
          <w:lang w:val="en-US"/>
        </w:rPr>
        <w:t>ա</w:t>
      </w:r>
      <w:r w:rsidRPr="008C271A">
        <w:rPr>
          <w:rFonts w:ascii="GHEA Grapalat" w:eastAsia="Times New Roman" w:hAnsi="GHEA Grapalat" w:cs="Sylfaen"/>
          <w:sz w:val="20"/>
          <w:szCs w:val="24"/>
          <w:vertAlign w:val="superscript"/>
          <w:lang w:val="hy-AM"/>
        </w:rPr>
        <w:t>զգանունը</w:t>
      </w:r>
      <w:r w:rsidRPr="008C271A">
        <w:rPr>
          <w:rFonts w:ascii="GHEA Grapalat" w:eastAsia="Times New Roman" w:hAnsi="GHEA Grapalat" w:cs="Arial"/>
          <w:sz w:val="20"/>
          <w:szCs w:val="24"/>
          <w:vertAlign w:val="superscript"/>
          <w:lang w:val="hy-AM"/>
        </w:rPr>
        <w:t xml:space="preserve">)                                             </w:t>
      </w:r>
      <w:r w:rsidRPr="008C271A">
        <w:rPr>
          <w:rFonts w:ascii="GHEA Grapalat" w:eastAsia="Times New Roman" w:hAnsi="GHEA Grapalat" w:cs="Sylfaen"/>
          <w:sz w:val="20"/>
          <w:szCs w:val="24"/>
          <w:vertAlign w:val="superscript"/>
          <w:lang w:val="hy-AM"/>
        </w:rPr>
        <w:t>ստորագրությունը</w:t>
      </w:r>
      <w:r w:rsidRPr="008C271A">
        <w:rPr>
          <w:rFonts w:ascii="GHEA Grapalat" w:eastAsia="Times New Roman" w:hAnsi="GHEA Grapalat" w:cs="Arial"/>
          <w:sz w:val="20"/>
          <w:szCs w:val="24"/>
          <w:vertAlign w:val="superscript"/>
          <w:lang w:val="hy-AM"/>
        </w:rPr>
        <w:t>)</w:t>
      </w:r>
    </w:p>
    <w:p w:rsidR="008C271A" w:rsidRPr="008C271A" w:rsidRDefault="008C271A" w:rsidP="008C271A">
      <w:pPr>
        <w:spacing w:after="0" w:line="240" w:lineRule="auto"/>
        <w:jc w:val="both"/>
        <w:rPr>
          <w:rFonts w:ascii="GHEA Grapalat" w:eastAsia="Times New Roman" w:hAnsi="GHEA Grapalat" w:cs="Arial"/>
          <w:sz w:val="20"/>
          <w:szCs w:val="24"/>
          <w:vertAlign w:val="superscript"/>
          <w:lang w:val="es-ES"/>
        </w:rPr>
      </w:pPr>
    </w:p>
    <w:p w:rsidR="008C271A" w:rsidRPr="008C271A" w:rsidRDefault="008C271A" w:rsidP="008C271A">
      <w:pPr>
        <w:spacing w:after="0" w:line="240" w:lineRule="auto"/>
        <w:jc w:val="both"/>
        <w:rPr>
          <w:rFonts w:ascii="GHEA Grapalat" w:eastAsia="Times New Roman" w:hAnsi="GHEA Grapalat" w:cs="Times New Roman"/>
          <w:sz w:val="20"/>
          <w:szCs w:val="24"/>
          <w:lang w:val="hy-AM"/>
        </w:rPr>
      </w:pPr>
    </w:p>
    <w:p w:rsidR="008C271A" w:rsidRPr="008C271A" w:rsidRDefault="008C271A" w:rsidP="008C271A">
      <w:pPr>
        <w:spacing w:after="0" w:line="240" w:lineRule="auto"/>
        <w:jc w:val="right"/>
        <w:rPr>
          <w:rFonts w:ascii="GHEA Grapalat" w:eastAsia="Times New Roman" w:hAnsi="GHEA Grapalat" w:cs="Arial"/>
          <w:sz w:val="20"/>
          <w:szCs w:val="24"/>
          <w:lang w:val="hy-AM"/>
        </w:rPr>
      </w:pPr>
      <w:r w:rsidRPr="008C271A">
        <w:rPr>
          <w:rFonts w:ascii="GHEA Grapalat" w:eastAsia="Times New Roman" w:hAnsi="GHEA Grapalat" w:cs="Sylfaen"/>
          <w:sz w:val="20"/>
          <w:szCs w:val="24"/>
          <w:lang w:val="hy-AM"/>
        </w:rPr>
        <w:t>Կ</w:t>
      </w:r>
      <w:r w:rsidRPr="008C271A">
        <w:rPr>
          <w:rFonts w:ascii="GHEA Grapalat" w:eastAsia="Times New Roman" w:hAnsi="GHEA Grapalat" w:cs="Arial"/>
          <w:sz w:val="20"/>
          <w:szCs w:val="24"/>
          <w:lang w:val="hy-AM"/>
        </w:rPr>
        <w:t xml:space="preserve">. </w:t>
      </w:r>
      <w:r w:rsidRPr="008C271A">
        <w:rPr>
          <w:rFonts w:ascii="GHEA Grapalat" w:eastAsia="Times New Roman" w:hAnsi="GHEA Grapalat" w:cs="Sylfaen"/>
          <w:sz w:val="20"/>
          <w:szCs w:val="24"/>
          <w:lang w:val="hy-AM"/>
        </w:rPr>
        <w:t>Տ</w:t>
      </w:r>
      <w:r w:rsidRPr="008C271A">
        <w:rPr>
          <w:rFonts w:ascii="GHEA Grapalat" w:eastAsia="Times New Roman" w:hAnsi="GHEA Grapalat" w:cs="Arial"/>
          <w:sz w:val="20"/>
          <w:szCs w:val="24"/>
          <w:lang w:val="hy-AM"/>
        </w:rPr>
        <w:t>.</w:t>
      </w:r>
      <w:r w:rsidRPr="008C271A">
        <w:rPr>
          <w:rFonts w:ascii="GHEA Grapalat" w:eastAsia="Times New Roman" w:hAnsi="GHEA Grapalat" w:cs="Arial"/>
          <w:color w:val="FFFFFF"/>
          <w:sz w:val="20"/>
          <w:szCs w:val="24"/>
          <w:vertAlign w:val="superscript"/>
          <w:lang w:val="hy-AM"/>
        </w:rPr>
        <w:footnoteReference w:id="12"/>
      </w:r>
      <w:r w:rsidRPr="008C271A">
        <w:rPr>
          <w:rFonts w:ascii="GHEA Grapalat" w:eastAsia="Times New Roman" w:hAnsi="GHEA Grapalat" w:cs="Arial"/>
          <w:sz w:val="20"/>
          <w:szCs w:val="24"/>
          <w:lang w:val="hy-AM"/>
        </w:rPr>
        <w:tab/>
      </w:r>
      <w:r w:rsidRPr="008C271A">
        <w:rPr>
          <w:rFonts w:ascii="GHEA Grapalat" w:eastAsia="Times New Roman" w:hAnsi="GHEA Grapalat" w:cs="Arial"/>
          <w:sz w:val="20"/>
          <w:szCs w:val="24"/>
          <w:lang w:val="hy-AM"/>
        </w:rPr>
        <w:tab/>
      </w:r>
    </w:p>
    <w:p w:rsidR="008C271A" w:rsidRPr="008C271A" w:rsidRDefault="008C271A" w:rsidP="008C271A">
      <w:pPr>
        <w:spacing w:after="0" w:line="240" w:lineRule="auto"/>
        <w:ind w:firstLine="567"/>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ind w:firstLine="567"/>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ind w:firstLine="567"/>
        <w:jc w:val="right"/>
        <w:rPr>
          <w:rFonts w:ascii="GHEA Grapalat" w:eastAsia="Times New Roman" w:hAnsi="GHEA Grapalat" w:cs="Sylfaen"/>
          <w:b/>
          <w:sz w:val="20"/>
          <w:szCs w:val="20"/>
          <w:lang w:val="hy-AM"/>
        </w:rPr>
      </w:pPr>
      <w:r w:rsidRPr="008C271A">
        <w:rPr>
          <w:rFonts w:ascii="GHEA Grapalat" w:eastAsia="Times New Roman" w:hAnsi="GHEA Grapalat" w:cs="Sylfaen"/>
          <w:b/>
          <w:sz w:val="20"/>
          <w:szCs w:val="20"/>
          <w:lang w:val="hy-AM"/>
        </w:rPr>
        <w:br w:type="page"/>
      </w:r>
    </w:p>
    <w:p w:rsidR="008C271A" w:rsidRPr="008C271A" w:rsidRDefault="008C271A" w:rsidP="008C271A">
      <w:pPr>
        <w:keepNext/>
        <w:spacing w:after="0" w:line="240" w:lineRule="auto"/>
        <w:ind w:firstLine="567"/>
        <w:jc w:val="right"/>
        <w:outlineLvl w:val="2"/>
        <w:rPr>
          <w:rFonts w:ascii="GHEA Grapalat" w:eastAsia="Times New Roman" w:hAnsi="GHEA Grapalat" w:cs="Arial"/>
          <w:b/>
          <w:sz w:val="20"/>
          <w:szCs w:val="20"/>
          <w:lang w:val="hy-AM"/>
        </w:rPr>
      </w:pPr>
      <w:r w:rsidRPr="008C271A">
        <w:rPr>
          <w:rFonts w:ascii="GHEA Grapalat" w:eastAsia="Times New Roman" w:hAnsi="GHEA Grapalat" w:cs="Sylfaen"/>
          <w:b/>
          <w:sz w:val="20"/>
          <w:szCs w:val="20"/>
          <w:lang w:val="hy-AM"/>
        </w:rPr>
        <w:lastRenderedPageBreak/>
        <w:t>Հավելված</w:t>
      </w:r>
      <w:r w:rsidRPr="008C271A">
        <w:rPr>
          <w:rFonts w:ascii="GHEA Grapalat" w:eastAsia="Times New Roman" w:hAnsi="GHEA Grapalat" w:cs="Arial"/>
          <w:b/>
          <w:sz w:val="20"/>
          <w:szCs w:val="20"/>
          <w:lang w:val="hy-AM"/>
        </w:rPr>
        <w:t xml:space="preserve"> 1.1</w:t>
      </w:r>
    </w:p>
    <w:p w:rsidR="008C271A" w:rsidRPr="008C271A" w:rsidRDefault="00C6063B" w:rsidP="008C271A">
      <w:pPr>
        <w:spacing w:after="0" w:line="240" w:lineRule="auto"/>
        <w:ind w:firstLine="567"/>
        <w:jc w:val="right"/>
        <w:rPr>
          <w:rFonts w:ascii="GHEA Grapalat" w:eastAsia="Times New Roman" w:hAnsi="GHEA Grapalat" w:cs="Arial"/>
          <w:b/>
          <w:sz w:val="20"/>
          <w:szCs w:val="20"/>
          <w:lang w:val="hy-AM"/>
        </w:rPr>
      </w:pPr>
      <w:r w:rsidRPr="008C271A">
        <w:rPr>
          <w:rFonts w:ascii="GHEA Grapalat" w:eastAsia="Times New Roman" w:hAnsi="GHEA Grapalat" w:cs="Times New Roman"/>
          <w:sz w:val="24"/>
          <w:szCs w:val="24"/>
          <w:lang w:val="af-ZA"/>
        </w:rPr>
        <w:t>«</w:t>
      </w:r>
      <w:r>
        <w:rPr>
          <w:rFonts w:ascii="GHEA Grapalat" w:eastAsia="Times New Roman" w:hAnsi="GHEA Grapalat" w:cs="Times New Roman"/>
          <w:b/>
          <w:sz w:val="20"/>
          <w:szCs w:val="20"/>
          <w:lang w:val="hy-AM"/>
        </w:rPr>
        <w:t>ՀՀԱՄԳՀ</w:t>
      </w:r>
      <w:r w:rsidRPr="008C271A">
        <w:rPr>
          <w:rFonts w:ascii="GHEA Grapalat" w:eastAsia="Times New Roman" w:hAnsi="GHEA Grapalat" w:cs="Times New Roman"/>
          <w:b/>
          <w:sz w:val="20"/>
          <w:szCs w:val="20"/>
          <w:lang w:val="es-ES"/>
        </w:rPr>
        <w:t>-</w:t>
      </w:r>
      <w:r w:rsidRPr="008C271A">
        <w:rPr>
          <w:rFonts w:ascii="GHEA Grapalat" w:eastAsia="Times New Roman" w:hAnsi="GHEA Grapalat" w:cs="Sylfaen"/>
          <w:b/>
          <w:sz w:val="20"/>
          <w:szCs w:val="20"/>
          <w:lang w:val="hy-AM"/>
        </w:rPr>
        <w:t>Բ</w:t>
      </w:r>
      <w:r w:rsidRPr="00395486">
        <w:rPr>
          <w:rFonts w:ascii="GHEA Grapalat" w:eastAsia="Times New Roman" w:hAnsi="GHEA Grapalat" w:cs="Sylfaen"/>
          <w:b/>
          <w:sz w:val="20"/>
          <w:szCs w:val="20"/>
          <w:lang w:val="hy-AM"/>
        </w:rPr>
        <w:t>Մ</w:t>
      </w:r>
      <w:r w:rsidRPr="008C271A">
        <w:rPr>
          <w:rFonts w:ascii="GHEA Grapalat" w:eastAsia="Times New Roman" w:hAnsi="GHEA Grapalat" w:cs="Sylfaen"/>
          <w:b/>
          <w:sz w:val="20"/>
          <w:szCs w:val="20"/>
          <w:lang w:val="hy-AM"/>
        </w:rPr>
        <w:t>Ա</w:t>
      </w:r>
      <w:r w:rsidRPr="00395486">
        <w:rPr>
          <w:rFonts w:ascii="GHEA Grapalat" w:eastAsia="Times New Roman" w:hAnsi="GHEA Grapalat" w:cs="Sylfaen"/>
          <w:b/>
          <w:sz w:val="20"/>
          <w:szCs w:val="20"/>
          <w:lang w:val="hy-AM"/>
        </w:rPr>
        <w:t>Շ</w:t>
      </w:r>
      <w:r w:rsidRPr="008C271A">
        <w:rPr>
          <w:rFonts w:ascii="GHEA Grapalat" w:eastAsia="Times New Roman" w:hAnsi="GHEA Grapalat" w:cs="Sylfaen"/>
          <w:b/>
          <w:sz w:val="20"/>
          <w:szCs w:val="20"/>
          <w:lang w:val="hy-AM"/>
        </w:rPr>
        <w:t>ՁԲ</w:t>
      </w:r>
      <w:r>
        <w:rPr>
          <w:rFonts w:ascii="GHEA Grapalat" w:eastAsia="Times New Roman" w:hAnsi="GHEA Grapalat" w:cs="Times New Roman"/>
          <w:b/>
          <w:sz w:val="20"/>
          <w:szCs w:val="20"/>
          <w:lang w:val="hy-AM"/>
        </w:rPr>
        <w:t>21</w:t>
      </w:r>
      <w:r w:rsidRPr="008C271A">
        <w:rPr>
          <w:rFonts w:ascii="GHEA Grapalat" w:eastAsia="Times New Roman" w:hAnsi="GHEA Grapalat" w:cs="Times New Roman"/>
          <w:b/>
          <w:sz w:val="20"/>
          <w:szCs w:val="20"/>
          <w:lang w:val="es-ES"/>
        </w:rPr>
        <w:t>/</w:t>
      </w:r>
      <w:r>
        <w:rPr>
          <w:rFonts w:ascii="GHEA Grapalat" w:eastAsia="Times New Roman" w:hAnsi="GHEA Grapalat" w:cs="Times New Roman"/>
          <w:b/>
          <w:sz w:val="20"/>
          <w:szCs w:val="20"/>
          <w:lang w:val="hy-AM"/>
        </w:rPr>
        <w:t>08</w:t>
      </w:r>
      <w:r w:rsidRPr="008C271A">
        <w:rPr>
          <w:rFonts w:ascii="GHEA Grapalat" w:eastAsia="Times New Roman" w:hAnsi="GHEA Grapalat" w:cs="Times New Roman"/>
          <w:sz w:val="24"/>
          <w:szCs w:val="24"/>
          <w:lang w:val="af-ZA"/>
        </w:rPr>
        <w:t>»</w:t>
      </w:r>
      <w:r w:rsidRPr="008C271A">
        <w:rPr>
          <w:rFonts w:ascii="GHEA Grapalat" w:eastAsia="Times New Roman" w:hAnsi="GHEA Grapalat" w:cs="Sylfaen"/>
          <w:b/>
          <w:sz w:val="20"/>
          <w:szCs w:val="20"/>
          <w:lang w:val="es-ES"/>
        </w:rPr>
        <w:t>*</w:t>
      </w:r>
      <w:r w:rsidR="008C271A" w:rsidRPr="008C271A">
        <w:rPr>
          <w:rFonts w:ascii="GHEA Grapalat" w:eastAsia="Times New Roman" w:hAnsi="GHEA Grapalat" w:cs="Sylfaen"/>
          <w:b/>
          <w:sz w:val="20"/>
          <w:szCs w:val="20"/>
          <w:lang w:val="hy-AM"/>
        </w:rPr>
        <w:t>ծածկագրով</w:t>
      </w:r>
    </w:p>
    <w:p w:rsidR="008C271A" w:rsidRPr="008C271A" w:rsidRDefault="008C271A" w:rsidP="008C271A">
      <w:pPr>
        <w:spacing w:after="0" w:line="240" w:lineRule="auto"/>
        <w:ind w:firstLine="567"/>
        <w:jc w:val="right"/>
        <w:rPr>
          <w:rFonts w:ascii="GHEA Grapalat" w:eastAsia="Times New Roman" w:hAnsi="GHEA Grapalat" w:cs="Arial"/>
          <w:b/>
          <w:sz w:val="20"/>
          <w:szCs w:val="20"/>
          <w:lang w:val="hy-AM"/>
        </w:rPr>
      </w:pPr>
      <w:r w:rsidRPr="008C271A">
        <w:rPr>
          <w:rFonts w:ascii="GHEA Grapalat" w:eastAsia="Times New Roman" w:hAnsi="GHEA Grapalat" w:cs="Sylfaen"/>
          <w:b/>
          <w:sz w:val="20"/>
          <w:szCs w:val="20"/>
          <w:lang w:val="hy-AM"/>
        </w:rPr>
        <w:t>բաց</w:t>
      </w:r>
      <w:r w:rsidRPr="008C271A">
        <w:rPr>
          <w:rFonts w:ascii="GHEA Grapalat" w:eastAsia="Times New Roman" w:hAnsi="GHEA Grapalat" w:cs="Arial"/>
          <w:b/>
          <w:sz w:val="20"/>
          <w:szCs w:val="20"/>
          <w:lang w:val="hy-AM"/>
        </w:rPr>
        <w:t xml:space="preserve"> մրցույթի </w:t>
      </w:r>
      <w:r w:rsidRPr="008C271A">
        <w:rPr>
          <w:rFonts w:ascii="GHEA Grapalat" w:eastAsia="Times New Roman" w:hAnsi="GHEA Grapalat" w:cs="Sylfaen"/>
          <w:b/>
          <w:sz w:val="20"/>
          <w:szCs w:val="20"/>
          <w:lang w:val="hy-AM"/>
        </w:rPr>
        <w:t>հրավերի</w:t>
      </w:r>
    </w:p>
    <w:p w:rsidR="008C271A" w:rsidRPr="008C271A" w:rsidRDefault="008C271A" w:rsidP="008C271A">
      <w:pPr>
        <w:spacing w:after="0" w:line="240" w:lineRule="auto"/>
        <w:ind w:left="-66"/>
        <w:jc w:val="center"/>
        <w:rPr>
          <w:rFonts w:ascii="GHEA Grapalat" w:eastAsia="Times New Roman" w:hAnsi="GHEA Grapalat" w:cs="Times New Roman"/>
          <w:b/>
          <w:sz w:val="24"/>
          <w:szCs w:val="24"/>
          <w:lang w:val="hy-AM"/>
        </w:rPr>
      </w:pPr>
    </w:p>
    <w:p w:rsidR="008C271A" w:rsidRPr="008C271A" w:rsidRDefault="008C271A" w:rsidP="008C271A">
      <w:pPr>
        <w:keepNext/>
        <w:spacing w:after="0" w:line="240" w:lineRule="auto"/>
        <w:ind w:firstLine="567"/>
        <w:outlineLvl w:val="2"/>
        <w:rPr>
          <w:rFonts w:ascii="GHEA Grapalat" w:eastAsia="Times New Roman" w:hAnsi="GHEA Grapalat" w:cs="Times New Roman"/>
          <w:b/>
          <w:i/>
          <w:sz w:val="20"/>
          <w:szCs w:val="20"/>
          <w:lang w:val="hy-AM"/>
        </w:rPr>
      </w:pPr>
    </w:p>
    <w:p w:rsidR="008C271A" w:rsidRPr="008C271A" w:rsidRDefault="008C271A" w:rsidP="008C271A">
      <w:pPr>
        <w:keepNext/>
        <w:spacing w:after="0" w:line="240" w:lineRule="auto"/>
        <w:ind w:firstLine="567"/>
        <w:jc w:val="center"/>
        <w:outlineLvl w:val="2"/>
        <w:rPr>
          <w:rFonts w:ascii="GHEA Grapalat" w:eastAsia="Times New Roman" w:hAnsi="GHEA Grapalat" w:cs="Times New Roman"/>
          <w:b/>
          <w:sz w:val="20"/>
          <w:szCs w:val="20"/>
          <w:lang w:val="hy-AM"/>
        </w:rPr>
      </w:pPr>
      <w:r w:rsidRPr="008C271A">
        <w:rPr>
          <w:rFonts w:ascii="GHEA Grapalat" w:eastAsia="Times New Roman" w:hAnsi="GHEA Grapalat" w:cs="Times New Roman"/>
          <w:b/>
          <w:sz w:val="20"/>
          <w:szCs w:val="20"/>
          <w:lang w:val="hy-AM"/>
        </w:rPr>
        <w:t>ՆԿԱՐԱԳԻՐ</w:t>
      </w:r>
    </w:p>
    <w:p w:rsidR="008C271A" w:rsidRPr="008C271A" w:rsidRDefault="008C271A" w:rsidP="008C271A">
      <w:pPr>
        <w:keepNext/>
        <w:spacing w:after="0" w:line="240" w:lineRule="auto"/>
        <w:ind w:firstLine="567"/>
        <w:jc w:val="center"/>
        <w:outlineLvl w:val="2"/>
        <w:rPr>
          <w:rFonts w:ascii="GHEA Grapalat" w:eastAsia="Times New Roman" w:hAnsi="GHEA Grapalat" w:cs="Arial"/>
          <w:i/>
          <w:sz w:val="20"/>
          <w:szCs w:val="20"/>
          <w:lang w:val="es-ES"/>
        </w:rPr>
      </w:pPr>
      <w:r w:rsidRPr="008C271A">
        <w:rPr>
          <w:rFonts w:ascii="GHEA Grapalat" w:eastAsia="Times New Roman" w:hAnsi="GHEA Grapalat" w:cs="Times New Roman"/>
          <w:b/>
          <w:sz w:val="20"/>
          <w:szCs w:val="20"/>
          <w:lang w:val="hy-AM"/>
        </w:rPr>
        <w:t xml:space="preserve">սարքերի և սարքավորումների </w:t>
      </w:r>
    </w:p>
    <w:p w:rsidR="008C271A" w:rsidRPr="008C271A" w:rsidRDefault="008C271A" w:rsidP="008C271A">
      <w:pPr>
        <w:spacing w:after="0" w:line="240" w:lineRule="auto"/>
        <w:ind w:firstLine="567"/>
        <w:jc w:val="both"/>
        <w:rPr>
          <w:rFonts w:ascii="GHEA Grapalat" w:eastAsia="Times New Roman" w:hAnsi="GHEA Grapalat" w:cs="Arial"/>
          <w:sz w:val="20"/>
          <w:szCs w:val="20"/>
          <w:lang w:val="es-ES"/>
        </w:rPr>
      </w:pPr>
      <w:r w:rsidRPr="008C271A">
        <w:rPr>
          <w:rFonts w:ascii="GHEA Grapalat" w:eastAsia="Times New Roman" w:hAnsi="GHEA Grapalat" w:cs="Arial"/>
          <w:sz w:val="20"/>
          <w:szCs w:val="20"/>
          <w:u w:val="single"/>
          <w:lang w:val="es-ES"/>
        </w:rPr>
        <w:tab/>
      </w:r>
      <w:r w:rsidRPr="008C271A">
        <w:rPr>
          <w:rFonts w:ascii="GHEA Grapalat" w:eastAsia="Times New Roman" w:hAnsi="GHEA Grapalat" w:cs="Arial"/>
          <w:sz w:val="20"/>
          <w:szCs w:val="20"/>
          <w:u w:val="single"/>
          <w:lang w:val="es-ES"/>
        </w:rPr>
        <w:tab/>
      </w:r>
      <w:r w:rsidRPr="008C271A">
        <w:rPr>
          <w:rFonts w:ascii="GHEA Grapalat" w:eastAsia="Times New Roman" w:hAnsi="GHEA Grapalat" w:cs="Arial"/>
          <w:sz w:val="20"/>
          <w:szCs w:val="20"/>
          <w:u w:val="single"/>
          <w:lang w:val="es-ES"/>
        </w:rPr>
        <w:tab/>
      </w:r>
      <w:r w:rsidRPr="008C271A">
        <w:rPr>
          <w:rFonts w:ascii="GHEA Grapalat" w:eastAsia="Times New Roman" w:hAnsi="GHEA Grapalat" w:cs="Arial"/>
          <w:sz w:val="20"/>
          <w:szCs w:val="20"/>
          <w:u w:val="single"/>
          <w:lang w:val="es-ES"/>
        </w:rPr>
        <w:tab/>
      </w:r>
      <w:r w:rsidRPr="008C271A">
        <w:rPr>
          <w:rFonts w:ascii="GHEA Grapalat" w:eastAsia="Times New Roman" w:hAnsi="GHEA Grapalat" w:cs="Arial"/>
          <w:sz w:val="20"/>
          <w:szCs w:val="20"/>
          <w:u w:val="single"/>
          <w:lang w:val="es-ES"/>
        </w:rPr>
        <w:tab/>
      </w:r>
      <w:r w:rsidRPr="008C271A">
        <w:rPr>
          <w:rFonts w:ascii="GHEA Grapalat" w:eastAsia="Times New Roman" w:hAnsi="GHEA Grapalat" w:cs="Arial"/>
          <w:sz w:val="20"/>
          <w:szCs w:val="20"/>
          <w:u w:val="single"/>
          <w:lang w:val="es-ES"/>
        </w:rPr>
        <w:tab/>
      </w:r>
      <w:r w:rsidRPr="008C271A">
        <w:rPr>
          <w:rFonts w:ascii="GHEA Grapalat" w:eastAsia="Times New Roman" w:hAnsi="GHEA Grapalat" w:cs="Arial"/>
          <w:sz w:val="20"/>
          <w:szCs w:val="20"/>
          <w:u w:val="single"/>
          <w:lang w:val="es-ES"/>
        </w:rPr>
        <w:tab/>
      </w:r>
      <w:r w:rsidRPr="008C271A">
        <w:rPr>
          <w:rFonts w:ascii="GHEA Grapalat" w:eastAsia="Times New Roman" w:hAnsi="GHEA Grapalat" w:cs="Arial"/>
          <w:sz w:val="20"/>
          <w:szCs w:val="20"/>
          <w:u w:val="single"/>
          <w:lang w:val="es-ES"/>
        </w:rPr>
        <w:tab/>
      </w:r>
      <w:r w:rsidRPr="008C271A">
        <w:rPr>
          <w:rFonts w:ascii="GHEA Grapalat" w:eastAsia="Times New Roman" w:hAnsi="GHEA Grapalat" w:cs="Arial"/>
          <w:sz w:val="20"/>
          <w:szCs w:val="20"/>
          <w:u w:val="single"/>
          <w:lang w:val="es-ES"/>
        </w:rPr>
        <w:tab/>
      </w:r>
      <w:r w:rsidRPr="008C271A">
        <w:rPr>
          <w:rFonts w:ascii="GHEA Grapalat" w:eastAsia="Times New Roman" w:hAnsi="GHEA Grapalat" w:cs="Arial"/>
          <w:sz w:val="20"/>
          <w:szCs w:val="20"/>
          <w:u w:val="single"/>
          <w:lang w:val="es-ES"/>
        </w:rPr>
        <w:tab/>
      </w:r>
      <w:r w:rsidRPr="008C271A">
        <w:rPr>
          <w:rFonts w:ascii="GHEA Grapalat" w:eastAsia="Times New Roman" w:hAnsi="GHEA Grapalat" w:cs="Arial"/>
          <w:sz w:val="20"/>
          <w:szCs w:val="20"/>
          <w:lang w:val="es-ES"/>
        </w:rPr>
        <w:t xml:space="preserve">-ն </w:t>
      </w:r>
      <w:r w:rsidR="00C6063B" w:rsidRPr="008C271A">
        <w:rPr>
          <w:rFonts w:ascii="GHEA Grapalat" w:eastAsia="Times New Roman" w:hAnsi="GHEA Grapalat" w:cs="Times New Roman"/>
          <w:sz w:val="24"/>
          <w:szCs w:val="24"/>
          <w:lang w:val="af-ZA"/>
        </w:rPr>
        <w:t>«</w:t>
      </w:r>
      <w:r w:rsidR="00C6063B">
        <w:rPr>
          <w:rFonts w:ascii="GHEA Grapalat" w:eastAsia="Times New Roman" w:hAnsi="GHEA Grapalat" w:cs="Times New Roman"/>
          <w:b/>
          <w:sz w:val="20"/>
          <w:szCs w:val="20"/>
          <w:lang w:val="hy-AM"/>
        </w:rPr>
        <w:t>ՀՀԱՄԳՀ</w:t>
      </w:r>
      <w:r w:rsidR="00C6063B" w:rsidRPr="008C271A">
        <w:rPr>
          <w:rFonts w:ascii="GHEA Grapalat" w:eastAsia="Times New Roman" w:hAnsi="GHEA Grapalat" w:cs="Times New Roman"/>
          <w:b/>
          <w:sz w:val="20"/>
          <w:szCs w:val="20"/>
          <w:lang w:val="es-ES"/>
        </w:rPr>
        <w:t>-</w:t>
      </w:r>
      <w:r w:rsidR="00C6063B" w:rsidRPr="008C271A">
        <w:rPr>
          <w:rFonts w:ascii="GHEA Grapalat" w:eastAsia="Times New Roman" w:hAnsi="GHEA Grapalat" w:cs="Sylfaen"/>
          <w:b/>
          <w:sz w:val="20"/>
          <w:szCs w:val="20"/>
          <w:lang w:val="hy-AM"/>
        </w:rPr>
        <w:t>Բ</w:t>
      </w:r>
      <w:r w:rsidR="00C6063B" w:rsidRPr="00395486">
        <w:rPr>
          <w:rFonts w:ascii="GHEA Grapalat" w:eastAsia="Times New Roman" w:hAnsi="GHEA Grapalat" w:cs="Sylfaen"/>
          <w:b/>
          <w:sz w:val="20"/>
          <w:szCs w:val="20"/>
          <w:lang w:val="hy-AM"/>
        </w:rPr>
        <w:t>Մ</w:t>
      </w:r>
      <w:r w:rsidR="00C6063B" w:rsidRPr="008C271A">
        <w:rPr>
          <w:rFonts w:ascii="GHEA Grapalat" w:eastAsia="Times New Roman" w:hAnsi="GHEA Grapalat" w:cs="Sylfaen"/>
          <w:b/>
          <w:sz w:val="20"/>
          <w:szCs w:val="20"/>
          <w:lang w:val="hy-AM"/>
        </w:rPr>
        <w:t>Ա</w:t>
      </w:r>
      <w:r w:rsidR="00C6063B" w:rsidRPr="00395486">
        <w:rPr>
          <w:rFonts w:ascii="GHEA Grapalat" w:eastAsia="Times New Roman" w:hAnsi="GHEA Grapalat" w:cs="Sylfaen"/>
          <w:b/>
          <w:sz w:val="20"/>
          <w:szCs w:val="20"/>
          <w:lang w:val="hy-AM"/>
        </w:rPr>
        <w:t>Շ</w:t>
      </w:r>
      <w:r w:rsidR="00C6063B" w:rsidRPr="008C271A">
        <w:rPr>
          <w:rFonts w:ascii="GHEA Grapalat" w:eastAsia="Times New Roman" w:hAnsi="GHEA Grapalat" w:cs="Sylfaen"/>
          <w:b/>
          <w:sz w:val="20"/>
          <w:szCs w:val="20"/>
          <w:lang w:val="hy-AM"/>
        </w:rPr>
        <w:t>ՁԲ</w:t>
      </w:r>
      <w:r w:rsidR="00C6063B">
        <w:rPr>
          <w:rFonts w:ascii="GHEA Grapalat" w:eastAsia="Times New Roman" w:hAnsi="GHEA Grapalat" w:cs="Times New Roman"/>
          <w:b/>
          <w:sz w:val="20"/>
          <w:szCs w:val="20"/>
          <w:lang w:val="hy-AM"/>
        </w:rPr>
        <w:t>21</w:t>
      </w:r>
      <w:r w:rsidR="00C6063B" w:rsidRPr="008C271A">
        <w:rPr>
          <w:rFonts w:ascii="GHEA Grapalat" w:eastAsia="Times New Roman" w:hAnsi="GHEA Grapalat" w:cs="Times New Roman"/>
          <w:b/>
          <w:sz w:val="20"/>
          <w:szCs w:val="20"/>
          <w:lang w:val="es-ES"/>
        </w:rPr>
        <w:t>/</w:t>
      </w:r>
      <w:r w:rsidR="00C6063B">
        <w:rPr>
          <w:rFonts w:ascii="GHEA Grapalat" w:eastAsia="Times New Roman" w:hAnsi="GHEA Grapalat" w:cs="Times New Roman"/>
          <w:b/>
          <w:sz w:val="20"/>
          <w:szCs w:val="20"/>
          <w:lang w:val="hy-AM"/>
        </w:rPr>
        <w:t>08</w:t>
      </w:r>
      <w:r w:rsidR="00C6063B" w:rsidRPr="008C271A">
        <w:rPr>
          <w:rFonts w:ascii="GHEA Grapalat" w:eastAsia="Times New Roman" w:hAnsi="GHEA Grapalat" w:cs="Times New Roman"/>
          <w:sz w:val="24"/>
          <w:szCs w:val="24"/>
          <w:lang w:val="af-ZA"/>
        </w:rPr>
        <w:t>»</w:t>
      </w:r>
      <w:r w:rsidR="00C6063B" w:rsidRPr="008C271A">
        <w:rPr>
          <w:rFonts w:ascii="GHEA Grapalat" w:eastAsia="Times New Roman" w:hAnsi="GHEA Grapalat" w:cs="Sylfaen"/>
          <w:b/>
          <w:sz w:val="20"/>
          <w:szCs w:val="20"/>
          <w:lang w:val="es-ES"/>
        </w:rPr>
        <w:t>*</w:t>
      </w:r>
    </w:p>
    <w:p w:rsidR="008C271A" w:rsidRPr="008C271A" w:rsidRDefault="008C271A" w:rsidP="008C271A">
      <w:pPr>
        <w:spacing w:after="0" w:line="240" w:lineRule="auto"/>
        <w:jc w:val="both"/>
        <w:rPr>
          <w:rFonts w:ascii="GHEA Grapalat" w:eastAsia="Times New Roman" w:hAnsi="GHEA Grapalat" w:cs="Arial"/>
          <w:sz w:val="20"/>
          <w:szCs w:val="20"/>
          <w:u w:val="single"/>
          <w:lang w:val="es-ES"/>
        </w:rPr>
      </w:pPr>
      <w:r w:rsidRPr="00395486">
        <w:rPr>
          <w:rFonts w:ascii="GHEA Grapalat" w:eastAsia="Times New Roman" w:hAnsi="GHEA Grapalat" w:cs="Times New Roman"/>
          <w:sz w:val="20"/>
          <w:szCs w:val="24"/>
          <w:vertAlign w:val="superscript"/>
          <w:lang w:val="hy-AM"/>
        </w:rPr>
        <w:t>մ</w:t>
      </w:r>
      <w:r w:rsidRPr="008C271A">
        <w:rPr>
          <w:rFonts w:ascii="GHEA Grapalat" w:eastAsia="Times New Roman" w:hAnsi="GHEA Grapalat" w:cs="Times New Roman"/>
          <w:sz w:val="20"/>
          <w:szCs w:val="24"/>
          <w:vertAlign w:val="superscript"/>
          <w:lang w:val="hy-AM"/>
        </w:rPr>
        <w:t>ասնակցի անվանումը</w:t>
      </w:r>
    </w:p>
    <w:p w:rsidR="008C271A" w:rsidRPr="008C271A" w:rsidRDefault="008C271A" w:rsidP="008C271A">
      <w:pPr>
        <w:spacing w:after="0" w:line="240" w:lineRule="auto"/>
        <w:jc w:val="both"/>
        <w:rPr>
          <w:rFonts w:ascii="GHEA Grapalat" w:eastAsia="Times New Roman" w:hAnsi="GHEA Grapalat" w:cs="Times New Roman"/>
          <w:sz w:val="24"/>
          <w:szCs w:val="24"/>
          <w:lang w:val="hy-AM"/>
        </w:rPr>
      </w:pPr>
      <w:r w:rsidRPr="008C271A">
        <w:rPr>
          <w:rFonts w:ascii="GHEA Grapalat" w:eastAsia="Times New Roman" w:hAnsi="GHEA Grapalat" w:cs="Arial"/>
          <w:sz w:val="20"/>
          <w:szCs w:val="20"/>
          <w:lang w:val="es-ES"/>
        </w:rPr>
        <w:t>ծածկագրովբացմրցույթիշրջանակումըստչափաբաժիններիստորևներկայացնում է իրկողմիցառաջարկվողսարքերի և սարքավորումներինկարագիրը</w:t>
      </w:r>
    </w:p>
    <w:p w:rsidR="008C271A" w:rsidRPr="008C271A" w:rsidRDefault="008C271A" w:rsidP="008C271A">
      <w:pPr>
        <w:keepNext/>
        <w:spacing w:after="0" w:line="240" w:lineRule="auto"/>
        <w:ind w:firstLine="567"/>
        <w:jc w:val="center"/>
        <w:outlineLvl w:val="2"/>
        <w:rPr>
          <w:rFonts w:ascii="GHEA Grapalat" w:eastAsia="Times New Roman" w:hAnsi="GHEA Grapalat" w:cs="Arial"/>
          <w:i/>
          <w:sz w:val="20"/>
          <w:szCs w:val="20"/>
          <w:lang w:val="es-ES"/>
        </w:rPr>
      </w:pPr>
    </w:p>
    <w:p w:rsidR="008C271A" w:rsidRPr="008C271A" w:rsidRDefault="008C271A" w:rsidP="008C271A">
      <w:pPr>
        <w:spacing w:after="0" w:line="240" w:lineRule="auto"/>
        <w:rPr>
          <w:rFonts w:ascii="Times New Roman" w:eastAsia="Times New Roman" w:hAnsi="Times New Roman" w:cs="Times New Roman"/>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6"/>
        <w:gridCol w:w="987"/>
        <w:gridCol w:w="1539"/>
        <w:gridCol w:w="801"/>
        <w:gridCol w:w="1821"/>
        <w:gridCol w:w="2040"/>
        <w:gridCol w:w="2008"/>
      </w:tblGrid>
      <w:tr w:rsidR="008C271A" w:rsidRPr="008C271A" w:rsidTr="00405051">
        <w:tc>
          <w:tcPr>
            <w:tcW w:w="1368" w:type="dxa"/>
            <w:vMerge w:val="restart"/>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r w:rsidRPr="008C271A">
              <w:rPr>
                <w:rFonts w:ascii="GHEA Grapalat" w:eastAsia="Times New Roman" w:hAnsi="GHEA Grapalat" w:cs="Times New Roman"/>
                <w:b/>
                <w:bCs/>
                <w:sz w:val="16"/>
                <w:szCs w:val="18"/>
                <w:lang w:val="es-ES"/>
              </w:rPr>
              <w:t>Չափաբաժնիհամար</w:t>
            </w:r>
          </w:p>
        </w:tc>
        <w:tc>
          <w:tcPr>
            <w:tcW w:w="8973" w:type="dxa"/>
            <w:gridSpan w:val="6"/>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r w:rsidRPr="008C271A">
              <w:rPr>
                <w:rFonts w:ascii="GHEA Grapalat" w:eastAsia="Times New Roman" w:hAnsi="GHEA Grapalat" w:cs="Times New Roman"/>
                <w:b/>
                <w:bCs/>
                <w:sz w:val="16"/>
                <w:szCs w:val="18"/>
                <w:lang w:val="es-ES"/>
              </w:rPr>
              <w:t>Առաջարկվողսարքերի և սարքավորումների</w:t>
            </w:r>
          </w:p>
        </w:tc>
      </w:tr>
      <w:tr w:rsidR="008C271A" w:rsidRPr="008C271A" w:rsidTr="00405051">
        <w:tc>
          <w:tcPr>
            <w:tcW w:w="1368" w:type="dxa"/>
            <w:vMerge/>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p>
        </w:tc>
        <w:tc>
          <w:tcPr>
            <w:tcW w:w="1460"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r w:rsidRPr="008C271A">
              <w:rPr>
                <w:rFonts w:ascii="GHEA Grapalat" w:eastAsia="Times New Roman" w:hAnsi="GHEA Grapalat" w:cs="Times New Roman"/>
                <w:b/>
                <w:bCs/>
                <w:sz w:val="16"/>
                <w:szCs w:val="18"/>
                <w:lang w:val="en-US"/>
              </w:rPr>
              <w:t>ֆ</w:t>
            </w:r>
            <w:r w:rsidRPr="008C271A">
              <w:rPr>
                <w:rFonts w:ascii="GHEA Grapalat" w:eastAsia="Times New Roman" w:hAnsi="GHEA Grapalat" w:cs="Times New Roman"/>
                <w:b/>
                <w:bCs/>
                <w:sz w:val="16"/>
                <w:szCs w:val="18"/>
                <w:lang w:val="hy-AM"/>
              </w:rPr>
              <w:t>իրմային անվանումը</w:t>
            </w:r>
          </w:p>
        </w:tc>
        <w:tc>
          <w:tcPr>
            <w:tcW w:w="2003"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r w:rsidRPr="008C271A">
              <w:rPr>
                <w:rFonts w:ascii="GHEA Grapalat" w:eastAsia="Times New Roman" w:hAnsi="GHEA Grapalat" w:cs="Times New Roman"/>
                <w:b/>
                <w:bCs/>
                <w:sz w:val="16"/>
                <w:szCs w:val="18"/>
                <w:lang w:val="es-ES"/>
              </w:rPr>
              <w:t>ապրանքայիննշանը</w:t>
            </w:r>
          </w:p>
        </w:tc>
        <w:tc>
          <w:tcPr>
            <w:tcW w:w="1757"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hy-AM"/>
              </w:rPr>
            </w:pPr>
            <w:r w:rsidRPr="008C271A">
              <w:rPr>
                <w:rFonts w:ascii="GHEA Grapalat" w:eastAsia="Times New Roman" w:hAnsi="GHEA Grapalat" w:cs="Times New Roman"/>
                <w:b/>
                <w:bCs/>
                <w:sz w:val="16"/>
                <w:szCs w:val="18"/>
                <w:lang w:val="hy-AM"/>
              </w:rPr>
              <w:t>մակնիշը</w:t>
            </w:r>
          </w:p>
        </w:tc>
        <w:tc>
          <w:tcPr>
            <w:tcW w:w="1530"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r w:rsidRPr="008C271A">
              <w:rPr>
                <w:rFonts w:ascii="GHEA Grapalat" w:eastAsia="Times New Roman" w:hAnsi="GHEA Grapalat" w:cs="Times New Roman"/>
                <w:b/>
                <w:bCs/>
                <w:sz w:val="16"/>
                <w:szCs w:val="18"/>
                <w:lang w:val="es-ES"/>
              </w:rPr>
              <w:t>արտադրողիանվանումը</w:t>
            </w:r>
          </w:p>
        </w:tc>
        <w:tc>
          <w:tcPr>
            <w:tcW w:w="1323"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r w:rsidRPr="008C271A">
              <w:rPr>
                <w:rFonts w:ascii="GHEA Grapalat" w:eastAsia="Times New Roman" w:hAnsi="GHEA Grapalat" w:cs="Times New Roman"/>
                <w:b/>
                <w:bCs/>
                <w:sz w:val="16"/>
                <w:szCs w:val="18"/>
                <w:lang w:val="es-ES"/>
              </w:rPr>
              <w:t>տեխնիկականբնութագրերը</w:t>
            </w:r>
          </w:p>
        </w:tc>
        <w:tc>
          <w:tcPr>
            <w:tcW w:w="900"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r w:rsidRPr="008C271A">
              <w:rPr>
                <w:rFonts w:ascii="GHEA Grapalat" w:eastAsia="Times New Roman" w:hAnsi="GHEA Grapalat" w:cs="Times New Roman"/>
                <w:b/>
                <w:bCs/>
                <w:sz w:val="16"/>
                <w:szCs w:val="18"/>
                <w:lang w:val="es-ES"/>
              </w:rPr>
              <w:t>երաշխիքայինժամկետները</w:t>
            </w:r>
          </w:p>
        </w:tc>
      </w:tr>
      <w:tr w:rsidR="008C271A" w:rsidRPr="008C271A" w:rsidTr="00405051">
        <w:tc>
          <w:tcPr>
            <w:tcW w:w="1368"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p>
        </w:tc>
        <w:tc>
          <w:tcPr>
            <w:tcW w:w="1460" w:type="dxa"/>
            <w:vAlign w:val="center"/>
          </w:tcPr>
          <w:p w:rsidR="008C271A" w:rsidRPr="008C271A" w:rsidDel="00E968EF" w:rsidRDefault="008C271A" w:rsidP="008C271A">
            <w:pPr>
              <w:spacing w:after="0" w:line="240" w:lineRule="auto"/>
              <w:jc w:val="center"/>
              <w:rPr>
                <w:rFonts w:ascii="GHEA Grapalat" w:eastAsia="Times New Roman" w:hAnsi="GHEA Grapalat" w:cs="Times New Roman"/>
                <w:b/>
                <w:bCs/>
                <w:sz w:val="16"/>
                <w:szCs w:val="18"/>
                <w:lang w:val="hy-AM"/>
              </w:rPr>
            </w:pPr>
          </w:p>
        </w:tc>
        <w:tc>
          <w:tcPr>
            <w:tcW w:w="2003"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p>
        </w:tc>
        <w:tc>
          <w:tcPr>
            <w:tcW w:w="1757"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hy-AM"/>
              </w:rPr>
            </w:pPr>
          </w:p>
        </w:tc>
        <w:tc>
          <w:tcPr>
            <w:tcW w:w="1530"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p>
        </w:tc>
        <w:tc>
          <w:tcPr>
            <w:tcW w:w="1323"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p>
        </w:tc>
        <w:tc>
          <w:tcPr>
            <w:tcW w:w="900"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p>
        </w:tc>
      </w:tr>
      <w:tr w:rsidR="008C271A" w:rsidRPr="008C271A" w:rsidTr="00405051">
        <w:tc>
          <w:tcPr>
            <w:tcW w:w="1368"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p>
        </w:tc>
        <w:tc>
          <w:tcPr>
            <w:tcW w:w="1460" w:type="dxa"/>
            <w:vAlign w:val="center"/>
          </w:tcPr>
          <w:p w:rsidR="008C271A" w:rsidRPr="008C271A" w:rsidDel="00E968EF" w:rsidRDefault="008C271A" w:rsidP="008C271A">
            <w:pPr>
              <w:spacing w:after="0" w:line="240" w:lineRule="auto"/>
              <w:jc w:val="center"/>
              <w:rPr>
                <w:rFonts w:ascii="GHEA Grapalat" w:eastAsia="Times New Roman" w:hAnsi="GHEA Grapalat" w:cs="Times New Roman"/>
                <w:b/>
                <w:bCs/>
                <w:sz w:val="16"/>
                <w:szCs w:val="18"/>
                <w:lang w:val="hy-AM"/>
              </w:rPr>
            </w:pPr>
          </w:p>
        </w:tc>
        <w:tc>
          <w:tcPr>
            <w:tcW w:w="2003"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p>
        </w:tc>
        <w:tc>
          <w:tcPr>
            <w:tcW w:w="1757"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hy-AM"/>
              </w:rPr>
            </w:pPr>
          </w:p>
        </w:tc>
        <w:tc>
          <w:tcPr>
            <w:tcW w:w="1530"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p>
        </w:tc>
        <w:tc>
          <w:tcPr>
            <w:tcW w:w="1323"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p>
        </w:tc>
        <w:tc>
          <w:tcPr>
            <w:tcW w:w="900"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p>
        </w:tc>
      </w:tr>
      <w:tr w:rsidR="008C271A" w:rsidRPr="008C271A" w:rsidTr="00405051">
        <w:tc>
          <w:tcPr>
            <w:tcW w:w="1368"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p>
        </w:tc>
        <w:tc>
          <w:tcPr>
            <w:tcW w:w="1460" w:type="dxa"/>
            <w:vAlign w:val="center"/>
          </w:tcPr>
          <w:p w:rsidR="008C271A" w:rsidRPr="008C271A" w:rsidDel="00E968EF" w:rsidRDefault="008C271A" w:rsidP="008C271A">
            <w:pPr>
              <w:spacing w:after="0" w:line="240" w:lineRule="auto"/>
              <w:jc w:val="center"/>
              <w:rPr>
                <w:rFonts w:ascii="GHEA Grapalat" w:eastAsia="Times New Roman" w:hAnsi="GHEA Grapalat" w:cs="Times New Roman"/>
                <w:b/>
                <w:bCs/>
                <w:sz w:val="16"/>
                <w:szCs w:val="18"/>
                <w:lang w:val="hy-AM"/>
              </w:rPr>
            </w:pPr>
          </w:p>
        </w:tc>
        <w:tc>
          <w:tcPr>
            <w:tcW w:w="2003"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p>
        </w:tc>
        <w:tc>
          <w:tcPr>
            <w:tcW w:w="1757"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hy-AM"/>
              </w:rPr>
            </w:pPr>
          </w:p>
        </w:tc>
        <w:tc>
          <w:tcPr>
            <w:tcW w:w="1530"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p>
        </w:tc>
        <w:tc>
          <w:tcPr>
            <w:tcW w:w="1323"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p>
        </w:tc>
        <w:tc>
          <w:tcPr>
            <w:tcW w:w="900" w:type="dxa"/>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p>
        </w:tc>
      </w:tr>
    </w:tbl>
    <w:p w:rsidR="008C271A" w:rsidRPr="008C271A" w:rsidRDefault="008C271A" w:rsidP="008C271A">
      <w:pPr>
        <w:keepNext/>
        <w:spacing w:after="0" w:line="240" w:lineRule="auto"/>
        <w:ind w:firstLine="567"/>
        <w:outlineLvl w:val="2"/>
        <w:rPr>
          <w:rFonts w:ascii="GHEA Grapalat" w:eastAsia="Times New Roman" w:hAnsi="GHEA Grapalat" w:cs="Times New Roman"/>
          <w:b/>
          <w:i/>
          <w:sz w:val="20"/>
          <w:szCs w:val="20"/>
          <w:lang w:val="en-US"/>
        </w:rPr>
      </w:pPr>
    </w:p>
    <w:p w:rsidR="008C271A" w:rsidRPr="008C271A" w:rsidRDefault="008C271A" w:rsidP="008C271A">
      <w:pPr>
        <w:keepNext/>
        <w:spacing w:after="0" w:line="240" w:lineRule="auto"/>
        <w:ind w:firstLine="567"/>
        <w:outlineLvl w:val="2"/>
        <w:rPr>
          <w:rFonts w:ascii="GHEA Grapalat" w:eastAsia="Times New Roman" w:hAnsi="GHEA Grapalat" w:cs="Times New Roman"/>
          <w:b/>
          <w:i/>
          <w:sz w:val="20"/>
          <w:szCs w:val="20"/>
          <w:lang w:val="en-US"/>
        </w:rPr>
      </w:pPr>
    </w:p>
    <w:p w:rsidR="008C271A" w:rsidRPr="008C271A" w:rsidRDefault="008C271A" w:rsidP="008C271A">
      <w:pPr>
        <w:keepNext/>
        <w:spacing w:after="0" w:line="240" w:lineRule="auto"/>
        <w:ind w:firstLine="567"/>
        <w:outlineLvl w:val="2"/>
        <w:rPr>
          <w:rFonts w:ascii="GHEA Grapalat" w:eastAsia="Times New Roman" w:hAnsi="GHEA Grapalat" w:cs="Times New Roman"/>
          <w:b/>
          <w:i/>
          <w:sz w:val="20"/>
          <w:szCs w:val="20"/>
          <w:lang w:val="en-US"/>
        </w:rPr>
      </w:pPr>
    </w:p>
    <w:p w:rsidR="008C271A" w:rsidRPr="008C271A" w:rsidRDefault="008C271A" w:rsidP="008C271A">
      <w:pPr>
        <w:keepNext/>
        <w:spacing w:after="0" w:line="240" w:lineRule="auto"/>
        <w:ind w:firstLine="567"/>
        <w:outlineLvl w:val="2"/>
        <w:rPr>
          <w:rFonts w:ascii="GHEA Grapalat" w:eastAsia="Times New Roman" w:hAnsi="GHEA Grapalat" w:cs="Times New Roman"/>
          <w:b/>
          <w:i/>
          <w:sz w:val="20"/>
          <w:szCs w:val="20"/>
          <w:lang w:val="en-US"/>
        </w:rPr>
      </w:pPr>
    </w:p>
    <w:p w:rsidR="008C271A" w:rsidRPr="008C271A" w:rsidRDefault="008C271A" w:rsidP="008C271A">
      <w:pPr>
        <w:spacing w:after="0" w:line="240" w:lineRule="auto"/>
        <w:rPr>
          <w:rFonts w:ascii="GHEA Grapalat" w:eastAsia="Times New Roman" w:hAnsi="GHEA Grapalat" w:cs="Times New Roman"/>
          <w:sz w:val="20"/>
          <w:szCs w:val="24"/>
          <w:lang w:val="es-ES"/>
        </w:rPr>
      </w:pPr>
    </w:p>
    <w:p w:rsidR="008C271A" w:rsidRPr="008C271A" w:rsidRDefault="008C271A" w:rsidP="008C271A">
      <w:pPr>
        <w:spacing w:after="0" w:line="240" w:lineRule="auto"/>
        <w:jc w:val="both"/>
        <w:rPr>
          <w:rFonts w:ascii="GHEA Grapalat" w:eastAsia="Times New Roman" w:hAnsi="GHEA Grapalat" w:cs="Times New Roman"/>
          <w:sz w:val="20"/>
          <w:szCs w:val="24"/>
          <w:u w:val="single"/>
          <w:lang w:val="en-US"/>
        </w:rPr>
      </w:pPr>
      <w:r w:rsidRPr="008C271A">
        <w:rPr>
          <w:rFonts w:ascii="GHEA Grapalat" w:eastAsia="Times New Roman" w:hAnsi="GHEA Grapalat" w:cs="Times New Roman"/>
          <w:sz w:val="20"/>
          <w:szCs w:val="24"/>
          <w:u w:val="single"/>
          <w:lang w:val="en-US"/>
        </w:rPr>
        <w:tab/>
      </w:r>
      <w:r w:rsidRPr="008C271A">
        <w:rPr>
          <w:rFonts w:ascii="GHEA Grapalat" w:eastAsia="Times New Roman" w:hAnsi="GHEA Grapalat" w:cs="Times New Roman"/>
          <w:sz w:val="20"/>
          <w:szCs w:val="24"/>
          <w:u w:val="single"/>
          <w:lang w:val="en-US"/>
        </w:rPr>
        <w:tab/>
      </w:r>
      <w:r w:rsidRPr="008C271A">
        <w:rPr>
          <w:rFonts w:ascii="GHEA Grapalat" w:eastAsia="Times New Roman" w:hAnsi="GHEA Grapalat" w:cs="Times New Roman"/>
          <w:sz w:val="20"/>
          <w:szCs w:val="24"/>
          <w:u w:val="single"/>
          <w:lang w:val="en-US"/>
        </w:rPr>
        <w:tab/>
      </w:r>
      <w:r w:rsidRPr="008C271A">
        <w:rPr>
          <w:rFonts w:ascii="GHEA Grapalat" w:eastAsia="Times New Roman" w:hAnsi="GHEA Grapalat" w:cs="Times New Roman"/>
          <w:sz w:val="20"/>
          <w:szCs w:val="24"/>
          <w:u w:val="single"/>
          <w:lang w:val="en-US"/>
        </w:rPr>
        <w:tab/>
      </w:r>
      <w:r w:rsidRPr="008C271A">
        <w:rPr>
          <w:rFonts w:ascii="GHEA Grapalat" w:eastAsia="Times New Roman" w:hAnsi="GHEA Grapalat" w:cs="Times New Roman"/>
          <w:sz w:val="20"/>
          <w:szCs w:val="24"/>
          <w:u w:val="single"/>
          <w:lang w:val="en-US"/>
        </w:rPr>
        <w:tab/>
      </w:r>
      <w:r w:rsidRPr="008C271A">
        <w:rPr>
          <w:rFonts w:ascii="GHEA Grapalat" w:eastAsia="Times New Roman" w:hAnsi="GHEA Grapalat" w:cs="Times New Roman"/>
          <w:sz w:val="20"/>
          <w:szCs w:val="24"/>
          <w:u w:val="single"/>
          <w:lang w:val="en-US"/>
        </w:rPr>
        <w:tab/>
      </w:r>
      <w:r w:rsidRPr="008C271A">
        <w:rPr>
          <w:rFonts w:ascii="GHEA Grapalat" w:eastAsia="Times New Roman" w:hAnsi="GHEA Grapalat" w:cs="Times New Roman"/>
          <w:sz w:val="20"/>
          <w:szCs w:val="24"/>
          <w:u w:val="single"/>
          <w:lang w:val="en-US"/>
        </w:rPr>
        <w:tab/>
      </w:r>
      <w:r w:rsidRPr="008C271A">
        <w:rPr>
          <w:rFonts w:ascii="GHEA Grapalat" w:eastAsia="Times New Roman" w:hAnsi="GHEA Grapalat" w:cs="Times New Roman"/>
          <w:sz w:val="20"/>
          <w:szCs w:val="24"/>
          <w:u w:val="single"/>
          <w:lang w:val="en-US"/>
        </w:rPr>
        <w:tab/>
      </w:r>
      <w:r w:rsidRPr="008C271A">
        <w:rPr>
          <w:rFonts w:ascii="GHEA Grapalat" w:eastAsia="Times New Roman" w:hAnsi="GHEA Grapalat" w:cs="Times New Roman"/>
          <w:sz w:val="20"/>
          <w:szCs w:val="24"/>
          <w:u w:val="single"/>
          <w:lang w:val="en-US"/>
        </w:rPr>
        <w:tab/>
      </w:r>
      <w:r w:rsidRPr="008C271A">
        <w:rPr>
          <w:rFonts w:ascii="GHEA Grapalat" w:eastAsia="Times New Roman" w:hAnsi="GHEA Grapalat" w:cs="Times New Roman"/>
          <w:sz w:val="20"/>
          <w:szCs w:val="24"/>
          <w:lang w:val="en-US"/>
        </w:rPr>
        <w:tab/>
      </w:r>
      <w:r w:rsidRPr="008C271A">
        <w:rPr>
          <w:rFonts w:ascii="GHEA Grapalat" w:eastAsia="Times New Roman" w:hAnsi="GHEA Grapalat" w:cs="Times New Roman"/>
          <w:sz w:val="20"/>
          <w:szCs w:val="24"/>
          <w:u w:val="single"/>
          <w:lang w:val="en-US"/>
        </w:rPr>
        <w:tab/>
      </w:r>
      <w:r w:rsidRPr="008C271A">
        <w:rPr>
          <w:rFonts w:ascii="GHEA Grapalat" w:eastAsia="Times New Roman" w:hAnsi="GHEA Grapalat" w:cs="Times New Roman"/>
          <w:sz w:val="20"/>
          <w:szCs w:val="24"/>
          <w:u w:val="single"/>
          <w:lang w:val="en-US"/>
        </w:rPr>
        <w:tab/>
      </w:r>
      <w:r w:rsidRPr="008C271A">
        <w:rPr>
          <w:rFonts w:ascii="GHEA Grapalat" w:eastAsia="Times New Roman" w:hAnsi="GHEA Grapalat" w:cs="Times New Roman"/>
          <w:sz w:val="20"/>
          <w:szCs w:val="24"/>
          <w:u w:val="single"/>
          <w:lang w:val="en-US"/>
        </w:rPr>
        <w:tab/>
      </w:r>
    </w:p>
    <w:p w:rsidR="008C271A" w:rsidRPr="008C271A" w:rsidRDefault="008C271A" w:rsidP="008C271A">
      <w:pPr>
        <w:spacing w:after="0" w:line="240" w:lineRule="auto"/>
        <w:jc w:val="both"/>
        <w:rPr>
          <w:rFonts w:ascii="GHEA Grapalat" w:eastAsia="Times New Roman" w:hAnsi="GHEA Grapalat" w:cs="Times New Roman"/>
          <w:sz w:val="20"/>
          <w:szCs w:val="24"/>
          <w:u w:val="single"/>
          <w:lang w:val="hy-AM"/>
        </w:rPr>
      </w:pPr>
      <w:r w:rsidRPr="008C271A">
        <w:rPr>
          <w:rFonts w:ascii="GHEA Grapalat" w:eastAsia="Times New Roman" w:hAnsi="GHEA Grapalat" w:cs="Sylfaen"/>
          <w:sz w:val="20"/>
          <w:szCs w:val="24"/>
          <w:vertAlign w:val="superscript"/>
          <w:lang w:val="hy-AM"/>
        </w:rPr>
        <w:t xml:space="preserve"> մասնակցի անվանումը (ղեկավարի պաշտոնը, անուն ազգանունը)  </w:t>
      </w:r>
      <w:r w:rsidRPr="008C271A">
        <w:rPr>
          <w:rFonts w:ascii="GHEA Grapalat" w:eastAsia="Times New Roman" w:hAnsi="GHEA Grapalat" w:cs="Sylfaen"/>
          <w:sz w:val="20"/>
          <w:szCs w:val="24"/>
          <w:vertAlign w:val="superscript"/>
          <w:lang w:val="hy-AM"/>
        </w:rPr>
        <w:tab/>
      </w:r>
      <w:r w:rsidRPr="008C271A">
        <w:rPr>
          <w:rFonts w:ascii="GHEA Grapalat" w:eastAsia="Times New Roman" w:hAnsi="GHEA Grapalat" w:cs="Sylfaen"/>
          <w:sz w:val="20"/>
          <w:szCs w:val="24"/>
          <w:vertAlign w:val="superscript"/>
          <w:lang w:val="hy-AM"/>
        </w:rPr>
        <w:tab/>
        <w:t>ստորագրություն</w:t>
      </w:r>
    </w:p>
    <w:p w:rsidR="008C271A" w:rsidRPr="008C271A" w:rsidRDefault="008C271A" w:rsidP="008C271A">
      <w:pPr>
        <w:spacing w:after="0" w:line="240" w:lineRule="auto"/>
        <w:jc w:val="right"/>
        <w:rPr>
          <w:rFonts w:ascii="GHEA Grapalat" w:eastAsia="Times New Roman" w:hAnsi="GHEA Grapalat" w:cs="Sylfaen"/>
          <w:sz w:val="20"/>
          <w:szCs w:val="24"/>
          <w:lang w:val="hy-AM"/>
        </w:rPr>
      </w:pPr>
    </w:p>
    <w:p w:rsidR="008C271A" w:rsidRPr="008C271A" w:rsidRDefault="008C271A" w:rsidP="008C271A">
      <w:pPr>
        <w:spacing w:after="0" w:line="240" w:lineRule="auto"/>
        <w:jc w:val="right"/>
        <w:rPr>
          <w:rFonts w:ascii="GHEA Grapalat" w:eastAsia="Times New Roman" w:hAnsi="GHEA Grapalat" w:cs="Sylfaen"/>
          <w:sz w:val="20"/>
          <w:szCs w:val="24"/>
          <w:lang w:val="hy-AM"/>
        </w:rPr>
      </w:pPr>
    </w:p>
    <w:p w:rsidR="008C271A" w:rsidRPr="008C271A" w:rsidRDefault="008C271A" w:rsidP="008C271A">
      <w:pPr>
        <w:spacing w:after="0" w:line="240" w:lineRule="auto"/>
        <w:jc w:val="right"/>
        <w:rPr>
          <w:rFonts w:ascii="GHEA Grapalat" w:eastAsia="Times New Roman" w:hAnsi="GHEA Grapalat" w:cs="Arial"/>
          <w:sz w:val="20"/>
          <w:szCs w:val="24"/>
          <w:lang w:val="hy-AM"/>
        </w:rPr>
      </w:pPr>
      <w:r w:rsidRPr="008C271A">
        <w:rPr>
          <w:rFonts w:ascii="GHEA Grapalat" w:eastAsia="Times New Roman" w:hAnsi="GHEA Grapalat" w:cs="Sylfaen"/>
          <w:sz w:val="20"/>
          <w:szCs w:val="24"/>
          <w:lang w:val="hy-AM"/>
        </w:rPr>
        <w:t>Կ</w:t>
      </w:r>
      <w:r w:rsidRPr="008C271A">
        <w:rPr>
          <w:rFonts w:ascii="GHEA Grapalat" w:eastAsia="Times New Roman" w:hAnsi="GHEA Grapalat" w:cs="Arial"/>
          <w:sz w:val="20"/>
          <w:szCs w:val="24"/>
          <w:lang w:val="hy-AM"/>
        </w:rPr>
        <w:t xml:space="preserve">. </w:t>
      </w:r>
      <w:r w:rsidRPr="008C271A">
        <w:rPr>
          <w:rFonts w:ascii="GHEA Grapalat" w:eastAsia="Times New Roman" w:hAnsi="GHEA Grapalat" w:cs="Sylfaen"/>
          <w:sz w:val="20"/>
          <w:szCs w:val="24"/>
          <w:lang w:val="hy-AM"/>
        </w:rPr>
        <w:t>Տ</w:t>
      </w:r>
      <w:r w:rsidRPr="008C271A">
        <w:rPr>
          <w:rFonts w:ascii="GHEA Grapalat" w:eastAsia="Times New Roman" w:hAnsi="GHEA Grapalat" w:cs="Arial"/>
          <w:sz w:val="20"/>
          <w:szCs w:val="24"/>
          <w:lang w:val="hy-AM"/>
        </w:rPr>
        <w:t>.</w:t>
      </w:r>
      <w:r w:rsidRPr="008C271A">
        <w:rPr>
          <w:rFonts w:ascii="GHEA Grapalat" w:eastAsia="Times New Roman" w:hAnsi="GHEA Grapalat" w:cs="Arial"/>
          <w:sz w:val="20"/>
          <w:szCs w:val="24"/>
          <w:lang w:val="hy-AM"/>
        </w:rPr>
        <w:tab/>
      </w:r>
      <w:r w:rsidRPr="008C271A">
        <w:rPr>
          <w:rFonts w:ascii="GHEA Grapalat" w:eastAsia="Times New Roman" w:hAnsi="GHEA Grapalat" w:cs="Arial"/>
          <w:sz w:val="20"/>
          <w:szCs w:val="24"/>
          <w:lang w:val="hy-AM"/>
        </w:rPr>
        <w:tab/>
      </w:r>
    </w:p>
    <w:p w:rsidR="008C271A" w:rsidRPr="008C271A" w:rsidRDefault="008C271A" w:rsidP="008C271A">
      <w:pPr>
        <w:spacing w:after="0" w:line="240" w:lineRule="auto"/>
        <w:jc w:val="right"/>
        <w:rPr>
          <w:rFonts w:ascii="GHEA Grapalat" w:eastAsia="Times New Roman" w:hAnsi="GHEA Grapalat" w:cs="Times New Roman"/>
          <w:sz w:val="20"/>
          <w:szCs w:val="24"/>
          <w:lang w:val="hy-AM"/>
        </w:rPr>
      </w:pPr>
    </w:p>
    <w:p w:rsidR="008C271A" w:rsidRPr="008C271A" w:rsidRDefault="008C271A" w:rsidP="008C271A">
      <w:pPr>
        <w:spacing w:after="0" w:line="240" w:lineRule="auto"/>
        <w:jc w:val="right"/>
        <w:rPr>
          <w:rFonts w:ascii="GHEA Grapalat" w:eastAsia="Times New Roman" w:hAnsi="GHEA Grapalat" w:cs="Times New Roman"/>
          <w:sz w:val="20"/>
          <w:szCs w:val="24"/>
          <w:lang w:val="hy-AM"/>
        </w:rPr>
      </w:pPr>
    </w:p>
    <w:p w:rsidR="008C271A" w:rsidRPr="008C271A" w:rsidRDefault="008C271A" w:rsidP="008C271A">
      <w:pPr>
        <w:spacing w:after="0" w:line="240" w:lineRule="auto"/>
        <w:rPr>
          <w:rFonts w:ascii="GHEA Grapalat" w:eastAsia="Times New Roman" w:hAnsi="GHEA Grapalat" w:cs="Times New Roman"/>
          <w:i/>
          <w:sz w:val="16"/>
          <w:szCs w:val="16"/>
          <w:lang w:val="af-ZA" w:eastAsia="ru-RU"/>
        </w:rPr>
      </w:pPr>
      <w:r w:rsidRPr="008C271A">
        <w:rPr>
          <w:rFonts w:ascii="GHEA Grapalat" w:eastAsia="Times New Roman" w:hAnsi="GHEA Grapalat" w:cs="Times New Roman"/>
          <w:i/>
          <w:sz w:val="16"/>
          <w:szCs w:val="16"/>
          <w:lang w:val="hy-AM" w:eastAsia="ru-RU"/>
        </w:rPr>
        <w:t>*լրացվումէհանձնաժողովիքարտուղարիկողմից</w:t>
      </w:r>
      <w:r w:rsidRPr="008C271A">
        <w:rPr>
          <w:rFonts w:ascii="GHEA Grapalat" w:eastAsia="Times New Roman" w:hAnsi="GHEA Grapalat" w:cs="Times New Roman"/>
          <w:i/>
          <w:sz w:val="16"/>
          <w:szCs w:val="16"/>
          <w:lang w:val="af-ZA" w:eastAsia="ru-RU"/>
        </w:rPr>
        <w:t xml:space="preserve">` </w:t>
      </w:r>
      <w:r w:rsidRPr="008C271A">
        <w:rPr>
          <w:rFonts w:ascii="GHEA Grapalat" w:eastAsia="Times New Roman" w:hAnsi="GHEA Grapalat" w:cs="Times New Roman"/>
          <w:i/>
          <w:sz w:val="16"/>
          <w:szCs w:val="16"/>
          <w:lang w:val="hy-AM" w:eastAsia="ru-RU"/>
        </w:rPr>
        <w:t>մինչևհրավերըտեղեկագրումհրապարակելը:</w:t>
      </w: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keepNext/>
        <w:spacing w:after="0" w:line="240" w:lineRule="auto"/>
        <w:ind w:firstLine="567"/>
        <w:jc w:val="right"/>
        <w:outlineLvl w:val="2"/>
        <w:rPr>
          <w:rFonts w:ascii="GHEA Grapalat" w:eastAsia="Times New Roman" w:hAnsi="GHEA Grapalat" w:cs="Arial"/>
          <w:b/>
          <w:sz w:val="20"/>
          <w:szCs w:val="20"/>
          <w:lang w:val="hy-AM"/>
        </w:rPr>
      </w:pPr>
      <w:r w:rsidRPr="008C271A">
        <w:rPr>
          <w:rFonts w:ascii="GHEA Grapalat" w:eastAsia="Times New Roman" w:hAnsi="GHEA Grapalat" w:cs="Sylfaen"/>
          <w:b/>
          <w:sz w:val="20"/>
          <w:szCs w:val="20"/>
          <w:lang w:val="hy-AM"/>
        </w:rPr>
        <w:t>Հավելված</w:t>
      </w:r>
      <w:r w:rsidRPr="008C271A">
        <w:rPr>
          <w:rFonts w:ascii="GHEA Grapalat" w:eastAsia="Times New Roman" w:hAnsi="GHEA Grapalat" w:cs="Arial"/>
          <w:b/>
          <w:sz w:val="20"/>
          <w:szCs w:val="20"/>
          <w:lang w:val="hy-AM"/>
        </w:rPr>
        <w:t xml:space="preserve"> 1.2**</w:t>
      </w:r>
    </w:p>
    <w:p w:rsidR="008C271A" w:rsidRPr="008C271A" w:rsidRDefault="00C6063B" w:rsidP="008C271A">
      <w:pPr>
        <w:spacing w:after="0" w:line="240" w:lineRule="auto"/>
        <w:ind w:firstLine="567"/>
        <w:jc w:val="right"/>
        <w:rPr>
          <w:rFonts w:ascii="GHEA Grapalat" w:eastAsia="Times New Roman" w:hAnsi="GHEA Grapalat" w:cs="Arial"/>
          <w:b/>
          <w:sz w:val="20"/>
          <w:szCs w:val="20"/>
          <w:lang w:val="hy-AM"/>
        </w:rPr>
      </w:pPr>
      <w:r w:rsidRPr="008C271A">
        <w:rPr>
          <w:rFonts w:ascii="GHEA Grapalat" w:eastAsia="Times New Roman" w:hAnsi="GHEA Grapalat" w:cs="Times New Roman"/>
          <w:sz w:val="24"/>
          <w:szCs w:val="24"/>
          <w:lang w:val="af-ZA"/>
        </w:rPr>
        <w:t>«</w:t>
      </w:r>
      <w:r>
        <w:rPr>
          <w:rFonts w:ascii="GHEA Grapalat" w:eastAsia="Times New Roman" w:hAnsi="GHEA Grapalat" w:cs="Times New Roman"/>
          <w:b/>
          <w:sz w:val="20"/>
          <w:szCs w:val="20"/>
          <w:lang w:val="hy-AM"/>
        </w:rPr>
        <w:t>ՀՀԱՄԳՀ</w:t>
      </w:r>
      <w:r w:rsidRPr="008C271A">
        <w:rPr>
          <w:rFonts w:ascii="GHEA Grapalat" w:eastAsia="Times New Roman" w:hAnsi="GHEA Grapalat" w:cs="Times New Roman"/>
          <w:b/>
          <w:sz w:val="20"/>
          <w:szCs w:val="20"/>
          <w:lang w:val="es-ES"/>
        </w:rPr>
        <w:t>-</w:t>
      </w:r>
      <w:r w:rsidRPr="008C271A">
        <w:rPr>
          <w:rFonts w:ascii="GHEA Grapalat" w:eastAsia="Times New Roman" w:hAnsi="GHEA Grapalat" w:cs="Sylfaen"/>
          <w:b/>
          <w:sz w:val="20"/>
          <w:szCs w:val="20"/>
          <w:lang w:val="hy-AM"/>
        </w:rPr>
        <w:t>Բ</w:t>
      </w:r>
      <w:r w:rsidRPr="00395486">
        <w:rPr>
          <w:rFonts w:ascii="GHEA Grapalat" w:eastAsia="Times New Roman" w:hAnsi="GHEA Grapalat" w:cs="Sylfaen"/>
          <w:b/>
          <w:sz w:val="20"/>
          <w:szCs w:val="20"/>
          <w:lang w:val="hy-AM"/>
        </w:rPr>
        <w:t>Մ</w:t>
      </w:r>
      <w:r w:rsidRPr="008C271A">
        <w:rPr>
          <w:rFonts w:ascii="GHEA Grapalat" w:eastAsia="Times New Roman" w:hAnsi="GHEA Grapalat" w:cs="Sylfaen"/>
          <w:b/>
          <w:sz w:val="20"/>
          <w:szCs w:val="20"/>
          <w:lang w:val="hy-AM"/>
        </w:rPr>
        <w:t>Ա</w:t>
      </w:r>
      <w:r w:rsidRPr="00395486">
        <w:rPr>
          <w:rFonts w:ascii="GHEA Grapalat" w:eastAsia="Times New Roman" w:hAnsi="GHEA Grapalat" w:cs="Sylfaen"/>
          <w:b/>
          <w:sz w:val="20"/>
          <w:szCs w:val="20"/>
          <w:lang w:val="hy-AM"/>
        </w:rPr>
        <w:t>Շ</w:t>
      </w:r>
      <w:r w:rsidRPr="008C271A">
        <w:rPr>
          <w:rFonts w:ascii="GHEA Grapalat" w:eastAsia="Times New Roman" w:hAnsi="GHEA Grapalat" w:cs="Sylfaen"/>
          <w:b/>
          <w:sz w:val="20"/>
          <w:szCs w:val="20"/>
          <w:lang w:val="hy-AM"/>
        </w:rPr>
        <w:t>ՁԲ</w:t>
      </w:r>
      <w:r>
        <w:rPr>
          <w:rFonts w:ascii="GHEA Grapalat" w:eastAsia="Times New Roman" w:hAnsi="GHEA Grapalat" w:cs="Times New Roman"/>
          <w:b/>
          <w:sz w:val="20"/>
          <w:szCs w:val="20"/>
          <w:lang w:val="hy-AM"/>
        </w:rPr>
        <w:t>21</w:t>
      </w:r>
      <w:r w:rsidRPr="008C271A">
        <w:rPr>
          <w:rFonts w:ascii="GHEA Grapalat" w:eastAsia="Times New Roman" w:hAnsi="GHEA Grapalat" w:cs="Times New Roman"/>
          <w:b/>
          <w:sz w:val="20"/>
          <w:szCs w:val="20"/>
          <w:lang w:val="es-ES"/>
        </w:rPr>
        <w:t>/</w:t>
      </w:r>
      <w:r>
        <w:rPr>
          <w:rFonts w:ascii="GHEA Grapalat" w:eastAsia="Times New Roman" w:hAnsi="GHEA Grapalat" w:cs="Times New Roman"/>
          <w:b/>
          <w:sz w:val="20"/>
          <w:szCs w:val="20"/>
          <w:lang w:val="hy-AM"/>
        </w:rPr>
        <w:t>08</w:t>
      </w:r>
      <w:r w:rsidRPr="008C271A">
        <w:rPr>
          <w:rFonts w:ascii="GHEA Grapalat" w:eastAsia="Times New Roman" w:hAnsi="GHEA Grapalat" w:cs="Times New Roman"/>
          <w:sz w:val="24"/>
          <w:szCs w:val="24"/>
          <w:lang w:val="af-ZA"/>
        </w:rPr>
        <w:t>»</w:t>
      </w:r>
      <w:r w:rsidRPr="008C271A">
        <w:rPr>
          <w:rFonts w:ascii="GHEA Grapalat" w:eastAsia="Times New Roman" w:hAnsi="GHEA Grapalat" w:cs="Sylfaen"/>
          <w:b/>
          <w:sz w:val="20"/>
          <w:szCs w:val="20"/>
          <w:lang w:val="es-ES"/>
        </w:rPr>
        <w:t>*</w:t>
      </w:r>
      <w:r w:rsidR="008C271A" w:rsidRPr="008C271A">
        <w:rPr>
          <w:rFonts w:ascii="GHEA Grapalat" w:eastAsia="Times New Roman" w:hAnsi="GHEA Grapalat" w:cs="Sylfaen"/>
          <w:b/>
          <w:sz w:val="20"/>
          <w:szCs w:val="20"/>
          <w:lang w:val="hy-AM"/>
        </w:rPr>
        <w:t>ծածկագրով</w:t>
      </w:r>
    </w:p>
    <w:p w:rsidR="008C271A" w:rsidRPr="008C271A" w:rsidRDefault="008C271A" w:rsidP="008C271A">
      <w:pPr>
        <w:spacing w:after="0" w:line="240" w:lineRule="auto"/>
        <w:ind w:firstLine="567"/>
        <w:jc w:val="right"/>
        <w:rPr>
          <w:rFonts w:ascii="GHEA Grapalat" w:eastAsia="Times New Roman" w:hAnsi="GHEA Grapalat" w:cs="Arial"/>
          <w:b/>
          <w:sz w:val="20"/>
          <w:szCs w:val="20"/>
          <w:lang w:val="hy-AM"/>
        </w:rPr>
      </w:pPr>
      <w:r w:rsidRPr="008C271A">
        <w:rPr>
          <w:rFonts w:ascii="GHEA Grapalat" w:eastAsia="Times New Roman" w:hAnsi="GHEA Grapalat" w:cs="Sylfaen"/>
          <w:b/>
          <w:sz w:val="20"/>
          <w:szCs w:val="20"/>
          <w:lang w:val="hy-AM"/>
        </w:rPr>
        <w:t>բաց</w:t>
      </w:r>
      <w:r w:rsidRPr="008C271A">
        <w:rPr>
          <w:rFonts w:ascii="GHEA Grapalat" w:eastAsia="Times New Roman" w:hAnsi="GHEA Grapalat" w:cs="Arial"/>
          <w:b/>
          <w:sz w:val="20"/>
          <w:szCs w:val="20"/>
          <w:lang w:val="hy-AM"/>
        </w:rPr>
        <w:t xml:space="preserve"> մրցույթի </w:t>
      </w:r>
      <w:r w:rsidRPr="008C271A">
        <w:rPr>
          <w:rFonts w:ascii="GHEA Grapalat" w:eastAsia="Times New Roman" w:hAnsi="GHEA Grapalat" w:cs="Sylfaen"/>
          <w:b/>
          <w:sz w:val="20"/>
          <w:szCs w:val="20"/>
          <w:lang w:val="hy-AM"/>
        </w:rPr>
        <w:t>հրավերի</w:t>
      </w:r>
    </w:p>
    <w:p w:rsidR="008C271A" w:rsidRPr="008C271A" w:rsidRDefault="008C271A" w:rsidP="008C271A">
      <w:pPr>
        <w:spacing w:after="0" w:line="240" w:lineRule="auto"/>
        <w:jc w:val="right"/>
        <w:rPr>
          <w:rFonts w:ascii="GHEA Grapalat" w:eastAsia="Times New Roman" w:hAnsi="GHEA Grapalat" w:cs="Times New Roman"/>
          <w:b/>
          <w:sz w:val="20"/>
          <w:szCs w:val="20"/>
          <w:lang w:val="hy-AM"/>
        </w:rPr>
      </w:pPr>
    </w:p>
    <w:p w:rsidR="008C271A" w:rsidRPr="008C271A" w:rsidRDefault="008C271A" w:rsidP="008C271A">
      <w:pPr>
        <w:spacing w:after="0" w:line="240" w:lineRule="auto"/>
        <w:jc w:val="center"/>
        <w:rPr>
          <w:rFonts w:ascii="GHEA Grapalat" w:eastAsia="Times New Roman" w:hAnsi="GHEA Grapalat" w:cs="Times New Roman"/>
          <w:b/>
          <w:sz w:val="20"/>
          <w:szCs w:val="20"/>
          <w:lang w:val="hy-AM"/>
        </w:rPr>
      </w:pPr>
      <w:r w:rsidRPr="008C271A">
        <w:rPr>
          <w:rFonts w:ascii="GHEA Grapalat" w:eastAsia="Times New Roman" w:hAnsi="GHEA Grapalat" w:cs="Times New Roman"/>
          <w:b/>
          <w:sz w:val="20"/>
          <w:szCs w:val="20"/>
          <w:lang w:val="hy-AM"/>
        </w:rPr>
        <w:t>ՁԵՎ</w:t>
      </w:r>
    </w:p>
    <w:p w:rsidR="008C271A" w:rsidRPr="00C6063B" w:rsidRDefault="008C271A" w:rsidP="008C271A">
      <w:pPr>
        <w:spacing w:after="0" w:line="240" w:lineRule="auto"/>
        <w:ind w:left="360" w:hanging="360"/>
        <w:jc w:val="center"/>
        <w:rPr>
          <w:rFonts w:ascii="GHEA Grapalat" w:eastAsia="GHEA Grapalat" w:hAnsi="GHEA Grapalat" w:cs="GHEA Grapalat"/>
          <w:sz w:val="18"/>
          <w:szCs w:val="18"/>
          <w:lang w:val="hy-AM"/>
        </w:rPr>
      </w:pPr>
      <w:r w:rsidRPr="00C6063B">
        <w:rPr>
          <w:rFonts w:ascii="GHEA Grapalat" w:eastAsia="GHEA Grapalat" w:hAnsi="GHEA Grapalat" w:cs="GHEA Grapalat"/>
          <w:sz w:val="18"/>
          <w:szCs w:val="18"/>
          <w:lang w:val="hy-AM"/>
        </w:rPr>
        <w:t>ԻՐԱԿԱՆ ՇԱՀԱՌՈՒՆԵՐԻ ՎԵՐԱԲԵՐՅԱԼ ՀԱՅՏԱՐԱՐԱԳՐԻ</w:t>
      </w:r>
    </w:p>
    <w:p w:rsidR="008C271A" w:rsidRPr="008C271A" w:rsidRDefault="008C271A" w:rsidP="008C271A">
      <w:pPr>
        <w:spacing w:after="0" w:line="240" w:lineRule="auto"/>
        <w:ind w:left="360" w:hanging="360"/>
        <w:jc w:val="center"/>
        <w:rPr>
          <w:rFonts w:ascii="GHEA Grapalat" w:eastAsia="GHEA Grapalat" w:hAnsi="GHEA Grapalat" w:cs="GHEA Grapalat"/>
          <w:sz w:val="24"/>
          <w:szCs w:val="24"/>
          <w:lang w:val="hy-AM"/>
        </w:rPr>
      </w:pPr>
    </w:p>
    <w:p w:rsidR="008C271A" w:rsidRPr="008C271A" w:rsidRDefault="008C271A" w:rsidP="008C271A">
      <w:pPr>
        <w:numPr>
          <w:ilvl w:val="0"/>
          <w:numId w:val="29"/>
        </w:numPr>
        <w:pBdr>
          <w:top w:val="nil"/>
          <w:left w:val="nil"/>
          <w:bottom w:val="nil"/>
          <w:right w:val="nil"/>
          <w:between w:val="nil"/>
        </w:pBdr>
        <w:spacing w:after="0" w:line="240" w:lineRule="auto"/>
        <w:rPr>
          <w:rFonts w:ascii="GHEA Grapalat" w:eastAsia="GHEA Grapalat" w:hAnsi="GHEA Grapalat" w:cs="GHEA Grapalat"/>
          <w:b/>
          <w:color w:val="000000"/>
          <w:sz w:val="24"/>
          <w:szCs w:val="24"/>
          <w:lang w:val="en-US"/>
        </w:rPr>
      </w:pPr>
      <w:r w:rsidRPr="008C271A">
        <w:rPr>
          <w:rFonts w:ascii="GHEA Grapalat" w:eastAsia="GHEA Grapalat" w:hAnsi="GHEA Grapalat" w:cs="GHEA Grapalat"/>
          <w:b/>
          <w:color w:val="000000"/>
          <w:sz w:val="24"/>
          <w:szCs w:val="24"/>
          <w:lang w:val="en-US"/>
        </w:rPr>
        <w:t>Կազմակերպությունը</w:t>
      </w:r>
    </w:p>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16"/>
          <w:szCs w:val="16"/>
          <w:lang w:val="en-US"/>
        </w:rPr>
      </w:pPr>
      <w:r w:rsidRPr="00C6063B">
        <w:rPr>
          <w:rFonts w:ascii="GHEA Grapalat" w:eastAsia="GHEA Grapalat" w:hAnsi="GHEA Grapalat" w:cs="GHEA Grapalat"/>
          <w:i/>
          <w:color w:val="000000"/>
          <w:sz w:val="16"/>
          <w:szCs w:val="16"/>
          <w:lang w:val="en-US"/>
        </w:rPr>
        <w:t>Կազմակերպությանտվյալները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C271A" w:rsidRPr="00C6063B" w:rsidTr="00405051">
        <w:tc>
          <w:tcPr>
            <w:tcW w:w="2836"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Անվանումը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6"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Անվանումըլատինատառ</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6"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Պետականգրանցմանհամարը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6"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Գրանցմանօրը, ամիսը, տարին</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6"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Գրանցմանհասցեն</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6"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Գրանցմանպետությունը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6"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rPr>
            </w:pPr>
            <w:r w:rsidRPr="00C6063B">
              <w:rPr>
                <w:rFonts w:ascii="GHEA Grapalat" w:eastAsia="GHEA Grapalat" w:hAnsi="GHEA Grapalat" w:cs="GHEA Grapalat"/>
                <w:color w:val="000000"/>
                <w:sz w:val="16"/>
                <w:szCs w:val="16"/>
                <w:lang w:val="en-US"/>
              </w:rPr>
              <w:t>Գործադիրմարմնիղեկավարիանունըևազգանունը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rPr>
            </w:pPr>
          </w:p>
        </w:tc>
      </w:tr>
    </w:tbl>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16"/>
          <w:szCs w:val="16"/>
          <w:lang w:val="en-US"/>
        </w:rPr>
      </w:pPr>
      <w:r w:rsidRPr="00C6063B">
        <w:rPr>
          <w:rFonts w:ascii="GHEA Grapalat" w:eastAsia="GHEA Grapalat" w:hAnsi="GHEA Grapalat" w:cs="GHEA Grapalat"/>
          <w:i/>
          <w:color w:val="000000"/>
          <w:sz w:val="16"/>
          <w:szCs w:val="16"/>
          <w:lang w:val="en-US"/>
        </w:rPr>
        <w:t>Հայտարարագիրըներկայացնողանձը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Հայտարարագիրըներկայացնողանձիանունը և ազգանունը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Հայտարարագիրըներկայացնողանձիպաշտոնը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bl>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16"/>
          <w:szCs w:val="16"/>
          <w:lang w:val="en-US"/>
        </w:rPr>
      </w:pPr>
      <w:r w:rsidRPr="00C6063B">
        <w:rPr>
          <w:rFonts w:ascii="GHEA Grapalat" w:eastAsia="GHEA Grapalat" w:hAnsi="GHEA Grapalat" w:cs="GHEA Grapalat"/>
          <w:i/>
          <w:color w:val="000000"/>
          <w:sz w:val="16"/>
          <w:szCs w:val="16"/>
          <w:lang w:val="en-US"/>
        </w:rPr>
        <w:t>Հայտարարագրիներկայացումը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Հայտարարագրիստորագրմանօրը, ամիսը, տարին</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Հայտարարագրիէջերիքանակը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Հայտարարագիրըներկայացնողանձիստորագրությունը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bl>
    <w:p w:rsidR="008C271A" w:rsidRPr="00C6063B" w:rsidRDefault="008C271A" w:rsidP="008C271A">
      <w:pPr>
        <w:spacing w:after="0" w:line="240" w:lineRule="auto"/>
        <w:rPr>
          <w:rFonts w:ascii="GHEA Grapalat" w:eastAsia="GHEA Grapalat" w:hAnsi="GHEA Grapalat" w:cs="GHEA Grapalat"/>
          <w:sz w:val="16"/>
          <w:szCs w:val="16"/>
          <w:lang w:val="en-US"/>
        </w:rPr>
      </w:pPr>
    </w:p>
    <w:p w:rsidR="008C271A" w:rsidRPr="00C6063B" w:rsidRDefault="008C271A" w:rsidP="008C271A">
      <w:pPr>
        <w:spacing w:after="0" w:line="240" w:lineRule="auto"/>
        <w:rPr>
          <w:rFonts w:ascii="GHEA Grapalat" w:eastAsia="GHEA Grapalat" w:hAnsi="GHEA Grapalat" w:cs="GHEA Grapalat"/>
          <w:sz w:val="16"/>
          <w:szCs w:val="16"/>
          <w:lang w:val="en-US"/>
        </w:rPr>
      </w:pPr>
      <w:r w:rsidRPr="00C6063B">
        <w:rPr>
          <w:rFonts w:ascii="GHEA Grapalat" w:eastAsia="Times New Roman" w:hAnsi="GHEA Grapalat" w:cs="Times New Roman"/>
          <w:sz w:val="16"/>
          <w:szCs w:val="16"/>
          <w:lang w:val="en-US"/>
        </w:rPr>
        <w:br w:type="page"/>
      </w:r>
    </w:p>
    <w:p w:rsidR="008C271A" w:rsidRPr="00C6063B" w:rsidRDefault="008C271A" w:rsidP="008C271A">
      <w:pPr>
        <w:numPr>
          <w:ilvl w:val="0"/>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b/>
          <w:color w:val="000000"/>
          <w:sz w:val="16"/>
          <w:szCs w:val="16"/>
          <w:lang w:val="en-US"/>
        </w:rPr>
        <w:lastRenderedPageBreak/>
        <w:t>Բաժնետոմսերիցուցակմանտվյալները</w:t>
      </w:r>
    </w:p>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16"/>
          <w:szCs w:val="16"/>
          <w:lang w:val="en-US"/>
        </w:rPr>
      </w:pPr>
      <w:r w:rsidRPr="00C6063B">
        <w:rPr>
          <w:rFonts w:ascii="GHEA Grapalat" w:eastAsia="GHEA Grapalat" w:hAnsi="GHEA Grapalat" w:cs="GHEA Grapalat"/>
          <w:i/>
          <w:color w:val="000000"/>
          <w:sz w:val="16"/>
          <w:szCs w:val="16"/>
          <w:lang w:val="en-US"/>
        </w:rPr>
        <w:t>Բաժնետոմսերիցուցակմանտվյալները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Ֆոնդայինբորսայիանվանումը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Հղումըբորսայումառկափաստաթղթերին</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bl>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16"/>
          <w:szCs w:val="16"/>
          <w:lang w:val="en-US"/>
        </w:rPr>
      </w:pPr>
      <w:r w:rsidRPr="00C6063B">
        <w:rPr>
          <w:rFonts w:ascii="GHEA Grapalat" w:eastAsia="GHEA Grapalat" w:hAnsi="GHEA Grapalat" w:cs="GHEA Grapalat"/>
          <w:i/>
          <w:color w:val="000000"/>
          <w:sz w:val="16"/>
          <w:szCs w:val="16"/>
          <w:lang w:val="en-US"/>
        </w:rPr>
        <w:t>Կազմակերպությունըվերահսկողիրավաբանականանձիտվյալները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Անվանումը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Անվանումըլատինատառ</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Պետականգրանցմանհամարը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Գրանցմանօրը, ամիսը, տարին</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Գրանցմանհասցեն</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Գրանցմանպետությունը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rPr>
            </w:pPr>
            <w:r w:rsidRPr="00C6063B">
              <w:rPr>
                <w:rFonts w:ascii="GHEA Grapalat" w:eastAsia="GHEA Grapalat" w:hAnsi="GHEA Grapalat" w:cs="GHEA Grapalat"/>
                <w:color w:val="000000"/>
                <w:sz w:val="16"/>
                <w:szCs w:val="16"/>
                <w:lang w:val="en-US"/>
              </w:rPr>
              <w:t>Գործադիրմարմնիղեկավարիանունըևազգանունը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rPr>
            </w:pPr>
          </w:p>
        </w:tc>
      </w:tr>
    </w:tbl>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iCs/>
          <w:sz w:val="16"/>
          <w:szCs w:val="16"/>
          <w:lang w:val="en-US"/>
        </w:rPr>
      </w:pPr>
      <w:r w:rsidRPr="00C6063B">
        <w:rPr>
          <w:rFonts w:ascii="GHEA Grapalat" w:eastAsia="GHEA Grapalat" w:hAnsi="GHEA Grapalat" w:cs="GHEA Grapalat"/>
          <w:i/>
          <w:iCs/>
          <w:sz w:val="16"/>
          <w:szCs w:val="16"/>
          <w:lang w:val="en-US"/>
        </w:rPr>
        <w:t>Վերահսկողությանմակարդակը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C271A" w:rsidRPr="00C6063B" w:rsidTr="00405051">
        <w:tc>
          <w:tcPr>
            <w:tcW w:w="2836"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Մասնակցությանչափը (%)</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6"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Մասնակցությանտեսակը</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r w:rsidRPr="00C6063B">
              <w:rPr>
                <w:rFonts w:ascii="MS Gothic" w:eastAsia="MS Gothic" w:hAnsi="MS Gothic" w:cs="GHEA Grapalat" w:hint="eastAsia"/>
                <w:sz w:val="16"/>
                <w:szCs w:val="16"/>
                <w:lang w:val="en-US"/>
              </w:rPr>
              <w:t>☐</w:t>
            </w:r>
            <w:r w:rsidRPr="00C6063B">
              <w:rPr>
                <w:rFonts w:ascii="GHEA Grapalat" w:eastAsia="GHEA Grapalat" w:hAnsi="GHEA Grapalat" w:cs="GHEA Grapalat"/>
                <w:sz w:val="16"/>
                <w:szCs w:val="16"/>
                <w:lang w:val="en-US"/>
              </w:rPr>
              <w:tab/>
              <w:t>Ուղղակիմասնակցություն</w:t>
            </w:r>
          </w:p>
          <w:p w:rsidR="008C271A" w:rsidRPr="00C6063B" w:rsidRDefault="008C271A" w:rsidP="008C271A">
            <w:pPr>
              <w:spacing w:before="240" w:after="240" w:line="240" w:lineRule="auto"/>
              <w:rPr>
                <w:rFonts w:ascii="GHEA Grapalat" w:eastAsia="GHEA Grapalat" w:hAnsi="GHEA Grapalat" w:cs="GHEA Grapalat"/>
                <w:sz w:val="16"/>
                <w:szCs w:val="16"/>
                <w:lang w:val="en-US"/>
              </w:rPr>
            </w:pPr>
            <w:r w:rsidRPr="00C6063B">
              <w:rPr>
                <w:rFonts w:ascii="MS Gothic" w:eastAsia="MS Gothic" w:hAnsi="MS Gothic" w:cs="GHEA Grapalat" w:hint="eastAsia"/>
                <w:sz w:val="16"/>
                <w:szCs w:val="16"/>
                <w:lang w:val="en-US"/>
              </w:rPr>
              <w:t>☐</w:t>
            </w:r>
            <w:r w:rsidRPr="00C6063B">
              <w:rPr>
                <w:rFonts w:ascii="GHEA Grapalat" w:eastAsia="GHEA Grapalat" w:hAnsi="GHEA Grapalat" w:cs="GHEA Grapalat"/>
                <w:sz w:val="16"/>
                <w:szCs w:val="16"/>
                <w:lang w:val="en-US"/>
              </w:rPr>
              <w:tab/>
              <w:t>Անուղղակիմասնակցություն</w:t>
            </w:r>
          </w:p>
        </w:tc>
      </w:tr>
    </w:tbl>
    <w:p w:rsidR="008C271A" w:rsidRPr="00C6063B" w:rsidRDefault="008C271A" w:rsidP="008C271A">
      <w:pPr>
        <w:pBdr>
          <w:top w:val="nil"/>
          <w:left w:val="nil"/>
          <w:bottom w:val="nil"/>
          <w:right w:val="nil"/>
          <w:between w:val="nil"/>
        </w:pBdr>
        <w:spacing w:before="240" w:after="0" w:line="240" w:lineRule="auto"/>
        <w:rPr>
          <w:rFonts w:ascii="GHEA Grapalat" w:eastAsia="GHEA Grapalat" w:hAnsi="GHEA Grapalat" w:cs="GHEA Grapalat"/>
          <w:sz w:val="16"/>
          <w:szCs w:val="16"/>
          <w:lang w:val="en-US"/>
        </w:rPr>
      </w:pPr>
      <w:r w:rsidRPr="00C6063B">
        <w:rPr>
          <w:rFonts w:ascii="GHEA Grapalat" w:eastAsia="Times New Roman" w:hAnsi="GHEA Grapalat" w:cs="Times New Roman"/>
          <w:sz w:val="16"/>
          <w:szCs w:val="16"/>
          <w:lang w:val="en-US"/>
        </w:rPr>
        <w:br w:type="page"/>
      </w:r>
    </w:p>
    <w:p w:rsidR="008C271A" w:rsidRPr="00C6063B" w:rsidRDefault="008C271A" w:rsidP="008C271A">
      <w:pPr>
        <w:numPr>
          <w:ilvl w:val="0"/>
          <w:numId w:val="29"/>
        </w:numPr>
        <w:pBdr>
          <w:top w:val="nil"/>
          <w:left w:val="nil"/>
          <w:bottom w:val="nil"/>
          <w:right w:val="nil"/>
          <w:between w:val="nil"/>
        </w:pBdr>
        <w:spacing w:after="0" w:line="240" w:lineRule="auto"/>
        <w:rPr>
          <w:rFonts w:ascii="GHEA Grapalat" w:eastAsia="GHEA Grapalat" w:hAnsi="GHEA Grapalat" w:cs="GHEA Grapalat"/>
          <w:b/>
          <w:color w:val="000000"/>
          <w:sz w:val="16"/>
          <w:szCs w:val="16"/>
          <w:lang w:val="en-US"/>
        </w:rPr>
      </w:pPr>
      <w:r w:rsidRPr="00C6063B">
        <w:rPr>
          <w:rFonts w:ascii="GHEA Grapalat" w:eastAsia="GHEA Grapalat" w:hAnsi="GHEA Grapalat" w:cs="GHEA Grapalat"/>
          <w:b/>
          <w:color w:val="000000"/>
          <w:sz w:val="16"/>
          <w:szCs w:val="16"/>
          <w:lang w:val="en-US"/>
        </w:rPr>
        <w:lastRenderedPageBreak/>
        <w:t>Պետության, համայնքիկամմիջազգայինկազմակերպությանմասնակցությունը</w:t>
      </w:r>
    </w:p>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16"/>
          <w:szCs w:val="16"/>
          <w:lang w:val="en-US"/>
        </w:rPr>
      </w:pPr>
      <w:r w:rsidRPr="00C6063B">
        <w:rPr>
          <w:rFonts w:ascii="GHEA Grapalat" w:eastAsia="GHEA Grapalat" w:hAnsi="GHEA Grapalat" w:cs="GHEA Grapalat"/>
          <w:i/>
          <w:color w:val="000000"/>
          <w:sz w:val="16"/>
          <w:szCs w:val="16"/>
          <w:lang w:val="en-US"/>
        </w:rPr>
        <w:t>Պետությանկամհամայնքիմասնակցությունը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Պետությանանվանումը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Համայնքիանվանումը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Մասնակցությանչափը (%)</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Մասնակցությանտեսակը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r w:rsidRPr="00C6063B">
              <w:rPr>
                <w:rFonts w:ascii="Segoe UI Symbol" w:eastAsia="MS Gothic" w:hAnsi="Segoe UI Symbol" w:cs="Segoe UI Symbol"/>
                <w:sz w:val="16"/>
                <w:szCs w:val="16"/>
                <w:lang w:val="en-US"/>
              </w:rPr>
              <w:t>☐</w:t>
            </w:r>
            <w:r w:rsidRPr="00C6063B">
              <w:rPr>
                <w:rFonts w:ascii="GHEA Grapalat" w:eastAsia="GHEA Grapalat" w:hAnsi="GHEA Grapalat" w:cs="GHEA Grapalat"/>
                <w:sz w:val="16"/>
                <w:szCs w:val="16"/>
                <w:lang w:val="en-US"/>
              </w:rPr>
              <w:tab/>
              <w:t>Ուղղակիմասնակցություն</w:t>
            </w:r>
          </w:p>
          <w:p w:rsidR="008C271A" w:rsidRPr="00C6063B" w:rsidRDefault="008C271A" w:rsidP="008C271A">
            <w:pPr>
              <w:spacing w:before="240" w:after="240" w:line="240" w:lineRule="auto"/>
              <w:rPr>
                <w:rFonts w:ascii="GHEA Grapalat" w:eastAsia="GHEA Grapalat" w:hAnsi="GHEA Grapalat" w:cs="GHEA Grapalat"/>
                <w:sz w:val="16"/>
                <w:szCs w:val="16"/>
                <w:lang w:val="en-US"/>
              </w:rPr>
            </w:pPr>
            <w:r w:rsidRPr="00C6063B">
              <w:rPr>
                <w:rFonts w:ascii="Segoe UI Symbol" w:eastAsia="MS Gothic" w:hAnsi="Segoe UI Symbol" w:cs="Segoe UI Symbol"/>
                <w:sz w:val="16"/>
                <w:szCs w:val="16"/>
                <w:lang w:val="en-US"/>
              </w:rPr>
              <w:t>☐</w:t>
            </w:r>
            <w:r w:rsidRPr="00C6063B">
              <w:rPr>
                <w:rFonts w:ascii="GHEA Grapalat" w:eastAsia="GHEA Grapalat" w:hAnsi="GHEA Grapalat" w:cs="GHEA Grapalat"/>
                <w:sz w:val="16"/>
                <w:szCs w:val="16"/>
                <w:lang w:val="en-US"/>
              </w:rPr>
              <w:tab/>
              <w:t>Անուղղակիմասնակցություն</w:t>
            </w:r>
          </w:p>
        </w:tc>
      </w:tr>
    </w:tbl>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16"/>
          <w:szCs w:val="16"/>
          <w:lang w:val="en-US"/>
        </w:rPr>
      </w:pPr>
      <w:r w:rsidRPr="00C6063B">
        <w:rPr>
          <w:rFonts w:ascii="GHEA Grapalat" w:eastAsia="GHEA Grapalat" w:hAnsi="GHEA Grapalat" w:cs="GHEA Grapalat"/>
          <w:i/>
          <w:color w:val="000000"/>
          <w:sz w:val="16"/>
          <w:szCs w:val="16"/>
          <w:lang w:val="en-US"/>
        </w:rPr>
        <w:t>Միջազգայինկազմակերպությանմասնակցությունը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Միջազգայինկազմակերպությանանվանումը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Միջազգայինկազմակերպությանանվանումըլատինատառ</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Մասնակցությանչափը (%)</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Մասնակցությանտեսակը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r w:rsidRPr="00C6063B">
              <w:rPr>
                <w:rFonts w:ascii="Segoe UI Symbol" w:eastAsia="MS Gothic" w:hAnsi="Segoe UI Symbol" w:cs="Segoe UI Symbol"/>
                <w:sz w:val="16"/>
                <w:szCs w:val="16"/>
                <w:lang w:val="en-US"/>
              </w:rPr>
              <w:t>☐</w:t>
            </w:r>
            <w:r w:rsidRPr="00C6063B">
              <w:rPr>
                <w:rFonts w:ascii="GHEA Grapalat" w:eastAsia="GHEA Grapalat" w:hAnsi="GHEA Grapalat" w:cs="GHEA Grapalat"/>
                <w:sz w:val="16"/>
                <w:szCs w:val="16"/>
                <w:lang w:val="en-US"/>
              </w:rPr>
              <w:tab/>
              <w:t>Ուղղակիմասնակցություն</w:t>
            </w:r>
          </w:p>
          <w:p w:rsidR="008C271A" w:rsidRPr="00C6063B" w:rsidRDefault="008C271A" w:rsidP="008C271A">
            <w:pPr>
              <w:spacing w:before="240" w:after="240" w:line="240" w:lineRule="auto"/>
              <w:rPr>
                <w:rFonts w:ascii="GHEA Grapalat" w:eastAsia="GHEA Grapalat" w:hAnsi="GHEA Grapalat" w:cs="GHEA Grapalat"/>
                <w:sz w:val="16"/>
                <w:szCs w:val="16"/>
                <w:lang w:val="en-US"/>
              </w:rPr>
            </w:pPr>
            <w:r w:rsidRPr="00C6063B">
              <w:rPr>
                <w:rFonts w:ascii="Segoe UI Symbol" w:eastAsia="MS Gothic" w:hAnsi="Segoe UI Symbol" w:cs="Segoe UI Symbol"/>
                <w:sz w:val="16"/>
                <w:szCs w:val="16"/>
                <w:lang w:val="en-US"/>
              </w:rPr>
              <w:t>☐</w:t>
            </w:r>
            <w:r w:rsidRPr="00C6063B">
              <w:rPr>
                <w:rFonts w:ascii="GHEA Grapalat" w:eastAsia="GHEA Grapalat" w:hAnsi="GHEA Grapalat" w:cs="GHEA Grapalat"/>
                <w:sz w:val="16"/>
                <w:szCs w:val="16"/>
                <w:lang w:val="en-US"/>
              </w:rPr>
              <w:tab/>
              <w:t>Անուղղակիմասնակցություն</w:t>
            </w:r>
          </w:p>
        </w:tc>
      </w:tr>
    </w:tbl>
    <w:p w:rsidR="008C271A" w:rsidRPr="00C6063B" w:rsidRDefault="008C271A" w:rsidP="008C271A">
      <w:pPr>
        <w:spacing w:after="0" w:line="240" w:lineRule="auto"/>
        <w:rPr>
          <w:rFonts w:ascii="GHEA Grapalat" w:eastAsia="GHEA Grapalat" w:hAnsi="GHEA Grapalat" w:cs="GHEA Grapalat"/>
          <w:b/>
          <w:sz w:val="16"/>
          <w:szCs w:val="16"/>
          <w:lang w:val="en-US"/>
        </w:rPr>
      </w:pPr>
      <w:r w:rsidRPr="00C6063B">
        <w:rPr>
          <w:rFonts w:ascii="GHEA Grapalat" w:eastAsia="Times New Roman" w:hAnsi="GHEA Grapalat" w:cs="Times New Roman"/>
          <w:sz w:val="16"/>
          <w:szCs w:val="16"/>
          <w:lang w:val="en-US"/>
        </w:rPr>
        <w:br w:type="page"/>
      </w:r>
    </w:p>
    <w:p w:rsidR="008C271A" w:rsidRPr="00C6063B" w:rsidRDefault="008C271A" w:rsidP="008C271A">
      <w:pPr>
        <w:numPr>
          <w:ilvl w:val="0"/>
          <w:numId w:val="29"/>
        </w:numPr>
        <w:pBdr>
          <w:top w:val="nil"/>
          <w:left w:val="nil"/>
          <w:bottom w:val="nil"/>
          <w:right w:val="nil"/>
          <w:between w:val="nil"/>
        </w:pBdr>
        <w:spacing w:after="0" w:line="240" w:lineRule="auto"/>
        <w:rPr>
          <w:rFonts w:ascii="GHEA Grapalat" w:eastAsia="GHEA Grapalat" w:hAnsi="GHEA Grapalat" w:cs="GHEA Grapalat"/>
          <w:b/>
          <w:color w:val="000000"/>
          <w:sz w:val="16"/>
          <w:szCs w:val="16"/>
          <w:lang w:val="en-US"/>
        </w:rPr>
      </w:pPr>
      <w:r w:rsidRPr="00C6063B">
        <w:rPr>
          <w:rFonts w:ascii="GHEA Grapalat" w:eastAsia="GHEA Grapalat" w:hAnsi="GHEA Grapalat" w:cs="GHEA Grapalat"/>
          <w:b/>
          <w:color w:val="000000"/>
          <w:sz w:val="16"/>
          <w:szCs w:val="16"/>
          <w:lang w:val="en-US"/>
        </w:rPr>
        <w:lastRenderedPageBreak/>
        <w:t>Իրականշահառուիտվյալները</w:t>
      </w:r>
    </w:p>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16"/>
          <w:szCs w:val="16"/>
          <w:lang w:val="en-US"/>
        </w:rPr>
      </w:pPr>
      <w:r w:rsidRPr="00C6063B">
        <w:rPr>
          <w:rFonts w:ascii="GHEA Grapalat" w:eastAsia="GHEA Grapalat" w:hAnsi="GHEA Grapalat" w:cs="GHEA Grapalat"/>
          <w:i/>
          <w:color w:val="000000"/>
          <w:sz w:val="16"/>
          <w:szCs w:val="16"/>
          <w:lang w:val="en-US"/>
        </w:rPr>
        <w:t>Անձիինքնությունըհավաստողտվյալները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C271A" w:rsidRPr="00C6063B" w:rsidTr="00405051">
        <w:tc>
          <w:tcPr>
            <w:tcW w:w="2836"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Անունը</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6"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Ազգանունը</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6"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Անունը (լատինատառ)</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6"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Ազգանունը (լատինատառ)</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6"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Քաղաքացիությունը</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6"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Ծննդյանօրը, ամիսը, տարին</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bl>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16"/>
          <w:szCs w:val="16"/>
          <w:lang w:val="en-US"/>
        </w:rPr>
      </w:pPr>
      <w:r w:rsidRPr="00C6063B">
        <w:rPr>
          <w:rFonts w:ascii="GHEA Grapalat" w:eastAsia="GHEA Grapalat" w:hAnsi="GHEA Grapalat" w:cs="GHEA Grapalat"/>
          <w:i/>
          <w:color w:val="000000"/>
          <w:sz w:val="16"/>
          <w:szCs w:val="16"/>
          <w:lang w:val="en-US"/>
        </w:rPr>
        <w:t>Անձըհաստատողփաստաթուղթը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Փաստաթղթիտեսակը</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Փաստաթղթիհամարը</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Տրամադրմանօրը, ամիսը, տարին</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Տրամադրողմարմինը</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ՀԾՀ կամհամարժեքհամարը</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bl>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16"/>
          <w:szCs w:val="16"/>
          <w:lang w:val="en-US"/>
        </w:rPr>
      </w:pPr>
      <w:r w:rsidRPr="00C6063B">
        <w:rPr>
          <w:rFonts w:ascii="GHEA Grapalat" w:eastAsia="GHEA Grapalat" w:hAnsi="GHEA Grapalat" w:cs="GHEA Grapalat"/>
          <w:i/>
          <w:color w:val="000000"/>
          <w:sz w:val="16"/>
          <w:szCs w:val="16"/>
          <w:lang w:val="en-US"/>
        </w:rPr>
        <w:t>Անձիհաշվառմանհասցեն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Պետությունը</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Համայնքը</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Վարչատարածքայինմիավորը</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rPr>
            </w:pPr>
            <w:r w:rsidRPr="00C6063B">
              <w:rPr>
                <w:rFonts w:ascii="GHEA Grapalat" w:eastAsia="GHEA Grapalat" w:hAnsi="GHEA Grapalat" w:cs="GHEA Grapalat"/>
                <w:color w:val="000000"/>
                <w:sz w:val="16"/>
                <w:szCs w:val="16"/>
                <w:lang w:val="en-US"/>
              </w:rPr>
              <w:t>Փողոցիանվանումը</w:t>
            </w:r>
            <w:r w:rsidRPr="00C6063B">
              <w:rPr>
                <w:rFonts w:ascii="GHEA Grapalat" w:eastAsia="GHEA Grapalat" w:hAnsi="GHEA Grapalat" w:cs="GHEA Grapalat"/>
                <w:color w:val="000000"/>
                <w:sz w:val="16"/>
                <w:szCs w:val="16"/>
              </w:rPr>
              <w:t xml:space="preserve">, </w:t>
            </w:r>
            <w:r w:rsidRPr="00C6063B">
              <w:rPr>
                <w:rFonts w:ascii="GHEA Grapalat" w:eastAsia="GHEA Grapalat" w:hAnsi="GHEA Grapalat" w:cs="GHEA Grapalat"/>
                <w:color w:val="000000"/>
                <w:sz w:val="16"/>
                <w:szCs w:val="16"/>
                <w:lang w:val="en-US"/>
              </w:rPr>
              <w:t>շենքը</w:t>
            </w:r>
            <w:r w:rsidRPr="00C6063B">
              <w:rPr>
                <w:rFonts w:ascii="GHEA Grapalat" w:eastAsia="GHEA Grapalat" w:hAnsi="GHEA Grapalat" w:cs="GHEA Grapalat"/>
                <w:color w:val="000000"/>
                <w:sz w:val="16"/>
                <w:szCs w:val="16"/>
              </w:rPr>
              <w:t xml:space="preserve"> (</w:t>
            </w:r>
            <w:r w:rsidRPr="00C6063B">
              <w:rPr>
                <w:rFonts w:ascii="GHEA Grapalat" w:eastAsia="GHEA Grapalat" w:hAnsi="GHEA Grapalat" w:cs="GHEA Grapalat"/>
                <w:color w:val="000000"/>
                <w:sz w:val="16"/>
                <w:szCs w:val="16"/>
                <w:lang w:val="en-US"/>
              </w:rPr>
              <w:t>տունը</w:t>
            </w:r>
            <w:r w:rsidRPr="00C6063B">
              <w:rPr>
                <w:rFonts w:ascii="GHEA Grapalat" w:eastAsia="GHEA Grapalat" w:hAnsi="GHEA Grapalat" w:cs="GHEA Grapalat"/>
                <w:color w:val="000000"/>
                <w:sz w:val="16"/>
                <w:szCs w:val="16"/>
              </w:rPr>
              <w:t xml:space="preserve">), </w:t>
            </w:r>
            <w:r w:rsidRPr="00C6063B">
              <w:rPr>
                <w:rFonts w:ascii="GHEA Grapalat" w:eastAsia="GHEA Grapalat" w:hAnsi="GHEA Grapalat" w:cs="GHEA Grapalat"/>
                <w:color w:val="000000"/>
                <w:sz w:val="16"/>
                <w:szCs w:val="16"/>
                <w:lang w:val="en-US"/>
              </w:rPr>
              <w:t>բնակարանը</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rPr>
            </w:pPr>
          </w:p>
        </w:tc>
      </w:tr>
    </w:tbl>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16"/>
          <w:szCs w:val="16"/>
          <w:lang w:val="en-US"/>
        </w:rPr>
      </w:pPr>
      <w:r w:rsidRPr="00C6063B">
        <w:rPr>
          <w:rFonts w:ascii="GHEA Grapalat" w:eastAsia="GHEA Grapalat" w:hAnsi="GHEA Grapalat" w:cs="GHEA Grapalat"/>
          <w:i/>
          <w:color w:val="000000"/>
          <w:sz w:val="16"/>
          <w:szCs w:val="16"/>
          <w:lang w:val="en-US"/>
        </w:rPr>
        <w:t>Անձիբնակությանհասցեն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Պետությունը</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Համայնքը</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Վարչատարածքայինմիավորը</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rPr>
            </w:pPr>
            <w:r w:rsidRPr="00C6063B">
              <w:rPr>
                <w:rFonts w:ascii="GHEA Grapalat" w:eastAsia="GHEA Grapalat" w:hAnsi="GHEA Grapalat" w:cs="GHEA Grapalat"/>
                <w:color w:val="000000"/>
                <w:sz w:val="16"/>
                <w:szCs w:val="16"/>
                <w:lang w:val="en-US"/>
              </w:rPr>
              <w:t>Փողոցիանվանումը</w:t>
            </w:r>
            <w:r w:rsidRPr="00C6063B">
              <w:rPr>
                <w:rFonts w:ascii="GHEA Grapalat" w:eastAsia="GHEA Grapalat" w:hAnsi="GHEA Grapalat" w:cs="GHEA Grapalat"/>
                <w:color w:val="000000"/>
                <w:sz w:val="16"/>
                <w:szCs w:val="16"/>
              </w:rPr>
              <w:t xml:space="preserve">, </w:t>
            </w:r>
            <w:r w:rsidRPr="00C6063B">
              <w:rPr>
                <w:rFonts w:ascii="GHEA Grapalat" w:eastAsia="GHEA Grapalat" w:hAnsi="GHEA Grapalat" w:cs="GHEA Grapalat"/>
                <w:color w:val="000000"/>
                <w:sz w:val="16"/>
                <w:szCs w:val="16"/>
                <w:lang w:val="en-US"/>
              </w:rPr>
              <w:t>շենքը</w:t>
            </w:r>
            <w:r w:rsidRPr="00C6063B">
              <w:rPr>
                <w:rFonts w:ascii="GHEA Grapalat" w:eastAsia="GHEA Grapalat" w:hAnsi="GHEA Grapalat" w:cs="GHEA Grapalat"/>
                <w:color w:val="000000"/>
                <w:sz w:val="16"/>
                <w:szCs w:val="16"/>
              </w:rPr>
              <w:t>(</w:t>
            </w:r>
            <w:r w:rsidRPr="00C6063B">
              <w:rPr>
                <w:rFonts w:ascii="GHEA Grapalat" w:eastAsia="GHEA Grapalat" w:hAnsi="GHEA Grapalat" w:cs="GHEA Grapalat"/>
                <w:color w:val="000000"/>
                <w:sz w:val="16"/>
                <w:szCs w:val="16"/>
                <w:lang w:val="en-US"/>
              </w:rPr>
              <w:t>տունը</w:t>
            </w:r>
            <w:r w:rsidRPr="00C6063B">
              <w:rPr>
                <w:rFonts w:ascii="GHEA Grapalat" w:eastAsia="GHEA Grapalat" w:hAnsi="GHEA Grapalat" w:cs="GHEA Grapalat"/>
                <w:color w:val="000000"/>
                <w:sz w:val="16"/>
                <w:szCs w:val="16"/>
              </w:rPr>
              <w:t xml:space="preserve">), </w:t>
            </w:r>
            <w:r w:rsidRPr="00C6063B">
              <w:rPr>
                <w:rFonts w:ascii="GHEA Grapalat" w:eastAsia="GHEA Grapalat" w:hAnsi="GHEA Grapalat" w:cs="GHEA Grapalat"/>
                <w:color w:val="000000"/>
                <w:sz w:val="16"/>
                <w:szCs w:val="16"/>
                <w:lang w:val="en-US"/>
              </w:rPr>
              <w:t>բնակարանը</w:t>
            </w:r>
          </w:p>
        </w:tc>
        <w:tc>
          <w:tcPr>
            <w:tcW w:w="617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rPr>
            </w:pPr>
          </w:p>
        </w:tc>
      </w:tr>
    </w:tbl>
    <w:p w:rsidR="008C271A" w:rsidRPr="00C6063B" w:rsidRDefault="008C271A" w:rsidP="008C271A">
      <w:pPr>
        <w:numPr>
          <w:ilvl w:val="1"/>
          <w:numId w:val="29"/>
        </w:numPr>
        <w:pBdr>
          <w:top w:val="nil"/>
          <w:left w:val="nil"/>
          <w:bottom w:val="nil"/>
          <w:right w:val="nil"/>
          <w:between w:val="nil"/>
        </w:pBdr>
        <w:spacing w:before="240" w:after="0" w:line="240" w:lineRule="auto"/>
        <w:rPr>
          <w:rFonts w:ascii="GHEA Grapalat" w:eastAsia="GHEA Grapalat" w:hAnsi="GHEA Grapalat" w:cs="GHEA Grapalat"/>
          <w:i/>
          <w:color w:val="000000"/>
          <w:sz w:val="16"/>
          <w:szCs w:val="16"/>
        </w:rPr>
      </w:pPr>
      <w:r w:rsidRPr="00C6063B">
        <w:rPr>
          <w:rFonts w:ascii="GHEA Grapalat" w:eastAsia="GHEA Grapalat" w:hAnsi="GHEA Grapalat" w:cs="GHEA Grapalat"/>
          <w:i/>
          <w:color w:val="000000"/>
          <w:sz w:val="16"/>
          <w:szCs w:val="16"/>
          <w:lang w:val="en-US"/>
        </w:rPr>
        <w:lastRenderedPageBreak/>
        <w:t>Իրականշահառուհանդիսանալուհիմքերը</w:t>
      </w:r>
      <w:r w:rsidRPr="00C6063B">
        <w:rPr>
          <w:rFonts w:ascii="GHEA Grapalat" w:eastAsia="GHEA Grapalat" w:hAnsi="GHEA Grapalat" w:cs="GHEA Grapalat"/>
          <w:i/>
          <w:color w:val="000000"/>
          <w:sz w:val="16"/>
          <w:szCs w:val="16"/>
        </w:rPr>
        <w:t xml:space="preserve"> (</w:t>
      </w:r>
      <w:r w:rsidRPr="00C6063B">
        <w:rPr>
          <w:rFonts w:ascii="GHEA Grapalat" w:eastAsia="GHEA Grapalat" w:hAnsi="GHEA Grapalat" w:cs="GHEA Grapalat"/>
          <w:i/>
          <w:color w:val="000000"/>
          <w:sz w:val="16"/>
          <w:szCs w:val="16"/>
          <w:lang w:val="en-US"/>
        </w:rPr>
        <w:t>բացառությամբ</w:t>
      </w:r>
      <w:r w:rsidRPr="00C6063B">
        <w:rPr>
          <w:rFonts w:ascii="GHEA Grapalat" w:eastAsia="GHEA Grapalat" w:hAnsi="GHEA Grapalat" w:cs="GHEA Grapalat"/>
          <w:i/>
          <w:color w:val="000000"/>
          <w:sz w:val="16"/>
          <w:szCs w:val="16"/>
        </w:rPr>
        <w:t xml:space="preserve">` </w:t>
      </w:r>
      <w:r w:rsidRPr="00C6063B">
        <w:rPr>
          <w:rFonts w:ascii="GHEA Grapalat" w:eastAsia="GHEA Grapalat" w:hAnsi="GHEA Grapalat" w:cs="GHEA Grapalat"/>
          <w:i/>
          <w:color w:val="000000"/>
          <w:sz w:val="16"/>
          <w:szCs w:val="16"/>
          <w:lang w:val="en-US"/>
        </w:rPr>
        <w:t>ընդերքօգտագործմանոլորտիհաշվետուկազմակերպությունների</w:t>
      </w:r>
      <w:r w:rsidRPr="00C6063B">
        <w:rPr>
          <w:rFonts w:ascii="GHEA Grapalat" w:eastAsia="GHEA Grapalat" w:hAnsi="GHEA Grapalat"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C271A" w:rsidRPr="00C6063B" w:rsidTr="00405051">
        <w:trPr>
          <w:trHeight w:val="924"/>
        </w:trPr>
        <w:tc>
          <w:tcPr>
            <w:tcW w:w="9016" w:type="dxa"/>
            <w:gridSpan w:val="2"/>
            <w:vAlign w:val="center"/>
          </w:tcPr>
          <w:p w:rsidR="008C271A" w:rsidRPr="00C6063B" w:rsidRDefault="008C271A" w:rsidP="008C271A">
            <w:pPr>
              <w:spacing w:before="240" w:after="240" w:line="240" w:lineRule="auto"/>
              <w:rPr>
                <w:rFonts w:ascii="GHEA Grapalat" w:eastAsia="GHEA Grapalat" w:hAnsi="GHEA Grapalat" w:cs="GHEA Grapalat"/>
                <w:sz w:val="16"/>
                <w:szCs w:val="16"/>
              </w:rPr>
            </w:pPr>
            <w:r w:rsidRPr="00C6063B">
              <w:rPr>
                <w:rFonts w:ascii="Segoe UI Symbol" w:eastAsia="MS Gothic" w:hAnsi="Segoe UI Symbol" w:cs="Segoe UI Symbol"/>
                <w:sz w:val="16"/>
                <w:szCs w:val="16"/>
              </w:rPr>
              <w:t>☐</w:t>
            </w:r>
            <w:r w:rsidRPr="00C6063B">
              <w:rPr>
                <w:rFonts w:ascii="GHEA Grapalat" w:eastAsia="GHEA Grapalat" w:hAnsi="GHEA Grapalat" w:cs="GHEA Grapalat"/>
                <w:sz w:val="16"/>
                <w:szCs w:val="16"/>
              </w:rPr>
              <w:tab/>
            </w:r>
            <w:r w:rsidRPr="00C6063B">
              <w:rPr>
                <w:rFonts w:ascii="GHEA Grapalat" w:eastAsia="GHEA Grapalat" w:hAnsi="GHEA Grapalat" w:cs="GHEA Grapalat"/>
                <w:sz w:val="16"/>
                <w:szCs w:val="16"/>
                <w:lang w:val="en-US"/>
              </w:rPr>
              <w:t>ա</w:t>
            </w:r>
            <w:r w:rsidRPr="00C6063B">
              <w:rPr>
                <w:rFonts w:ascii="Cambria Math" w:eastAsia="Cambria Math" w:hAnsi="Cambria Math" w:cs="Cambria Math"/>
                <w:sz w:val="16"/>
                <w:szCs w:val="16"/>
              </w:rPr>
              <w:t>․</w:t>
            </w:r>
            <w:r w:rsidRPr="00C6063B">
              <w:rPr>
                <w:rFonts w:ascii="GHEA Grapalat" w:eastAsia="GHEA Grapalat" w:hAnsi="GHEA Grapalat" w:cs="GHEA Grapalat"/>
                <w:sz w:val="16"/>
                <w:szCs w:val="16"/>
                <w:lang w:val="en-US"/>
              </w:rPr>
              <w:t>ուղղակիկամանուղղակիտիրապետումէտվյալիրավաբանականանձի՝ձայնիիրավունքտվողբաժնեմասերի</w:t>
            </w:r>
            <w:r w:rsidRPr="00C6063B">
              <w:rPr>
                <w:rFonts w:ascii="GHEA Grapalat" w:eastAsia="GHEA Grapalat" w:hAnsi="GHEA Grapalat" w:cs="GHEA Grapalat"/>
                <w:sz w:val="16"/>
                <w:szCs w:val="16"/>
              </w:rPr>
              <w:t xml:space="preserve"> (</w:t>
            </w:r>
            <w:r w:rsidRPr="00C6063B">
              <w:rPr>
                <w:rFonts w:ascii="GHEA Grapalat" w:eastAsia="GHEA Grapalat" w:hAnsi="GHEA Grapalat" w:cs="GHEA Grapalat"/>
                <w:sz w:val="16"/>
                <w:szCs w:val="16"/>
                <w:lang w:val="en-US"/>
              </w:rPr>
              <w:t>բաժնետոմսերի</w:t>
            </w:r>
            <w:r w:rsidRPr="00C6063B">
              <w:rPr>
                <w:rFonts w:ascii="GHEA Grapalat" w:eastAsia="GHEA Grapalat" w:hAnsi="GHEA Grapalat" w:cs="GHEA Grapalat"/>
                <w:sz w:val="16"/>
                <w:szCs w:val="16"/>
              </w:rPr>
              <w:t xml:space="preserve">, </w:t>
            </w:r>
            <w:r w:rsidRPr="00C6063B">
              <w:rPr>
                <w:rFonts w:ascii="GHEA Grapalat" w:eastAsia="GHEA Grapalat" w:hAnsi="GHEA Grapalat" w:cs="GHEA Grapalat"/>
                <w:sz w:val="16"/>
                <w:szCs w:val="16"/>
                <w:lang w:val="en-US"/>
              </w:rPr>
              <w:t>փայերի</w:t>
            </w:r>
            <w:r w:rsidRPr="00C6063B">
              <w:rPr>
                <w:rFonts w:ascii="GHEA Grapalat" w:eastAsia="GHEA Grapalat" w:hAnsi="GHEA Grapalat" w:cs="GHEA Grapalat"/>
                <w:sz w:val="16"/>
                <w:szCs w:val="16"/>
              </w:rPr>
              <w:t xml:space="preserve">) 20 </w:t>
            </w:r>
            <w:r w:rsidRPr="00C6063B">
              <w:rPr>
                <w:rFonts w:ascii="GHEA Grapalat" w:eastAsia="GHEA Grapalat" w:hAnsi="GHEA Grapalat" w:cs="GHEA Grapalat"/>
                <w:sz w:val="16"/>
                <w:szCs w:val="16"/>
                <w:lang w:val="en-US"/>
              </w:rPr>
              <w:t>ևավելիտոկոսինկամուղղակիկամանուղղակիկերպովունի</w:t>
            </w:r>
            <w:r w:rsidRPr="00C6063B">
              <w:rPr>
                <w:rFonts w:ascii="GHEA Grapalat" w:eastAsia="GHEA Grapalat" w:hAnsi="GHEA Grapalat" w:cs="GHEA Grapalat"/>
                <w:sz w:val="16"/>
                <w:szCs w:val="16"/>
              </w:rPr>
              <w:t xml:space="preserve"> 20 </w:t>
            </w:r>
            <w:r w:rsidRPr="00C6063B">
              <w:rPr>
                <w:rFonts w:ascii="GHEA Grapalat" w:eastAsia="GHEA Grapalat" w:hAnsi="GHEA Grapalat" w:cs="GHEA Grapalat"/>
                <w:sz w:val="16"/>
                <w:szCs w:val="16"/>
                <w:lang w:val="en-US"/>
              </w:rPr>
              <w:t>ևավելիտոկոսմասնակցությունիրավաբանականանձիկանոնադրականկապիտալում</w:t>
            </w:r>
          </w:p>
        </w:tc>
      </w:tr>
      <w:tr w:rsidR="008C271A" w:rsidRPr="00C6063B" w:rsidTr="00405051">
        <w:trPr>
          <w:trHeight w:val="684"/>
        </w:trPr>
        <w:tc>
          <w:tcPr>
            <w:tcW w:w="4508"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Մասնակցությանչափը (%)</w:t>
            </w:r>
          </w:p>
        </w:tc>
        <w:tc>
          <w:tcPr>
            <w:tcW w:w="4508" w:type="dxa"/>
            <w:shd w:val="clear" w:color="auto" w:fill="FFFFFF"/>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rPr>
          <w:trHeight w:val="1282"/>
        </w:trPr>
        <w:tc>
          <w:tcPr>
            <w:tcW w:w="4508"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Մասնակցությանտեսակը</w:t>
            </w:r>
          </w:p>
        </w:tc>
        <w:tc>
          <w:tcPr>
            <w:tcW w:w="450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r w:rsidRPr="00C6063B">
              <w:rPr>
                <w:rFonts w:ascii="Segoe UI Symbol" w:eastAsia="MS Gothic" w:hAnsi="Segoe UI Symbol" w:cs="Segoe UI Symbol"/>
                <w:sz w:val="16"/>
                <w:szCs w:val="16"/>
                <w:lang w:val="en-US"/>
              </w:rPr>
              <w:t>☐</w:t>
            </w:r>
            <w:r w:rsidRPr="00C6063B">
              <w:rPr>
                <w:rFonts w:ascii="GHEA Grapalat" w:eastAsia="GHEA Grapalat" w:hAnsi="GHEA Grapalat" w:cs="GHEA Grapalat"/>
                <w:sz w:val="16"/>
                <w:szCs w:val="16"/>
                <w:lang w:val="en-US"/>
              </w:rPr>
              <w:tab/>
              <w:t>Ուղղակիմասնակցություն</w:t>
            </w:r>
          </w:p>
          <w:p w:rsidR="008C271A" w:rsidRPr="00C6063B" w:rsidRDefault="008C271A" w:rsidP="008C271A">
            <w:pPr>
              <w:spacing w:before="240" w:after="240" w:line="240" w:lineRule="auto"/>
              <w:rPr>
                <w:rFonts w:ascii="GHEA Grapalat" w:eastAsia="GHEA Grapalat" w:hAnsi="GHEA Grapalat" w:cs="GHEA Grapalat"/>
                <w:sz w:val="16"/>
                <w:szCs w:val="16"/>
                <w:lang w:val="en-US"/>
              </w:rPr>
            </w:pPr>
            <w:r w:rsidRPr="00C6063B">
              <w:rPr>
                <w:rFonts w:ascii="Segoe UI Symbol" w:eastAsia="MS Gothic" w:hAnsi="Segoe UI Symbol" w:cs="Segoe UI Symbol"/>
                <w:sz w:val="16"/>
                <w:szCs w:val="16"/>
                <w:lang w:val="en-US"/>
              </w:rPr>
              <w:t>☐</w:t>
            </w:r>
            <w:r w:rsidRPr="00C6063B">
              <w:rPr>
                <w:rFonts w:ascii="GHEA Grapalat" w:eastAsia="GHEA Grapalat" w:hAnsi="GHEA Grapalat" w:cs="GHEA Grapalat"/>
                <w:sz w:val="16"/>
                <w:szCs w:val="16"/>
                <w:lang w:val="en-US"/>
              </w:rPr>
              <w:tab/>
              <w:t>Անուղղակիմասնակցություն</w:t>
            </w:r>
          </w:p>
        </w:tc>
      </w:tr>
      <w:tr w:rsidR="008C271A" w:rsidRPr="00C6063B" w:rsidTr="00405051">
        <w:tc>
          <w:tcPr>
            <w:tcW w:w="9016" w:type="dxa"/>
            <w:gridSpan w:val="2"/>
            <w:vAlign w:val="center"/>
          </w:tcPr>
          <w:p w:rsidR="008C271A" w:rsidRPr="00C6063B" w:rsidRDefault="008C271A" w:rsidP="008C271A">
            <w:pPr>
              <w:spacing w:before="240" w:after="240" w:line="240" w:lineRule="auto"/>
              <w:rPr>
                <w:rFonts w:ascii="GHEA Grapalat" w:eastAsia="GHEA Grapalat" w:hAnsi="GHEA Grapalat" w:cs="GHEA Grapalat"/>
                <w:sz w:val="16"/>
                <w:szCs w:val="16"/>
              </w:rPr>
            </w:pPr>
            <w:r w:rsidRPr="00C6063B">
              <w:rPr>
                <w:rFonts w:ascii="Segoe UI Symbol" w:eastAsia="MS Gothic" w:hAnsi="Segoe UI Symbol" w:cs="Segoe UI Symbol"/>
                <w:sz w:val="16"/>
                <w:szCs w:val="16"/>
              </w:rPr>
              <w:t>☐</w:t>
            </w:r>
            <w:r w:rsidRPr="00C6063B">
              <w:rPr>
                <w:rFonts w:ascii="GHEA Grapalat" w:eastAsia="GHEA Grapalat" w:hAnsi="GHEA Grapalat" w:cs="GHEA Grapalat"/>
                <w:sz w:val="16"/>
                <w:szCs w:val="16"/>
              </w:rPr>
              <w:tab/>
            </w:r>
            <w:r w:rsidRPr="00C6063B">
              <w:rPr>
                <w:rFonts w:ascii="GHEA Grapalat" w:eastAsia="GHEA Grapalat" w:hAnsi="GHEA Grapalat" w:cs="GHEA Grapalat"/>
                <w:sz w:val="16"/>
                <w:szCs w:val="16"/>
                <w:lang w:val="en-US"/>
              </w:rPr>
              <w:t>բ</w:t>
            </w:r>
            <w:r w:rsidRPr="00C6063B">
              <w:rPr>
                <w:rFonts w:ascii="Cambria Math" w:eastAsia="Cambria Math" w:hAnsi="Cambria Math" w:cs="Cambria Math"/>
                <w:sz w:val="16"/>
                <w:szCs w:val="16"/>
              </w:rPr>
              <w:t>․</w:t>
            </w:r>
            <w:r w:rsidRPr="00C6063B">
              <w:rPr>
                <w:rFonts w:ascii="GHEA Grapalat" w:eastAsia="GHEA Grapalat" w:hAnsi="GHEA Grapalat" w:cs="GHEA Grapalat"/>
                <w:sz w:val="16"/>
                <w:szCs w:val="16"/>
                <w:lang w:val="en-US"/>
              </w:rPr>
              <w:t>տվյալիրավաբանականանձինկատմամբիրականացնումէիրական</w:t>
            </w:r>
            <w:r w:rsidRPr="00C6063B">
              <w:rPr>
                <w:rFonts w:ascii="GHEA Grapalat" w:eastAsia="GHEA Grapalat" w:hAnsi="GHEA Grapalat" w:cs="GHEA Grapalat"/>
                <w:sz w:val="16"/>
                <w:szCs w:val="16"/>
              </w:rPr>
              <w:t xml:space="preserve"> (</w:t>
            </w:r>
            <w:r w:rsidRPr="00C6063B">
              <w:rPr>
                <w:rFonts w:ascii="GHEA Grapalat" w:eastAsia="GHEA Grapalat" w:hAnsi="GHEA Grapalat" w:cs="GHEA Grapalat"/>
                <w:sz w:val="16"/>
                <w:szCs w:val="16"/>
                <w:lang w:val="en-US"/>
              </w:rPr>
              <w:t>փաստացի</w:t>
            </w:r>
            <w:r w:rsidRPr="00C6063B">
              <w:rPr>
                <w:rFonts w:ascii="GHEA Grapalat" w:eastAsia="GHEA Grapalat" w:hAnsi="GHEA Grapalat" w:cs="GHEA Grapalat"/>
                <w:sz w:val="16"/>
                <w:szCs w:val="16"/>
              </w:rPr>
              <w:t xml:space="preserve">) </w:t>
            </w:r>
            <w:r w:rsidRPr="00C6063B">
              <w:rPr>
                <w:rFonts w:ascii="GHEA Grapalat" w:eastAsia="GHEA Grapalat" w:hAnsi="GHEA Grapalat" w:cs="GHEA Grapalat"/>
                <w:sz w:val="16"/>
                <w:szCs w:val="16"/>
                <w:lang w:val="en-US"/>
              </w:rPr>
              <w:t>վերահսկողությունայլմիջոցներով</w:t>
            </w:r>
          </w:p>
        </w:tc>
      </w:tr>
      <w:tr w:rsidR="008C271A" w:rsidRPr="00C6063B" w:rsidTr="00405051">
        <w:tc>
          <w:tcPr>
            <w:tcW w:w="9016" w:type="dxa"/>
            <w:gridSpan w:val="2"/>
            <w:vAlign w:val="center"/>
          </w:tcPr>
          <w:p w:rsidR="008C271A" w:rsidRPr="00C6063B" w:rsidRDefault="008C271A" w:rsidP="008C271A">
            <w:pPr>
              <w:spacing w:before="240" w:after="240" w:line="240" w:lineRule="auto"/>
              <w:rPr>
                <w:rFonts w:ascii="GHEA Grapalat" w:eastAsia="GHEA Grapalat" w:hAnsi="GHEA Grapalat" w:cs="GHEA Grapalat"/>
                <w:sz w:val="16"/>
                <w:szCs w:val="16"/>
              </w:rPr>
            </w:pPr>
            <w:r w:rsidRPr="00C6063B">
              <w:rPr>
                <w:rFonts w:ascii="Segoe UI Symbol" w:eastAsia="MS Gothic" w:hAnsi="Segoe UI Symbol" w:cs="Segoe UI Symbol"/>
                <w:sz w:val="16"/>
                <w:szCs w:val="16"/>
              </w:rPr>
              <w:t>☐</w:t>
            </w:r>
            <w:r w:rsidRPr="00C6063B">
              <w:rPr>
                <w:rFonts w:ascii="GHEA Grapalat" w:eastAsia="GHEA Grapalat" w:hAnsi="GHEA Grapalat" w:cs="GHEA Grapalat"/>
                <w:sz w:val="16"/>
                <w:szCs w:val="16"/>
              </w:rPr>
              <w:tab/>
            </w:r>
            <w:r w:rsidRPr="00C6063B">
              <w:rPr>
                <w:rFonts w:ascii="GHEA Grapalat" w:eastAsia="GHEA Grapalat" w:hAnsi="GHEA Grapalat" w:cs="GHEA Grapalat"/>
                <w:sz w:val="16"/>
                <w:szCs w:val="16"/>
                <w:lang w:val="en-US"/>
              </w:rPr>
              <w:t>գ</w:t>
            </w:r>
            <w:r w:rsidRPr="00C6063B">
              <w:rPr>
                <w:rFonts w:ascii="Cambria Math" w:eastAsia="Cambria Math" w:hAnsi="Cambria Math" w:cs="Cambria Math"/>
                <w:sz w:val="16"/>
                <w:szCs w:val="16"/>
              </w:rPr>
              <w:t>․</w:t>
            </w:r>
            <w:r w:rsidRPr="00C6063B">
              <w:rPr>
                <w:rFonts w:ascii="GHEA Grapalat" w:eastAsia="GHEA Grapalat" w:hAnsi="GHEA Grapalat" w:cs="GHEA Grapalat"/>
                <w:sz w:val="16"/>
                <w:szCs w:val="16"/>
                <w:lang w:val="en-US"/>
              </w:rPr>
              <w:t>հանդիսանումէտվյալիրավաբանականանձիգործունեությանընդհանուրկամընթացիկղեկավարումնիրականացնողպաշտոնատարանձայնդեպքում</w:t>
            </w:r>
            <w:r w:rsidRPr="00C6063B">
              <w:rPr>
                <w:rFonts w:ascii="GHEA Grapalat" w:eastAsia="GHEA Grapalat" w:hAnsi="GHEA Grapalat" w:cs="GHEA Grapalat"/>
                <w:sz w:val="16"/>
                <w:szCs w:val="16"/>
              </w:rPr>
              <w:t xml:space="preserve">, </w:t>
            </w:r>
            <w:r w:rsidRPr="00C6063B">
              <w:rPr>
                <w:rFonts w:ascii="GHEA Grapalat" w:eastAsia="GHEA Grapalat" w:hAnsi="GHEA Grapalat" w:cs="GHEA Grapalat"/>
                <w:sz w:val="16"/>
                <w:szCs w:val="16"/>
                <w:lang w:val="en-US"/>
              </w:rPr>
              <w:t>երբառկաչէ</w:t>
            </w:r>
            <w:r w:rsidRPr="00C6063B">
              <w:rPr>
                <w:rFonts w:ascii="GHEA Grapalat" w:eastAsia="GHEA Grapalat" w:hAnsi="GHEA Grapalat" w:cs="GHEA Grapalat"/>
                <w:sz w:val="16"/>
                <w:szCs w:val="16"/>
              </w:rPr>
              <w:t xml:space="preserve"> «</w:t>
            </w:r>
            <w:r w:rsidRPr="00C6063B">
              <w:rPr>
                <w:rFonts w:ascii="GHEA Grapalat" w:eastAsia="GHEA Grapalat" w:hAnsi="GHEA Grapalat" w:cs="GHEA Grapalat"/>
                <w:sz w:val="16"/>
                <w:szCs w:val="16"/>
                <w:lang w:val="en-US"/>
              </w:rPr>
              <w:t>ա</w:t>
            </w:r>
            <w:r w:rsidRPr="00C6063B">
              <w:rPr>
                <w:rFonts w:ascii="GHEA Grapalat" w:eastAsia="GHEA Grapalat" w:hAnsi="GHEA Grapalat" w:cs="GHEA Grapalat"/>
                <w:sz w:val="16"/>
                <w:szCs w:val="16"/>
              </w:rPr>
              <w:t xml:space="preserve">» </w:t>
            </w:r>
            <w:r w:rsidRPr="00C6063B">
              <w:rPr>
                <w:rFonts w:ascii="GHEA Grapalat" w:eastAsia="GHEA Grapalat" w:hAnsi="GHEA Grapalat" w:cs="GHEA Grapalat"/>
                <w:sz w:val="16"/>
                <w:szCs w:val="16"/>
                <w:lang w:val="en-US"/>
              </w:rPr>
              <w:t>և</w:t>
            </w:r>
            <w:r w:rsidRPr="00C6063B">
              <w:rPr>
                <w:rFonts w:ascii="GHEA Grapalat" w:eastAsia="GHEA Grapalat" w:hAnsi="GHEA Grapalat" w:cs="GHEA Grapalat"/>
                <w:sz w:val="16"/>
                <w:szCs w:val="16"/>
              </w:rPr>
              <w:t xml:space="preserve"> «</w:t>
            </w:r>
            <w:r w:rsidRPr="00C6063B">
              <w:rPr>
                <w:rFonts w:ascii="GHEA Grapalat" w:eastAsia="GHEA Grapalat" w:hAnsi="GHEA Grapalat" w:cs="GHEA Grapalat"/>
                <w:sz w:val="16"/>
                <w:szCs w:val="16"/>
                <w:lang w:val="en-US"/>
              </w:rPr>
              <w:t>բ</w:t>
            </w:r>
            <w:r w:rsidRPr="00C6063B">
              <w:rPr>
                <w:rFonts w:ascii="GHEA Grapalat" w:eastAsia="GHEA Grapalat" w:hAnsi="GHEA Grapalat" w:cs="GHEA Grapalat"/>
                <w:sz w:val="16"/>
                <w:szCs w:val="16"/>
              </w:rPr>
              <w:t xml:space="preserve">» </w:t>
            </w:r>
            <w:r w:rsidRPr="00C6063B">
              <w:rPr>
                <w:rFonts w:ascii="GHEA Grapalat" w:eastAsia="GHEA Grapalat" w:hAnsi="GHEA Grapalat" w:cs="GHEA Grapalat"/>
                <w:sz w:val="16"/>
                <w:szCs w:val="16"/>
                <w:lang w:val="en-US"/>
              </w:rPr>
              <w:t>կետերիպահանջներինհամապատասխանողֆիզիկականանձ</w:t>
            </w:r>
          </w:p>
        </w:tc>
      </w:tr>
    </w:tbl>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16"/>
          <w:szCs w:val="16"/>
        </w:rPr>
      </w:pPr>
      <w:r w:rsidRPr="00C6063B">
        <w:rPr>
          <w:rFonts w:ascii="GHEA Grapalat" w:eastAsia="GHEA Grapalat" w:hAnsi="GHEA Grapalat" w:cs="GHEA Grapalat"/>
          <w:i/>
          <w:color w:val="000000"/>
          <w:sz w:val="16"/>
          <w:szCs w:val="16"/>
          <w:lang w:val="en-US"/>
        </w:rPr>
        <w:t>Իրականշահառուհանդիսանալուհիմքերը</w:t>
      </w:r>
      <w:r w:rsidRPr="00C6063B">
        <w:rPr>
          <w:rFonts w:ascii="GHEA Grapalat" w:eastAsia="GHEA Grapalat" w:hAnsi="GHEA Grapalat" w:cs="GHEA Grapalat"/>
          <w:i/>
          <w:color w:val="000000"/>
          <w:sz w:val="16"/>
          <w:szCs w:val="16"/>
        </w:rPr>
        <w:t xml:space="preserve"> (</w:t>
      </w:r>
      <w:r w:rsidRPr="00C6063B">
        <w:rPr>
          <w:rFonts w:ascii="GHEA Grapalat" w:eastAsia="GHEA Grapalat" w:hAnsi="GHEA Grapalat" w:cs="GHEA Grapalat"/>
          <w:i/>
          <w:color w:val="000000"/>
          <w:sz w:val="16"/>
          <w:szCs w:val="16"/>
          <w:lang w:val="en-US"/>
        </w:rPr>
        <w:t>ընդերքօգտագործմանոլորտիհաշվետուկազմակերպություններիհամար</w:t>
      </w:r>
      <w:r w:rsidRPr="00C6063B">
        <w:rPr>
          <w:rFonts w:ascii="GHEA Grapalat" w:eastAsia="GHEA Grapalat" w:hAnsi="GHEA Grapalat"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C271A" w:rsidRPr="00C6063B" w:rsidTr="00405051">
        <w:trPr>
          <w:trHeight w:val="924"/>
        </w:trPr>
        <w:tc>
          <w:tcPr>
            <w:tcW w:w="9016" w:type="dxa"/>
            <w:gridSpan w:val="2"/>
            <w:vAlign w:val="center"/>
          </w:tcPr>
          <w:p w:rsidR="008C271A" w:rsidRPr="00C6063B" w:rsidRDefault="008C271A" w:rsidP="008C271A">
            <w:pPr>
              <w:spacing w:before="240" w:after="240" w:line="240" w:lineRule="auto"/>
              <w:rPr>
                <w:rFonts w:ascii="GHEA Grapalat" w:eastAsia="GHEA Grapalat" w:hAnsi="GHEA Grapalat" w:cs="GHEA Grapalat"/>
                <w:sz w:val="16"/>
                <w:szCs w:val="16"/>
              </w:rPr>
            </w:pPr>
            <w:r w:rsidRPr="00C6063B">
              <w:rPr>
                <w:rFonts w:ascii="Segoe UI Symbol" w:eastAsia="MS Gothic" w:hAnsi="Segoe UI Symbol" w:cs="Segoe UI Symbol"/>
                <w:sz w:val="16"/>
                <w:szCs w:val="16"/>
              </w:rPr>
              <w:t>☐</w:t>
            </w:r>
            <w:r w:rsidRPr="00C6063B">
              <w:rPr>
                <w:rFonts w:ascii="GHEA Grapalat" w:eastAsia="GHEA Grapalat" w:hAnsi="GHEA Grapalat" w:cs="GHEA Grapalat"/>
                <w:sz w:val="16"/>
                <w:szCs w:val="16"/>
              </w:rPr>
              <w:tab/>
            </w:r>
            <w:r w:rsidRPr="00C6063B">
              <w:rPr>
                <w:rFonts w:ascii="GHEA Grapalat" w:eastAsia="GHEA Grapalat" w:hAnsi="GHEA Grapalat" w:cs="GHEA Grapalat"/>
                <w:sz w:val="16"/>
                <w:szCs w:val="16"/>
                <w:lang w:val="en-US"/>
              </w:rPr>
              <w:t>ա</w:t>
            </w:r>
            <w:r w:rsidRPr="00C6063B">
              <w:rPr>
                <w:rFonts w:ascii="Cambria Math" w:eastAsia="Cambria Math" w:hAnsi="Cambria Math" w:cs="Cambria Math"/>
                <w:sz w:val="16"/>
                <w:szCs w:val="16"/>
              </w:rPr>
              <w:t>․</w:t>
            </w:r>
            <w:r w:rsidRPr="00C6063B">
              <w:rPr>
                <w:rFonts w:ascii="GHEA Grapalat" w:eastAsia="GHEA Grapalat" w:hAnsi="GHEA Grapalat" w:cs="GHEA Grapalat"/>
                <w:sz w:val="16"/>
                <w:szCs w:val="16"/>
                <w:lang w:val="en-US"/>
              </w:rPr>
              <w:t>ուղղակիկամանուղղակիկերպովտիրապետումէտվյալիրավաբանականանձի</w:t>
            </w:r>
            <w:r w:rsidRPr="00C6063B">
              <w:rPr>
                <w:rFonts w:ascii="GHEA Grapalat" w:eastAsia="GHEA Grapalat" w:hAnsi="GHEA Grapalat" w:cs="GHEA Grapalat"/>
                <w:sz w:val="16"/>
                <w:szCs w:val="16"/>
              </w:rPr>
              <w:t xml:space="preserve">` </w:t>
            </w:r>
            <w:r w:rsidRPr="00C6063B">
              <w:rPr>
                <w:rFonts w:ascii="GHEA Grapalat" w:eastAsia="GHEA Grapalat" w:hAnsi="GHEA Grapalat" w:cs="GHEA Grapalat"/>
                <w:sz w:val="16"/>
                <w:szCs w:val="16"/>
                <w:lang w:val="en-US"/>
              </w:rPr>
              <w:t>ձայնիիրավունքտվողբաժնեմասերի</w:t>
            </w:r>
            <w:r w:rsidRPr="00C6063B">
              <w:rPr>
                <w:rFonts w:ascii="GHEA Grapalat" w:eastAsia="GHEA Grapalat" w:hAnsi="GHEA Grapalat" w:cs="GHEA Grapalat"/>
                <w:sz w:val="16"/>
                <w:szCs w:val="16"/>
              </w:rPr>
              <w:t xml:space="preserve"> (</w:t>
            </w:r>
            <w:r w:rsidRPr="00C6063B">
              <w:rPr>
                <w:rFonts w:ascii="GHEA Grapalat" w:eastAsia="GHEA Grapalat" w:hAnsi="GHEA Grapalat" w:cs="GHEA Grapalat"/>
                <w:sz w:val="16"/>
                <w:szCs w:val="16"/>
                <w:lang w:val="en-US"/>
              </w:rPr>
              <w:t>բաժնետոմսերի</w:t>
            </w:r>
            <w:r w:rsidRPr="00C6063B">
              <w:rPr>
                <w:rFonts w:ascii="GHEA Grapalat" w:eastAsia="GHEA Grapalat" w:hAnsi="GHEA Grapalat" w:cs="GHEA Grapalat"/>
                <w:sz w:val="16"/>
                <w:szCs w:val="16"/>
              </w:rPr>
              <w:t xml:space="preserve">, </w:t>
            </w:r>
            <w:r w:rsidRPr="00C6063B">
              <w:rPr>
                <w:rFonts w:ascii="GHEA Grapalat" w:eastAsia="GHEA Grapalat" w:hAnsi="GHEA Grapalat" w:cs="GHEA Grapalat"/>
                <w:sz w:val="16"/>
                <w:szCs w:val="16"/>
                <w:lang w:val="en-US"/>
              </w:rPr>
              <w:t>փայերի</w:t>
            </w:r>
            <w:r w:rsidRPr="00C6063B">
              <w:rPr>
                <w:rFonts w:ascii="GHEA Grapalat" w:eastAsia="GHEA Grapalat" w:hAnsi="GHEA Grapalat" w:cs="GHEA Grapalat"/>
                <w:sz w:val="16"/>
                <w:szCs w:val="16"/>
              </w:rPr>
              <w:t xml:space="preserve">) 10 </w:t>
            </w:r>
            <w:r w:rsidRPr="00C6063B">
              <w:rPr>
                <w:rFonts w:ascii="GHEA Grapalat" w:eastAsia="GHEA Grapalat" w:hAnsi="GHEA Grapalat" w:cs="GHEA Grapalat"/>
                <w:sz w:val="16"/>
                <w:szCs w:val="16"/>
                <w:lang w:val="en-US"/>
              </w:rPr>
              <w:t>ևավելիտոկոսինկամուղղակիկամանուղղակիկերպովունի</w:t>
            </w:r>
            <w:r w:rsidRPr="00C6063B">
              <w:rPr>
                <w:rFonts w:ascii="GHEA Grapalat" w:eastAsia="GHEA Grapalat" w:hAnsi="GHEA Grapalat" w:cs="GHEA Grapalat"/>
                <w:sz w:val="16"/>
                <w:szCs w:val="16"/>
              </w:rPr>
              <w:t xml:space="preserve"> 10 </w:t>
            </w:r>
            <w:r w:rsidRPr="00C6063B">
              <w:rPr>
                <w:rFonts w:ascii="GHEA Grapalat" w:eastAsia="GHEA Grapalat" w:hAnsi="GHEA Grapalat" w:cs="GHEA Grapalat"/>
                <w:sz w:val="16"/>
                <w:szCs w:val="16"/>
                <w:lang w:val="en-US"/>
              </w:rPr>
              <w:t>ևավելիտոկոսմասնակցությունիրավաբանականանձիկանոնադրականկապիտալում</w:t>
            </w:r>
          </w:p>
        </w:tc>
      </w:tr>
      <w:tr w:rsidR="008C271A" w:rsidRPr="00C6063B" w:rsidTr="00405051">
        <w:trPr>
          <w:trHeight w:val="684"/>
        </w:trPr>
        <w:tc>
          <w:tcPr>
            <w:tcW w:w="4508"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Մասնակցությանչափը (%)</w:t>
            </w:r>
          </w:p>
        </w:tc>
        <w:tc>
          <w:tcPr>
            <w:tcW w:w="4508" w:type="dxa"/>
            <w:shd w:val="clear" w:color="auto" w:fill="auto"/>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rPr>
          <w:trHeight w:val="1282"/>
        </w:trPr>
        <w:tc>
          <w:tcPr>
            <w:tcW w:w="4508"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Մասնակցությանտեսակը</w:t>
            </w:r>
          </w:p>
        </w:tc>
        <w:tc>
          <w:tcPr>
            <w:tcW w:w="4508"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r w:rsidRPr="00C6063B">
              <w:rPr>
                <w:rFonts w:ascii="Segoe UI Symbol" w:eastAsia="MS Gothic" w:hAnsi="Segoe UI Symbol" w:cs="Segoe UI Symbol"/>
                <w:sz w:val="16"/>
                <w:szCs w:val="16"/>
                <w:lang w:val="en-US"/>
              </w:rPr>
              <w:t>☐</w:t>
            </w:r>
            <w:r w:rsidRPr="00C6063B">
              <w:rPr>
                <w:rFonts w:ascii="GHEA Grapalat" w:eastAsia="GHEA Grapalat" w:hAnsi="GHEA Grapalat" w:cs="GHEA Grapalat"/>
                <w:sz w:val="16"/>
                <w:szCs w:val="16"/>
                <w:lang w:val="en-US"/>
              </w:rPr>
              <w:tab/>
              <w:t>Ուղղակիմասնակցություն</w:t>
            </w:r>
          </w:p>
          <w:p w:rsidR="008C271A" w:rsidRPr="00C6063B" w:rsidRDefault="008C271A" w:rsidP="008C271A">
            <w:pPr>
              <w:spacing w:before="240" w:after="240" w:line="240" w:lineRule="auto"/>
              <w:rPr>
                <w:rFonts w:ascii="GHEA Grapalat" w:eastAsia="GHEA Grapalat" w:hAnsi="GHEA Grapalat" w:cs="GHEA Grapalat"/>
                <w:sz w:val="16"/>
                <w:szCs w:val="16"/>
                <w:lang w:val="en-US"/>
              </w:rPr>
            </w:pPr>
            <w:r w:rsidRPr="00C6063B">
              <w:rPr>
                <w:rFonts w:ascii="Segoe UI Symbol" w:eastAsia="MS Gothic" w:hAnsi="Segoe UI Symbol" w:cs="Segoe UI Symbol"/>
                <w:sz w:val="16"/>
                <w:szCs w:val="16"/>
                <w:lang w:val="en-US"/>
              </w:rPr>
              <w:t>☐</w:t>
            </w:r>
            <w:r w:rsidRPr="00C6063B">
              <w:rPr>
                <w:rFonts w:ascii="GHEA Grapalat" w:eastAsia="GHEA Grapalat" w:hAnsi="GHEA Grapalat" w:cs="GHEA Grapalat"/>
                <w:sz w:val="16"/>
                <w:szCs w:val="16"/>
                <w:lang w:val="en-US"/>
              </w:rPr>
              <w:tab/>
              <w:t>Անուղղակիմասնակցություն</w:t>
            </w:r>
          </w:p>
        </w:tc>
      </w:tr>
      <w:tr w:rsidR="008C271A" w:rsidRPr="00C6063B" w:rsidTr="00405051">
        <w:tc>
          <w:tcPr>
            <w:tcW w:w="9016" w:type="dxa"/>
            <w:gridSpan w:val="2"/>
            <w:vAlign w:val="center"/>
          </w:tcPr>
          <w:p w:rsidR="008C271A" w:rsidRPr="00C6063B" w:rsidRDefault="008C271A" w:rsidP="008C271A">
            <w:pPr>
              <w:spacing w:before="240" w:after="240" w:line="240" w:lineRule="auto"/>
              <w:rPr>
                <w:rFonts w:ascii="GHEA Grapalat" w:eastAsia="GHEA Grapalat" w:hAnsi="GHEA Grapalat" w:cs="GHEA Grapalat"/>
                <w:sz w:val="16"/>
                <w:szCs w:val="16"/>
              </w:rPr>
            </w:pPr>
            <w:r w:rsidRPr="00C6063B">
              <w:rPr>
                <w:rFonts w:ascii="Segoe UI Symbol" w:eastAsia="MS Gothic" w:hAnsi="Segoe UI Symbol" w:cs="Segoe UI Symbol"/>
                <w:sz w:val="16"/>
                <w:szCs w:val="16"/>
              </w:rPr>
              <w:t>☐</w:t>
            </w:r>
            <w:r w:rsidRPr="00C6063B">
              <w:rPr>
                <w:rFonts w:ascii="GHEA Grapalat" w:eastAsia="GHEA Grapalat" w:hAnsi="GHEA Grapalat" w:cs="GHEA Grapalat"/>
                <w:sz w:val="16"/>
                <w:szCs w:val="16"/>
              </w:rPr>
              <w:tab/>
            </w:r>
            <w:r w:rsidRPr="00C6063B">
              <w:rPr>
                <w:rFonts w:ascii="GHEA Grapalat" w:eastAsia="GHEA Grapalat" w:hAnsi="GHEA Grapalat" w:cs="GHEA Grapalat"/>
                <w:sz w:val="16"/>
                <w:szCs w:val="16"/>
                <w:lang w:val="en-US"/>
              </w:rPr>
              <w:t>բ</w:t>
            </w:r>
            <w:r w:rsidRPr="00C6063B">
              <w:rPr>
                <w:rFonts w:ascii="Cambria Math" w:eastAsia="Cambria Math" w:hAnsi="Cambria Math" w:cs="Cambria Math"/>
                <w:sz w:val="16"/>
                <w:szCs w:val="16"/>
              </w:rPr>
              <w:t>․</w:t>
            </w:r>
            <w:r w:rsidRPr="00C6063B">
              <w:rPr>
                <w:rFonts w:ascii="GHEA Grapalat" w:eastAsia="GHEA Grapalat" w:hAnsi="GHEA Grapalat" w:cs="GHEA Grapalat"/>
                <w:sz w:val="16"/>
                <w:szCs w:val="16"/>
                <w:lang w:val="en-US"/>
              </w:rPr>
              <w:t>իրավունքունինշանակելուկամհեռացնելուիրավաբանականանձիկառավարմանմարմիններիանդամներիմեծամասնությանը</w:t>
            </w:r>
          </w:p>
        </w:tc>
      </w:tr>
      <w:tr w:rsidR="008C271A" w:rsidRPr="00C6063B" w:rsidTr="00405051">
        <w:tc>
          <w:tcPr>
            <w:tcW w:w="9016" w:type="dxa"/>
            <w:gridSpan w:val="2"/>
            <w:vAlign w:val="center"/>
          </w:tcPr>
          <w:p w:rsidR="008C271A" w:rsidRPr="00C6063B" w:rsidRDefault="008C271A" w:rsidP="008C271A">
            <w:pPr>
              <w:spacing w:before="240" w:after="240" w:line="240" w:lineRule="auto"/>
              <w:rPr>
                <w:rFonts w:ascii="GHEA Grapalat" w:eastAsia="GHEA Grapalat" w:hAnsi="GHEA Grapalat" w:cs="GHEA Grapalat"/>
                <w:sz w:val="16"/>
                <w:szCs w:val="16"/>
              </w:rPr>
            </w:pPr>
            <w:r w:rsidRPr="00C6063B">
              <w:rPr>
                <w:rFonts w:ascii="Segoe UI Symbol" w:eastAsia="MS Gothic" w:hAnsi="Segoe UI Symbol" w:cs="Segoe UI Symbol"/>
                <w:sz w:val="16"/>
                <w:szCs w:val="16"/>
              </w:rPr>
              <w:t>☐</w:t>
            </w:r>
            <w:r w:rsidRPr="00C6063B">
              <w:rPr>
                <w:rFonts w:ascii="GHEA Grapalat" w:eastAsia="GHEA Grapalat" w:hAnsi="GHEA Grapalat" w:cs="GHEA Grapalat"/>
                <w:sz w:val="16"/>
                <w:szCs w:val="16"/>
              </w:rPr>
              <w:tab/>
            </w:r>
            <w:r w:rsidRPr="00C6063B">
              <w:rPr>
                <w:rFonts w:ascii="GHEA Grapalat" w:eastAsia="GHEA Grapalat" w:hAnsi="GHEA Grapalat" w:cs="GHEA Grapalat"/>
                <w:sz w:val="16"/>
                <w:szCs w:val="16"/>
                <w:lang w:val="en-US"/>
              </w:rPr>
              <w:t>գ</w:t>
            </w:r>
            <w:r w:rsidRPr="00C6063B">
              <w:rPr>
                <w:rFonts w:ascii="Cambria Math" w:eastAsia="Cambria Math" w:hAnsi="Cambria Math" w:cs="Cambria Math"/>
                <w:sz w:val="16"/>
                <w:szCs w:val="16"/>
              </w:rPr>
              <w:t>․</w:t>
            </w:r>
            <w:r w:rsidRPr="00C6063B">
              <w:rPr>
                <w:rFonts w:ascii="GHEA Grapalat" w:eastAsia="GHEA Grapalat" w:hAnsi="GHEA Grapalat" w:cs="GHEA Grapalat"/>
                <w:sz w:val="16"/>
                <w:szCs w:val="16"/>
                <w:lang w:val="en-US"/>
              </w:rPr>
              <w:t>իրավաբանականանձիցանհատույցստացելէհաշվետուտարվաննախորդողտարվաընթացքումտվյալիրավաբանականանձիստացածշահույթիառնվազն</w:t>
            </w:r>
            <w:r w:rsidRPr="00C6063B">
              <w:rPr>
                <w:rFonts w:ascii="GHEA Grapalat" w:eastAsia="GHEA Grapalat" w:hAnsi="GHEA Grapalat" w:cs="GHEA Grapalat"/>
                <w:sz w:val="16"/>
                <w:szCs w:val="16"/>
              </w:rPr>
              <w:t xml:space="preserve"> 15 </w:t>
            </w:r>
            <w:r w:rsidRPr="00C6063B">
              <w:rPr>
                <w:rFonts w:ascii="GHEA Grapalat" w:eastAsia="GHEA Grapalat" w:hAnsi="GHEA Grapalat" w:cs="GHEA Grapalat"/>
                <w:sz w:val="16"/>
                <w:szCs w:val="16"/>
                <w:lang w:val="en-US"/>
              </w:rPr>
              <w:t>տոկոսիչափովօգուտ</w:t>
            </w:r>
          </w:p>
        </w:tc>
      </w:tr>
      <w:tr w:rsidR="008C271A" w:rsidRPr="00C6063B" w:rsidTr="00405051">
        <w:tc>
          <w:tcPr>
            <w:tcW w:w="9016" w:type="dxa"/>
            <w:gridSpan w:val="2"/>
            <w:vAlign w:val="center"/>
          </w:tcPr>
          <w:p w:rsidR="008C271A" w:rsidRPr="00C6063B" w:rsidRDefault="008C271A" w:rsidP="008C271A">
            <w:pPr>
              <w:spacing w:before="240" w:after="240" w:line="240" w:lineRule="auto"/>
              <w:rPr>
                <w:rFonts w:ascii="GHEA Grapalat" w:eastAsia="GHEA Grapalat" w:hAnsi="GHEA Grapalat" w:cs="GHEA Grapalat"/>
                <w:sz w:val="16"/>
                <w:szCs w:val="16"/>
              </w:rPr>
            </w:pPr>
            <w:r w:rsidRPr="00C6063B">
              <w:rPr>
                <w:rFonts w:ascii="Segoe UI Symbol" w:eastAsia="MS Gothic" w:hAnsi="Segoe UI Symbol" w:cs="Segoe UI Symbol"/>
                <w:sz w:val="16"/>
                <w:szCs w:val="16"/>
              </w:rPr>
              <w:t>☐</w:t>
            </w:r>
            <w:r w:rsidRPr="00C6063B">
              <w:rPr>
                <w:rFonts w:ascii="GHEA Grapalat" w:eastAsia="GHEA Grapalat" w:hAnsi="GHEA Grapalat" w:cs="GHEA Grapalat"/>
                <w:sz w:val="16"/>
                <w:szCs w:val="16"/>
              </w:rPr>
              <w:tab/>
            </w:r>
            <w:r w:rsidRPr="00C6063B">
              <w:rPr>
                <w:rFonts w:ascii="GHEA Grapalat" w:eastAsia="GHEA Grapalat" w:hAnsi="GHEA Grapalat" w:cs="GHEA Grapalat"/>
                <w:sz w:val="16"/>
                <w:szCs w:val="16"/>
                <w:lang w:val="en-US"/>
              </w:rPr>
              <w:t>դ</w:t>
            </w:r>
            <w:r w:rsidRPr="00C6063B">
              <w:rPr>
                <w:rFonts w:ascii="Cambria Math" w:eastAsia="Cambria Math" w:hAnsi="Cambria Math" w:cs="Cambria Math"/>
                <w:sz w:val="16"/>
                <w:szCs w:val="16"/>
              </w:rPr>
              <w:t>․</w:t>
            </w:r>
            <w:r w:rsidRPr="00C6063B">
              <w:rPr>
                <w:rFonts w:ascii="GHEA Grapalat" w:eastAsia="GHEA Grapalat" w:hAnsi="GHEA Grapalat" w:cs="GHEA Grapalat"/>
                <w:sz w:val="16"/>
                <w:szCs w:val="16"/>
                <w:lang w:val="en-US"/>
              </w:rPr>
              <w:t>իրավաբանականանձինկատմամբիրականացնումէիրական</w:t>
            </w:r>
            <w:r w:rsidRPr="00C6063B">
              <w:rPr>
                <w:rFonts w:ascii="GHEA Grapalat" w:eastAsia="GHEA Grapalat" w:hAnsi="GHEA Grapalat" w:cs="GHEA Grapalat"/>
                <w:sz w:val="16"/>
                <w:szCs w:val="16"/>
              </w:rPr>
              <w:t xml:space="preserve"> (</w:t>
            </w:r>
            <w:r w:rsidRPr="00C6063B">
              <w:rPr>
                <w:rFonts w:ascii="GHEA Grapalat" w:eastAsia="GHEA Grapalat" w:hAnsi="GHEA Grapalat" w:cs="GHEA Grapalat"/>
                <w:sz w:val="16"/>
                <w:szCs w:val="16"/>
                <w:lang w:val="en-US"/>
              </w:rPr>
              <w:t>փաստացի</w:t>
            </w:r>
            <w:r w:rsidRPr="00C6063B">
              <w:rPr>
                <w:rFonts w:ascii="GHEA Grapalat" w:eastAsia="GHEA Grapalat" w:hAnsi="GHEA Grapalat" w:cs="GHEA Grapalat"/>
                <w:sz w:val="16"/>
                <w:szCs w:val="16"/>
              </w:rPr>
              <w:t xml:space="preserve">) </w:t>
            </w:r>
            <w:r w:rsidRPr="00C6063B">
              <w:rPr>
                <w:rFonts w:ascii="GHEA Grapalat" w:eastAsia="GHEA Grapalat" w:hAnsi="GHEA Grapalat" w:cs="GHEA Grapalat"/>
                <w:sz w:val="16"/>
                <w:szCs w:val="16"/>
                <w:lang w:val="en-US"/>
              </w:rPr>
              <w:t>վերահսկողությունայլմիջոցներով</w:t>
            </w:r>
          </w:p>
        </w:tc>
      </w:tr>
      <w:tr w:rsidR="008C271A" w:rsidRPr="00C6063B" w:rsidTr="00405051">
        <w:tc>
          <w:tcPr>
            <w:tcW w:w="9016" w:type="dxa"/>
            <w:gridSpan w:val="2"/>
            <w:vAlign w:val="center"/>
          </w:tcPr>
          <w:p w:rsidR="008C271A" w:rsidRPr="00C6063B" w:rsidRDefault="008C271A" w:rsidP="008C271A">
            <w:pPr>
              <w:spacing w:before="240" w:after="240" w:line="240" w:lineRule="auto"/>
              <w:rPr>
                <w:rFonts w:ascii="GHEA Grapalat" w:eastAsia="GHEA Grapalat" w:hAnsi="GHEA Grapalat" w:cs="GHEA Grapalat"/>
                <w:sz w:val="16"/>
                <w:szCs w:val="16"/>
              </w:rPr>
            </w:pPr>
            <w:r w:rsidRPr="00C6063B">
              <w:rPr>
                <w:rFonts w:ascii="Segoe UI Symbol" w:eastAsia="MS Gothic" w:hAnsi="Segoe UI Symbol" w:cs="Segoe UI Symbol"/>
                <w:sz w:val="16"/>
                <w:szCs w:val="16"/>
              </w:rPr>
              <w:t>☐</w:t>
            </w:r>
            <w:r w:rsidRPr="00C6063B">
              <w:rPr>
                <w:rFonts w:ascii="GHEA Grapalat" w:eastAsia="GHEA Grapalat" w:hAnsi="GHEA Grapalat" w:cs="GHEA Grapalat"/>
                <w:sz w:val="16"/>
                <w:szCs w:val="16"/>
              </w:rPr>
              <w:tab/>
            </w:r>
            <w:r w:rsidRPr="00C6063B">
              <w:rPr>
                <w:rFonts w:ascii="GHEA Grapalat" w:eastAsia="GHEA Grapalat" w:hAnsi="GHEA Grapalat" w:cs="GHEA Grapalat"/>
                <w:sz w:val="16"/>
                <w:szCs w:val="16"/>
                <w:lang w:val="en-US"/>
              </w:rPr>
              <w:t>ե</w:t>
            </w:r>
            <w:r w:rsidRPr="00C6063B">
              <w:rPr>
                <w:rFonts w:ascii="Cambria Math" w:eastAsia="Cambria Math" w:hAnsi="Cambria Math" w:cs="Cambria Math"/>
                <w:sz w:val="16"/>
                <w:szCs w:val="16"/>
              </w:rPr>
              <w:t>․</w:t>
            </w:r>
            <w:r w:rsidRPr="00C6063B">
              <w:rPr>
                <w:rFonts w:ascii="GHEA Grapalat" w:eastAsia="GHEA Grapalat" w:hAnsi="GHEA Grapalat" w:cs="GHEA Grapalat"/>
                <w:sz w:val="16"/>
                <w:szCs w:val="16"/>
                <w:lang w:val="en-US"/>
              </w:rPr>
              <w:t>հանդիսանումէտվյալիրավաբանականանձիգործունեությանընդհանուրկամընթացիկղեկավարումնիրականացնողպաշտոնատարանձայնդեպքում</w:t>
            </w:r>
            <w:r w:rsidRPr="00C6063B">
              <w:rPr>
                <w:rFonts w:ascii="GHEA Grapalat" w:eastAsia="GHEA Grapalat" w:hAnsi="GHEA Grapalat" w:cs="GHEA Grapalat"/>
                <w:sz w:val="16"/>
                <w:szCs w:val="16"/>
              </w:rPr>
              <w:t xml:space="preserve">, </w:t>
            </w:r>
            <w:r w:rsidRPr="00C6063B">
              <w:rPr>
                <w:rFonts w:ascii="GHEA Grapalat" w:eastAsia="GHEA Grapalat" w:hAnsi="GHEA Grapalat" w:cs="GHEA Grapalat"/>
                <w:sz w:val="16"/>
                <w:szCs w:val="16"/>
                <w:lang w:val="en-US"/>
              </w:rPr>
              <w:t>երբառկաչէ</w:t>
            </w:r>
            <w:r w:rsidRPr="00C6063B">
              <w:rPr>
                <w:rFonts w:ascii="GHEA Grapalat" w:eastAsia="GHEA Grapalat" w:hAnsi="GHEA Grapalat" w:cs="GHEA Grapalat"/>
                <w:sz w:val="16"/>
                <w:szCs w:val="16"/>
              </w:rPr>
              <w:t xml:space="preserve"> «</w:t>
            </w:r>
            <w:r w:rsidRPr="00C6063B">
              <w:rPr>
                <w:rFonts w:ascii="GHEA Grapalat" w:eastAsia="GHEA Grapalat" w:hAnsi="GHEA Grapalat" w:cs="GHEA Grapalat"/>
                <w:sz w:val="16"/>
                <w:szCs w:val="16"/>
                <w:lang w:val="en-US"/>
              </w:rPr>
              <w:t>ա</w:t>
            </w:r>
            <w:r w:rsidRPr="00C6063B">
              <w:rPr>
                <w:rFonts w:ascii="GHEA Grapalat" w:eastAsia="GHEA Grapalat" w:hAnsi="GHEA Grapalat" w:cs="GHEA Grapalat"/>
                <w:sz w:val="16"/>
                <w:szCs w:val="16"/>
              </w:rPr>
              <w:t>»-«</w:t>
            </w:r>
            <w:r w:rsidRPr="00C6063B">
              <w:rPr>
                <w:rFonts w:ascii="GHEA Grapalat" w:eastAsia="GHEA Grapalat" w:hAnsi="GHEA Grapalat" w:cs="GHEA Grapalat"/>
                <w:sz w:val="16"/>
                <w:szCs w:val="16"/>
                <w:lang w:val="en-US"/>
              </w:rPr>
              <w:t>դ</w:t>
            </w:r>
            <w:r w:rsidRPr="00C6063B">
              <w:rPr>
                <w:rFonts w:ascii="GHEA Grapalat" w:eastAsia="GHEA Grapalat" w:hAnsi="GHEA Grapalat" w:cs="GHEA Grapalat"/>
                <w:sz w:val="16"/>
                <w:szCs w:val="16"/>
              </w:rPr>
              <w:t xml:space="preserve">» </w:t>
            </w:r>
            <w:r w:rsidRPr="00C6063B">
              <w:rPr>
                <w:rFonts w:ascii="GHEA Grapalat" w:eastAsia="GHEA Grapalat" w:hAnsi="GHEA Grapalat" w:cs="GHEA Grapalat"/>
                <w:sz w:val="16"/>
                <w:szCs w:val="16"/>
                <w:lang w:val="en-US"/>
              </w:rPr>
              <w:t>կետերիպահանջներինհամապատասխանողֆիզիկականանձ</w:t>
            </w:r>
          </w:p>
        </w:tc>
      </w:tr>
    </w:tbl>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16"/>
          <w:szCs w:val="16"/>
          <w:lang w:val="en-US"/>
        </w:rPr>
      </w:pPr>
      <w:r w:rsidRPr="00C6063B">
        <w:rPr>
          <w:rFonts w:ascii="GHEA Grapalat" w:eastAsia="GHEA Grapalat" w:hAnsi="GHEA Grapalat" w:cs="GHEA Grapalat"/>
          <w:i/>
          <w:color w:val="000000"/>
          <w:sz w:val="16"/>
          <w:szCs w:val="16"/>
          <w:lang w:val="en-US"/>
        </w:rPr>
        <w:t>Իրականշահառուիկարգավիճակիվերաբերյալտեղեկությունները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Իրականշահառուդառնալուօրը, ամիսը, տարին</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Կազմակերպությաննկատմամբվերահսկողությանիրականացումը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r w:rsidRPr="00C6063B">
              <w:rPr>
                <w:rFonts w:ascii="Segoe UI Symbol" w:eastAsia="MS Gothic" w:hAnsi="Segoe UI Symbol" w:cs="Segoe UI Symbol"/>
                <w:sz w:val="16"/>
                <w:szCs w:val="16"/>
                <w:lang w:val="en-US"/>
              </w:rPr>
              <w:t>☐</w:t>
            </w:r>
            <w:r w:rsidRPr="00C6063B">
              <w:rPr>
                <w:rFonts w:ascii="GHEA Grapalat" w:eastAsia="GHEA Grapalat" w:hAnsi="GHEA Grapalat" w:cs="GHEA Grapalat"/>
                <w:sz w:val="16"/>
                <w:szCs w:val="16"/>
                <w:lang w:val="en-US"/>
              </w:rPr>
              <w:tab/>
              <w:t>Առանձին</w:t>
            </w:r>
          </w:p>
          <w:p w:rsidR="008C271A" w:rsidRPr="00C6063B" w:rsidRDefault="008C271A" w:rsidP="008C271A">
            <w:pPr>
              <w:spacing w:after="0" w:line="240" w:lineRule="auto"/>
              <w:rPr>
                <w:rFonts w:ascii="GHEA Grapalat" w:eastAsia="GHEA Grapalat" w:hAnsi="GHEA Grapalat" w:cs="GHEA Grapalat"/>
                <w:sz w:val="16"/>
                <w:szCs w:val="16"/>
                <w:lang w:val="en-US"/>
              </w:rPr>
            </w:pPr>
            <w:r w:rsidRPr="00C6063B">
              <w:rPr>
                <w:rFonts w:ascii="Segoe UI Symbol" w:eastAsia="MS Gothic" w:hAnsi="Segoe UI Symbol" w:cs="Segoe UI Symbol"/>
                <w:sz w:val="16"/>
                <w:szCs w:val="16"/>
                <w:lang w:val="en-US"/>
              </w:rPr>
              <w:t>☐</w:t>
            </w:r>
            <w:r w:rsidRPr="00C6063B">
              <w:rPr>
                <w:rFonts w:ascii="GHEA Grapalat" w:eastAsia="GHEA Grapalat" w:hAnsi="GHEA Grapalat" w:cs="GHEA Grapalat"/>
                <w:sz w:val="16"/>
                <w:szCs w:val="16"/>
                <w:lang w:val="en-US"/>
              </w:rPr>
              <w:tab/>
              <w:t>Փոխկապակցվածանձանցհետհամատեղ</w:t>
            </w: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rPr>
            </w:pPr>
            <w:r w:rsidRPr="00C6063B">
              <w:rPr>
                <w:rFonts w:ascii="GHEA Grapalat" w:eastAsia="GHEA Grapalat" w:hAnsi="GHEA Grapalat" w:cs="GHEA Grapalat"/>
                <w:color w:val="000000"/>
                <w:sz w:val="16"/>
                <w:szCs w:val="16"/>
                <w:lang w:val="en-US"/>
              </w:rPr>
              <w:lastRenderedPageBreak/>
              <w:t>Ընդերքօգտագործմանոլորտիհաշվետուկազմակերպությանիրականշահառունհանդիսանումէպաշտոնատարանձկամնրաընտանիքիանդամ</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r w:rsidRPr="00C6063B">
              <w:rPr>
                <w:rFonts w:ascii="Segoe UI Symbol" w:eastAsia="MS Gothic" w:hAnsi="Segoe UI Symbol" w:cs="Segoe UI Symbol"/>
                <w:sz w:val="16"/>
                <w:szCs w:val="16"/>
                <w:lang w:val="en-US"/>
              </w:rPr>
              <w:t>☐</w:t>
            </w:r>
            <w:r w:rsidRPr="00C6063B">
              <w:rPr>
                <w:rFonts w:ascii="GHEA Grapalat" w:eastAsia="GHEA Grapalat" w:hAnsi="GHEA Grapalat" w:cs="GHEA Grapalat"/>
                <w:sz w:val="16"/>
                <w:szCs w:val="16"/>
                <w:lang w:val="en-US"/>
              </w:rPr>
              <w:tab/>
              <w:t>Այո</w:t>
            </w:r>
          </w:p>
          <w:p w:rsidR="008C271A" w:rsidRPr="00C6063B" w:rsidRDefault="008C271A" w:rsidP="008C271A">
            <w:pPr>
              <w:spacing w:before="240" w:after="240" w:line="240" w:lineRule="auto"/>
              <w:rPr>
                <w:rFonts w:ascii="GHEA Grapalat" w:eastAsia="GHEA Grapalat" w:hAnsi="GHEA Grapalat" w:cs="GHEA Grapalat"/>
                <w:sz w:val="16"/>
                <w:szCs w:val="16"/>
                <w:lang w:val="en-US"/>
              </w:rPr>
            </w:pPr>
            <w:r w:rsidRPr="00C6063B">
              <w:rPr>
                <w:rFonts w:ascii="Segoe UI Symbol" w:eastAsia="MS Gothic" w:hAnsi="Segoe UI Symbol" w:cs="Segoe UI Symbol"/>
                <w:sz w:val="16"/>
                <w:szCs w:val="16"/>
                <w:lang w:val="en-US"/>
              </w:rPr>
              <w:t>☐</w:t>
            </w:r>
            <w:r w:rsidRPr="00C6063B">
              <w:rPr>
                <w:rFonts w:ascii="GHEA Grapalat" w:eastAsia="GHEA Grapalat" w:hAnsi="GHEA Grapalat" w:cs="GHEA Grapalat"/>
                <w:sz w:val="16"/>
                <w:szCs w:val="16"/>
                <w:lang w:val="en-US"/>
              </w:rPr>
              <w:tab/>
              <w:t>Ոչ</w:t>
            </w:r>
          </w:p>
        </w:tc>
      </w:tr>
    </w:tbl>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16"/>
          <w:szCs w:val="16"/>
          <w:lang w:val="en-US"/>
        </w:rPr>
      </w:pPr>
      <w:r w:rsidRPr="00C6063B">
        <w:rPr>
          <w:rFonts w:ascii="GHEA Grapalat" w:eastAsia="GHEA Grapalat" w:hAnsi="GHEA Grapalat" w:cs="GHEA Grapalat"/>
          <w:i/>
          <w:color w:val="000000"/>
          <w:sz w:val="16"/>
          <w:szCs w:val="16"/>
          <w:lang w:val="en-US"/>
        </w:rPr>
        <w:t>Իրականշահառուիկոնտակտայինտվյալները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Էլ</w:t>
            </w:r>
            <w:r w:rsidRPr="00C6063B">
              <w:rPr>
                <w:rFonts w:ascii="Cambria Math" w:eastAsia="Cambria Math" w:hAnsi="Cambria Math" w:cs="Cambria Math"/>
                <w:color w:val="000000"/>
                <w:sz w:val="16"/>
                <w:szCs w:val="16"/>
                <w:lang w:val="en-US"/>
              </w:rPr>
              <w:t>․</w:t>
            </w:r>
            <w:r w:rsidRPr="00C6063B">
              <w:rPr>
                <w:rFonts w:ascii="GHEA Grapalat" w:eastAsia="GHEA Grapalat" w:hAnsi="GHEA Grapalat" w:cs="GHEA Grapalat"/>
                <w:color w:val="000000"/>
                <w:sz w:val="16"/>
                <w:szCs w:val="16"/>
                <w:lang w:val="en-US"/>
              </w:rPr>
              <w:t>փոստիհասցեն</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7"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Հեռախոսահամարը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bl>
    <w:p w:rsidR="008C271A" w:rsidRPr="00C6063B" w:rsidRDefault="008C271A" w:rsidP="00C6063B">
      <w:pPr>
        <w:pBdr>
          <w:top w:val="nil"/>
          <w:left w:val="nil"/>
          <w:bottom w:val="nil"/>
          <w:right w:val="nil"/>
          <w:between w:val="nil"/>
        </w:pBdr>
        <w:spacing w:after="0" w:line="240" w:lineRule="auto"/>
        <w:rPr>
          <w:rFonts w:ascii="GHEA Grapalat" w:eastAsia="GHEA Grapalat" w:hAnsi="GHEA Grapalat" w:cs="GHEA Grapalat"/>
          <w:i/>
          <w:color w:val="000000"/>
          <w:sz w:val="16"/>
          <w:szCs w:val="16"/>
          <w:lang w:val="en-US"/>
        </w:rPr>
      </w:pPr>
      <w:r w:rsidRPr="00C6063B">
        <w:rPr>
          <w:rFonts w:ascii="GHEA Grapalat" w:eastAsia="Times New Roman" w:hAnsi="GHEA Grapalat" w:cs="Times New Roman"/>
          <w:sz w:val="16"/>
          <w:szCs w:val="16"/>
          <w:lang w:val="en-US"/>
        </w:rPr>
        <w:br w:type="page"/>
      </w:r>
    </w:p>
    <w:p w:rsidR="008C271A" w:rsidRPr="00C6063B" w:rsidRDefault="008C271A" w:rsidP="008C271A">
      <w:pPr>
        <w:numPr>
          <w:ilvl w:val="0"/>
          <w:numId w:val="29"/>
        </w:numPr>
        <w:pBdr>
          <w:top w:val="nil"/>
          <w:left w:val="nil"/>
          <w:bottom w:val="nil"/>
          <w:right w:val="nil"/>
          <w:between w:val="nil"/>
        </w:pBdr>
        <w:spacing w:after="0" w:line="240" w:lineRule="auto"/>
        <w:rPr>
          <w:rFonts w:ascii="GHEA Grapalat" w:eastAsia="GHEA Grapalat" w:hAnsi="GHEA Grapalat" w:cs="GHEA Grapalat"/>
          <w:b/>
          <w:color w:val="000000"/>
          <w:sz w:val="16"/>
          <w:szCs w:val="16"/>
          <w:lang w:val="en-US"/>
        </w:rPr>
      </w:pPr>
      <w:r w:rsidRPr="00C6063B">
        <w:rPr>
          <w:rFonts w:ascii="GHEA Grapalat" w:eastAsia="GHEA Grapalat" w:hAnsi="GHEA Grapalat" w:cs="GHEA Grapalat"/>
          <w:b/>
          <w:color w:val="000000"/>
          <w:sz w:val="16"/>
          <w:szCs w:val="16"/>
          <w:lang w:val="en-US"/>
        </w:rPr>
        <w:lastRenderedPageBreak/>
        <w:t>Միջանկյալիրավաբանականանձինք</w:t>
      </w:r>
    </w:p>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16"/>
          <w:szCs w:val="16"/>
          <w:lang w:val="en-US"/>
        </w:rPr>
      </w:pPr>
      <w:r w:rsidRPr="00C6063B">
        <w:rPr>
          <w:rFonts w:ascii="GHEA Grapalat" w:eastAsia="GHEA Grapalat" w:hAnsi="GHEA Grapalat" w:cs="GHEA Grapalat"/>
          <w:i/>
          <w:color w:val="000000"/>
          <w:sz w:val="16"/>
          <w:szCs w:val="16"/>
          <w:lang w:val="en-US"/>
        </w:rPr>
        <w:t>Կազմակերպությանտվյալները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Անվանումը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Անվանումըլատինատառ</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Պետականգրանցմանհամարը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Գրանցմանօրը, ամիսը, տարին</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Գրանցմանհասցեն</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Գրանցմանպետությունը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rPr>
            </w:pPr>
            <w:r w:rsidRPr="00C6063B">
              <w:rPr>
                <w:rFonts w:ascii="GHEA Grapalat" w:eastAsia="GHEA Grapalat" w:hAnsi="GHEA Grapalat" w:cs="GHEA Grapalat"/>
                <w:color w:val="000000"/>
                <w:sz w:val="16"/>
                <w:szCs w:val="16"/>
                <w:lang w:val="en-US"/>
              </w:rPr>
              <w:t>Գործադիրմարմնիղեկավարիանունըևազգանունը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rPr>
            </w:pPr>
          </w:p>
        </w:tc>
      </w:tr>
    </w:tbl>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color w:val="000000"/>
          <w:sz w:val="16"/>
          <w:szCs w:val="16"/>
          <w:lang w:val="en-US"/>
        </w:rPr>
      </w:pPr>
      <w:r w:rsidRPr="00C6063B">
        <w:rPr>
          <w:rFonts w:ascii="GHEA Grapalat" w:eastAsia="GHEA Grapalat" w:hAnsi="GHEA Grapalat" w:cs="GHEA Grapalat"/>
          <w:i/>
          <w:color w:val="000000"/>
          <w:sz w:val="16"/>
          <w:szCs w:val="16"/>
          <w:lang w:val="en-US"/>
        </w:rPr>
        <w:t>Իրականշահառուիտվյալները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C271A" w:rsidRPr="005712A8" w:rsidTr="00405051">
        <w:trPr>
          <w:trHeight w:val="853"/>
        </w:trPr>
        <w:tc>
          <w:tcPr>
            <w:tcW w:w="2835" w:type="dxa"/>
            <w:vMerge w:val="restart"/>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Իրականշահառու(ներ)ի անունը և ազգանունը, ումհամարկազմակերպությունըհանդիսանում է միջանկյալիրավաբանականանձ</w:t>
            </w:r>
          </w:p>
        </w:tc>
        <w:tc>
          <w:tcPr>
            <w:tcW w:w="6180" w:type="dxa"/>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5712A8" w:rsidTr="00405051">
        <w:trPr>
          <w:trHeight w:val="850"/>
        </w:trPr>
        <w:tc>
          <w:tcPr>
            <w:tcW w:w="2835" w:type="dxa"/>
            <w:vMerge/>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p>
        </w:tc>
        <w:tc>
          <w:tcPr>
            <w:tcW w:w="6180" w:type="dxa"/>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5712A8" w:rsidTr="00405051">
        <w:trPr>
          <w:trHeight w:val="850"/>
        </w:trPr>
        <w:tc>
          <w:tcPr>
            <w:tcW w:w="2835" w:type="dxa"/>
            <w:vMerge/>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p>
        </w:tc>
        <w:tc>
          <w:tcPr>
            <w:tcW w:w="6180" w:type="dxa"/>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5712A8" w:rsidTr="00405051">
        <w:trPr>
          <w:trHeight w:val="850"/>
        </w:trPr>
        <w:tc>
          <w:tcPr>
            <w:tcW w:w="2835" w:type="dxa"/>
            <w:vMerge/>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p>
        </w:tc>
        <w:tc>
          <w:tcPr>
            <w:tcW w:w="6180" w:type="dxa"/>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5712A8" w:rsidTr="00405051">
        <w:trPr>
          <w:trHeight w:val="850"/>
        </w:trPr>
        <w:tc>
          <w:tcPr>
            <w:tcW w:w="2835" w:type="dxa"/>
            <w:vMerge/>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p>
        </w:tc>
        <w:tc>
          <w:tcPr>
            <w:tcW w:w="6180" w:type="dxa"/>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bl>
    <w:p w:rsidR="008C271A" w:rsidRPr="00C6063B" w:rsidRDefault="008C271A" w:rsidP="008C271A">
      <w:pPr>
        <w:numPr>
          <w:ilvl w:val="1"/>
          <w:numId w:val="29"/>
        </w:numPr>
        <w:pBdr>
          <w:top w:val="nil"/>
          <w:left w:val="nil"/>
          <w:bottom w:val="nil"/>
          <w:right w:val="nil"/>
          <w:between w:val="nil"/>
        </w:pBdr>
        <w:spacing w:before="240" w:after="0" w:line="240" w:lineRule="auto"/>
        <w:ind w:left="788" w:hanging="431"/>
        <w:rPr>
          <w:rFonts w:ascii="GHEA Grapalat" w:eastAsia="GHEA Grapalat" w:hAnsi="GHEA Grapalat" w:cs="GHEA Grapalat"/>
          <w:i/>
          <w:sz w:val="16"/>
          <w:szCs w:val="16"/>
          <w:lang w:val="en-US"/>
        </w:rPr>
      </w:pPr>
      <w:r w:rsidRPr="00C6063B">
        <w:rPr>
          <w:rFonts w:ascii="GHEA Grapalat" w:eastAsia="GHEA Grapalat" w:hAnsi="GHEA Grapalat" w:cs="GHEA Grapalat"/>
          <w:i/>
          <w:sz w:val="16"/>
          <w:szCs w:val="16"/>
          <w:lang w:val="en-US"/>
        </w:rPr>
        <w:t>Միջանկյալիրավաբանականանձիբաժնետոմսերիցուցակմանտվյալները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Ֆոնդայինբորսայիանվանումը</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r w:rsidR="008C271A" w:rsidRPr="00C6063B" w:rsidTr="00405051">
        <w:tc>
          <w:tcPr>
            <w:tcW w:w="2835" w:type="dxa"/>
            <w:shd w:val="clear" w:color="auto" w:fill="D9E2F3"/>
            <w:vAlign w:val="center"/>
          </w:tcPr>
          <w:p w:rsidR="008C271A" w:rsidRPr="00C6063B" w:rsidRDefault="008C271A" w:rsidP="008C271A">
            <w:pPr>
              <w:numPr>
                <w:ilvl w:val="2"/>
                <w:numId w:val="29"/>
              </w:numPr>
              <w:pBdr>
                <w:top w:val="nil"/>
                <w:left w:val="nil"/>
                <w:bottom w:val="nil"/>
                <w:right w:val="nil"/>
                <w:between w:val="nil"/>
              </w:pBdr>
              <w:spacing w:after="0" w:line="240" w:lineRule="auto"/>
              <w:rPr>
                <w:rFonts w:ascii="GHEA Grapalat" w:eastAsia="GHEA Grapalat" w:hAnsi="GHEA Grapalat" w:cs="GHEA Grapalat"/>
                <w:color w:val="000000"/>
                <w:sz w:val="16"/>
                <w:szCs w:val="16"/>
                <w:lang w:val="en-US"/>
              </w:rPr>
            </w:pPr>
            <w:r w:rsidRPr="00C6063B">
              <w:rPr>
                <w:rFonts w:ascii="GHEA Grapalat" w:eastAsia="GHEA Grapalat" w:hAnsi="GHEA Grapalat" w:cs="GHEA Grapalat"/>
                <w:color w:val="000000"/>
                <w:sz w:val="16"/>
                <w:szCs w:val="16"/>
                <w:lang w:val="en-US"/>
              </w:rPr>
              <w:t>Հղումըբորսայումառկափաստաթղթերին</w:t>
            </w:r>
          </w:p>
        </w:tc>
        <w:tc>
          <w:tcPr>
            <w:tcW w:w="6180" w:type="dxa"/>
            <w:vAlign w:val="center"/>
          </w:tcPr>
          <w:p w:rsidR="008C271A" w:rsidRPr="00C6063B" w:rsidRDefault="008C271A" w:rsidP="008C271A">
            <w:pPr>
              <w:spacing w:before="240" w:after="240" w:line="240" w:lineRule="auto"/>
              <w:rPr>
                <w:rFonts w:ascii="GHEA Grapalat" w:eastAsia="GHEA Grapalat" w:hAnsi="GHEA Grapalat" w:cs="GHEA Grapalat"/>
                <w:sz w:val="16"/>
                <w:szCs w:val="16"/>
                <w:lang w:val="en-US"/>
              </w:rPr>
            </w:pPr>
          </w:p>
        </w:tc>
      </w:tr>
    </w:tbl>
    <w:p w:rsidR="008C271A" w:rsidRPr="00C6063B" w:rsidRDefault="008C271A" w:rsidP="008C271A">
      <w:pPr>
        <w:pBdr>
          <w:top w:val="nil"/>
          <w:left w:val="nil"/>
          <w:bottom w:val="nil"/>
          <w:right w:val="nil"/>
          <w:between w:val="nil"/>
        </w:pBdr>
        <w:spacing w:before="240" w:after="0" w:line="240" w:lineRule="auto"/>
        <w:rPr>
          <w:rFonts w:ascii="GHEA Grapalat" w:eastAsia="GHEA Grapalat" w:hAnsi="GHEA Grapalat" w:cs="GHEA Grapalat"/>
          <w:i/>
          <w:sz w:val="16"/>
          <w:szCs w:val="16"/>
          <w:lang w:val="en-US"/>
        </w:rPr>
      </w:pPr>
      <w:r w:rsidRPr="00C6063B">
        <w:rPr>
          <w:rFonts w:ascii="GHEA Grapalat" w:eastAsia="GHEA Grapalat" w:hAnsi="GHEA Grapalat" w:cs="GHEA Grapalat"/>
          <w:i/>
          <w:sz w:val="16"/>
          <w:szCs w:val="16"/>
          <w:lang w:val="en-US"/>
        </w:rPr>
        <w:br w:type="page"/>
      </w:r>
    </w:p>
    <w:p w:rsidR="008C271A" w:rsidRPr="00C6063B" w:rsidRDefault="008C271A" w:rsidP="008C271A">
      <w:pPr>
        <w:numPr>
          <w:ilvl w:val="0"/>
          <w:numId w:val="29"/>
        </w:numPr>
        <w:pBdr>
          <w:top w:val="nil"/>
          <w:left w:val="nil"/>
          <w:bottom w:val="nil"/>
          <w:right w:val="nil"/>
          <w:between w:val="nil"/>
        </w:pBdr>
        <w:spacing w:after="0" w:line="240" w:lineRule="auto"/>
        <w:rPr>
          <w:rFonts w:ascii="GHEA Grapalat" w:eastAsia="GHEA Grapalat" w:hAnsi="GHEA Grapalat" w:cs="GHEA Grapalat"/>
          <w:b/>
          <w:color w:val="000000"/>
          <w:sz w:val="16"/>
          <w:szCs w:val="16"/>
          <w:lang w:val="en-US"/>
        </w:rPr>
      </w:pPr>
      <w:r w:rsidRPr="00C6063B">
        <w:rPr>
          <w:rFonts w:ascii="GHEA Grapalat" w:eastAsia="GHEA Grapalat" w:hAnsi="GHEA Grapalat" w:cs="GHEA Grapalat"/>
          <w:b/>
          <w:color w:val="000000"/>
          <w:sz w:val="16"/>
          <w:szCs w:val="16"/>
          <w:lang w:val="en-US"/>
        </w:rPr>
        <w:lastRenderedPageBreak/>
        <w:t>Լրացուցիչնշումներ</w:t>
      </w:r>
    </w:p>
    <w:p w:rsidR="008C271A" w:rsidRPr="00C6063B" w:rsidRDefault="008C271A" w:rsidP="008C271A">
      <w:pPr>
        <w:pBdr>
          <w:top w:val="nil"/>
          <w:left w:val="nil"/>
          <w:bottom w:val="nil"/>
          <w:right w:val="nil"/>
          <w:between w:val="nil"/>
        </w:pBdr>
        <w:spacing w:after="0" w:line="240" w:lineRule="auto"/>
        <w:rPr>
          <w:rFonts w:ascii="GHEA Grapalat" w:eastAsia="GHEA Grapalat" w:hAnsi="GHEA Grapalat" w:cs="GHEA Grapalat"/>
          <w:b/>
          <w:color w:val="000000"/>
          <w:sz w:val="16"/>
          <w:szCs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8C271A" w:rsidRPr="00C6063B" w:rsidTr="00405051">
        <w:tc>
          <w:tcPr>
            <w:tcW w:w="9016" w:type="dxa"/>
            <w:shd w:val="clear" w:color="auto" w:fill="DEEAF6"/>
          </w:tcPr>
          <w:p w:rsidR="008C271A" w:rsidRPr="00C6063B" w:rsidRDefault="008C271A" w:rsidP="008C271A">
            <w:pPr>
              <w:spacing w:before="240"/>
              <w:rPr>
                <w:rFonts w:ascii="GHEA Grapalat" w:eastAsia="GHEA Grapalat" w:hAnsi="GHEA Grapalat" w:cs="GHEA Grapalat"/>
                <w:i/>
                <w:color w:val="000000"/>
                <w:sz w:val="16"/>
                <w:szCs w:val="16"/>
                <w:lang w:val="en-US"/>
              </w:rPr>
            </w:pPr>
            <w:r w:rsidRPr="00C6063B">
              <w:rPr>
                <w:rFonts w:ascii="GHEA Grapalat" w:eastAsia="GHEA Grapalat" w:hAnsi="GHEA Grapalat" w:cs="GHEA Grapalat"/>
                <w:i/>
                <w:color w:val="000000"/>
                <w:sz w:val="16"/>
                <w:szCs w:val="16"/>
                <w:lang w:val="en-US"/>
              </w:rPr>
              <w:t>Լրացուցիչտեղեկություններկամհավելյալպարզաբանումներ, որոնքառնչվումենհայտարարագրումլրացվածկամլրացմանենթակատվյալներին</w:t>
            </w:r>
          </w:p>
        </w:tc>
      </w:tr>
      <w:tr w:rsidR="008C271A" w:rsidRPr="00C6063B" w:rsidTr="00405051">
        <w:trPr>
          <w:trHeight w:val="10187"/>
        </w:trPr>
        <w:tc>
          <w:tcPr>
            <w:tcW w:w="9016" w:type="dxa"/>
            <w:shd w:val="clear" w:color="auto" w:fill="auto"/>
          </w:tcPr>
          <w:p w:rsidR="008C271A" w:rsidRPr="00C6063B" w:rsidRDefault="008C271A" w:rsidP="008C271A">
            <w:pPr>
              <w:spacing w:after="0" w:line="240" w:lineRule="auto"/>
              <w:rPr>
                <w:rFonts w:ascii="GHEA Grapalat" w:eastAsia="GHEA Grapalat" w:hAnsi="GHEA Grapalat" w:cs="GHEA Grapalat"/>
                <w:b/>
                <w:color w:val="000000"/>
                <w:sz w:val="16"/>
                <w:szCs w:val="16"/>
                <w:lang w:val="en-US"/>
              </w:rPr>
            </w:pPr>
          </w:p>
        </w:tc>
      </w:tr>
    </w:tbl>
    <w:p w:rsidR="008C271A" w:rsidRPr="00C6063B" w:rsidRDefault="008C271A" w:rsidP="008C271A">
      <w:pPr>
        <w:pBdr>
          <w:top w:val="nil"/>
          <w:left w:val="nil"/>
          <w:bottom w:val="nil"/>
          <w:right w:val="nil"/>
          <w:between w:val="nil"/>
        </w:pBdr>
        <w:spacing w:after="0" w:line="240" w:lineRule="auto"/>
        <w:rPr>
          <w:rFonts w:ascii="GHEA Grapalat" w:eastAsia="GHEA Grapalat" w:hAnsi="GHEA Grapalat" w:cs="GHEA Grapalat"/>
          <w:b/>
          <w:color w:val="000000"/>
          <w:sz w:val="16"/>
          <w:szCs w:val="16"/>
          <w:lang w:val="en-US"/>
        </w:rPr>
      </w:pPr>
    </w:p>
    <w:p w:rsidR="008C271A" w:rsidRPr="00C6063B" w:rsidRDefault="008C271A" w:rsidP="008C271A">
      <w:pPr>
        <w:spacing w:after="0" w:line="240" w:lineRule="auto"/>
        <w:ind w:firstLine="567"/>
        <w:jc w:val="right"/>
        <w:rPr>
          <w:rFonts w:ascii="GHEA Grapalat" w:eastAsia="Times New Roman" w:hAnsi="GHEA Grapalat" w:cs="Arial"/>
          <w:b/>
          <w:sz w:val="16"/>
          <w:szCs w:val="16"/>
          <w:lang w:val="en-US"/>
        </w:rPr>
      </w:pPr>
    </w:p>
    <w:p w:rsidR="008C271A" w:rsidRPr="00C6063B" w:rsidRDefault="008C271A" w:rsidP="008C271A">
      <w:pPr>
        <w:spacing w:after="0" w:line="240" w:lineRule="auto"/>
        <w:rPr>
          <w:rFonts w:ascii="GHEA Grapalat" w:eastAsia="Times New Roman" w:hAnsi="GHEA Grapalat" w:cs="Times New Roman"/>
          <w:i/>
          <w:sz w:val="16"/>
          <w:szCs w:val="16"/>
          <w:lang w:val="hy-AM"/>
        </w:rPr>
      </w:pPr>
    </w:p>
    <w:p w:rsidR="008C271A" w:rsidRPr="00C6063B" w:rsidRDefault="008C271A" w:rsidP="008C271A">
      <w:pPr>
        <w:spacing w:after="0" w:line="240" w:lineRule="auto"/>
        <w:rPr>
          <w:rFonts w:ascii="GHEA Grapalat" w:eastAsia="Times New Roman" w:hAnsi="GHEA Grapalat" w:cs="Times New Roman"/>
          <w:i/>
          <w:sz w:val="16"/>
          <w:szCs w:val="16"/>
          <w:lang w:val="hy-AM"/>
        </w:rPr>
      </w:pPr>
    </w:p>
    <w:p w:rsidR="008C271A" w:rsidRPr="00C6063B" w:rsidRDefault="008C271A" w:rsidP="008C271A">
      <w:pPr>
        <w:spacing w:after="0" w:line="240" w:lineRule="auto"/>
        <w:rPr>
          <w:rFonts w:ascii="GHEA Grapalat" w:eastAsia="Times New Roman" w:hAnsi="GHEA Grapalat" w:cs="Times New Roman"/>
          <w:i/>
          <w:sz w:val="16"/>
          <w:szCs w:val="16"/>
          <w:lang w:val="hy-AM"/>
        </w:rPr>
      </w:pPr>
    </w:p>
    <w:p w:rsidR="008C271A" w:rsidRPr="00C6063B" w:rsidRDefault="008C271A" w:rsidP="008C271A">
      <w:pPr>
        <w:spacing w:after="0" w:line="240" w:lineRule="auto"/>
        <w:rPr>
          <w:rFonts w:ascii="GHEA Grapalat" w:eastAsia="Times New Roman" w:hAnsi="GHEA Grapalat" w:cs="Times New Roman"/>
          <w:i/>
          <w:sz w:val="16"/>
          <w:szCs w:val="16"/>
          <w:lang w:val="hy-AM"/>
        </w:rPr>
      </w:pPr>
    </w:p>
    <w:p w:rsidR="008C271A" w:rsidRPr="00C6063B" w:rsidRDefault="008C271A" w:rsidP="008C271A">
      <w:pPr>
        <w:spacing w:after="0" w:line="240" w:lineRule="auto"/>
        <w:rPr>
          <w:rFonts w:ascii="GHEA Grapalat" w:eastAsia="Times New Roman" w:hAnsi="GHEA Grapalat" w:cs="Times New Roman"/>
          <w:b/>
          <w:sz w:val="16"/>
          <w:szCs w:val="16"/>
          <w:lang w:val="hy-AM"/>
        </w:rPr>
      </w:pPr>
    </w:p>
    <w:p w:rsidR="008C271A" w:rsidRPr="00C6063B" w:rsidRDefault="008C271A" w:rsidP="008C271A">
      <w:pPr>
        <w:spacing w:after="0" w:line="240" w:lineRule="auto"/>
        <w:rPr>
          <w:rFonts w:ascii="GHEA Grapalat" w:eastAsia="Times New Roman" w:hAnsi="GHEA Grapalat" w:cs="Times New Roman"/>
          <w:b/>
          <w:sz w:val="16"/>
          <w:szCs w:val="16"/>
          <w:lang w:val="hy-AM"/>
        </w:rPr>
      </w:pPr>
    </w:p>
    <w:p w:rsidR="008C271A" w:rsidRPr="00C6063B" w:rsidRDefault="008C271A" w:rsidP="008C271A">
      <w:pPr>
        <w:spacing w:after="0" w:line="240" w:lineRule="auto"/>
        <w:rPr>
          <w:rFonts w:ascii="GHEA Grapalat" w:eastAsia="Times New Roman" w:hAnsi="GHEA Grapalat" w:cs="Times New Roman"/>
          <w:b/>
          <w:sz w:val="16"/>
          <w:szCs w:val="16"/>
          <w:lang w:val="hy-AM"/>
        </w:rPr>
      </w:pPr>
    </w:p>
    <w:p w:rsidR="008C271A" w:rsidRPr="00C6063B" w:rsidRDefault="008C271A" w:rsidP="008C271A">
      <w:pPr>
        <w:spacing w:after="0" w:line="240" w:lineRule="auto"/>
        <w:rPr>
          <w:rFonts w:ascii="GHEA Grapalat" w:eastAsia="Times New Roman" w:hAnsi="GHEA Grapalat" w:cs="Times New Roman"/>
          <w:b/>
          <w:sz w:val="16"/>
          <w:szCs w:val="16"/>
          <w:lang w:val="hy-AM"/>
        </w:rPr>
      </w:pPr>
    </w:p>
    <w:p w:rsidR="008C271A" w:rsidRDefault="008C271A" w:rsidP="008C271A">
      <w:pPr>
        <w:spacing w:after="0" w:line="360" w:lineRule="auto"/>
        <w:jc w:val="center"/>
        <w:rPr>
          <w:rFonts w:ascii="GHEA Grapalat" w:eastAsia="GHEA Grapalat" w:hAnsi="GHEA Grapalat" w:cs="GHEA Grapalat"/>
          <w:b/>
          <w:sz w:val="16"/>
          <w:szCs w:val="16"/>
          <w:lang w:val="en-US"/>
        </w:rPr>
      </w:pPr>
    </w:p>
    <w:p w:rsidR="00C6063B" w:rsidRDefault="00C6063B" w:rsidP="008C271A">
      <w:pPr>
        <w:spacing w:after="0" w:line="360" w:lineRule="auto"/>
        <w:jc w:val="center"/>
        <w:rPr>
          <w:rFonts w:ascii="GHEA Grapalat" w:eastAsia="GHEA Grapalat" w:hAnsi="GHEA Grapalat" w:cs="GHEA Grapalat"/>
          <w:b/>
          <w:sz w:val="16"/>
          <w:szCs w:val="16"/>
          <w:lang w:val="en-US"/>
        </w:rPr>
      </w:pPr>
    </w:p>
    <w:p w:rsidR="00C6063B" w:rsidRDefault="00C6063B" w:rsidP="008C271A">
      <w:pPr>
        <w:spacing w:after="0" w:line="360" w:lineRule="auto"/>
        <w:jc w:val="center"/>
        <w:rPr>
          <w:rFonts w:ascii="GHEA Grapalat" w:eastAsia="GHEA Grapalat" w:hAnsi="GHEA Grapalat" w:cs="GHEA Grapalat"/>
          <w:b/>
          <w:sz w:val="16"/>
          <w:szCs w:val="16"/>
          <w:lang w:val="en-US"/>
        </w:rPr>
      </w:pPr>
    </w:p>
    <w:p w:rsidR="00C6063B" w:rsidRDefault="00C6063B" w:rsidP="008C271A">
      <w:pPr>
        <w:spacing w:after="0" w:line="360" w:lineRule="auto"/>
        <w:jc w:val="center"/>
        <w:rPr>
          <w:rFonts w:ascii="GHEA Grapalat" w:eastAsia="GHEA Grapalat" w:hAnsi="GHEA Grapalat" w:cs="GHEA Grapalat"/>
          <w:b/>
          <w:sz w:val="16"/>
          <w:szCs w:val="16"/>
          <w:lang w:val="en-US"/>
        </w:rPr>
      </w:pPr>
    </w:p>
    <w:p w:rsidR="00C6063B" w:rsidRPr="00C6063B" w:rsidRDefault="00C6063B" w:rsidP="008C271A">
      <w:pPr>
        <w:spacing w:after="0" w:line="360" w:lineRule="auto"/>
        <w:jc w:val="center"/>
        <w:rPr>
          <w:rFonts w:ascii="GHEA Grapalat" w:eastAsia="GHEA Grapalat" w:hAnsi="GHEA Grapalat" w:cs="GHEA Grapalat"/>
          <w:b/>
          <w:sz w:val="16"/>
          <w:szCs w:val="16"/>
          <w:lang w:val="en-US"/>
        </w:rPr>
      </w:pPr>
    </w:p>
    <w:p w:rsidR="008C271A" w:rsidRPr="00C6063B" w:rsidRDefault="008C271A" w:rsidP="008C271A">
      <w:pPr>
        <w:spacing w:after="0" w:line="360" w:lineRule="auto"/>
        <w:jc w:val="center"/>
        <w:rPr>
          <w:rFonts w:ascii="GHEA Grapalat" w:eastAsia="GHEA Grapalat" w:hAnsi="GHEA Grapalat" w:cs="GHEA Grapalat"/>
          <w:b/>
          <w:sz w:val="16"/>
          <w:szCs w:val="16"/>
          <w:lang w:val="en-US"/>
        </w:rPr>
      </w:pPr>
    </w:p>
    <w:p w:rsidR="008C271A" w:rsidRPr="008C271A" w:rsidRDefault="008C271A" w:rsidP="008C271A">
      <w:pPr>
        <w:spacing w:after="0" w:line="360" w:lineRule="auto"/>
        <w:jc w:val="center"/>
        <w:rPr>
          <w:rFonts w:ascii="GHEA Grapalat" w:eastAsia="GHEA Grapalat" w:hAnsi="GHEA Grapalat" w:cs="GHEA Grapalat"/>
          <w:b/>
          <w:sz w:val="24"/>
          <w:szCs w:val="24"/>
          <w:lang w:val="en-US"/>
        </w:rPr>
      </w:pPr>
      <w:r w:rsidRPr="008C271A">
        <w:rPr>
          <w:rFonts w:ascii="GHEA Grapalat" w:eastAsia="GHEA Grapalat" w:hAnsi="GHEA Grapalat" w:cs="GHEA Grapalat"/>
          <w:b/>
          <w:sz w:val="24"/>
          <w:szCs w:val="24"/>
          <w:lang w:val="en-US"/>
        </w:rPr>
        <w:lastRenderedPageBreak/>
        <w:t>I. Հայտարարագրիլրացմանկարգը</w:t>
      </w:r>
    </w:p>
    <w:p w:rsidR="008C271A" w:rsidRPr="008C271A" w:rsidRDefault="008C271A" w:rsidP="008C271A">
      <w:pPr>
        <w:pBdr>
          <w:top w:val="nil"/>
          <w:left w:val="nil"/>
          <w:bottom w:val="nil"/>
          <w:right w:val="nil"/>
          <w:between w:val="nil"/>
        </w:pBdr>
        <w:spacing w:after="0" w:line="360" w:lineRule="auto"/>
        <w:ind w:left="567"/>
        <w:jc w:val="center"/>
        <w:rPr>
          <w:rFonts w:ascii="GHEA Grapalat" w:eastAsia="GHEA Grapalat" w:hAnsi="GHEA Grapalat" w:cs="GHEA Grapalat"/>
          <w:color w:val="000000"/>
          <w:sz w:val="24"/>
          <w:szCs w:val="24"/>
          <w:lang w:val="en-US"/>
        </w:rPr>
      </w:pPr>
    </w:p>
    <w:p w:rsidR="008C271A" w:rsidRPr="008C271A" w:rsidRDefault="008C271A" w:rsidP="008C271A">
      <w:pPr>
        <w:numPr>
          <w:ilvl w:val="0"/>
          <w:numId w:val="30"/>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w:rsidRPr="008C271A">
        <w:rPr>
          <w:rFonts w:ascii="GHEA Grapalat" w:eastAsia="GHEA Grapalat" w:hAnsi="GHEA Grapalat" w:cs="GHEA Grapalat"/>
          <w:color w:val="000000"/>
          <w:sz w:val="24"/>
          <w:szCs w:val="24"/>
          <w:lang w:val="en-US"/>
        </w:rPr>
        <w:t>Հայտարարագրի 1-ին բաժնում (Կազմակերպությունը) լրացվումենհայտարարագիրներկայացնողիրավաբանականանձի (այսուհետ՝ Կազմակերպություն) տվյալները։ Այսբաժնումենթաբաժիններըլրացվումենհետևյալկանոններով</w:t>
      </w:r>
      <w:r w:rsidRPr="008C271A">
        <w:rPr>
          <w:rFonts w:ascii="Cambria Math" w:eastAsia="GHEA Grapalat" w:hAnsi="Cambria Math" w:cs="GHEA Grapalat"/>
          <w:color w:val="000000"/>
          <w:sz w:val="24"/>
          <w:szCs w:val="24"/>
          <w:lang w:val="en-US"/>
        </w:rPr>
        <w:t>․</w:t>
      </w:r>
    </w:p>
    <w:p w:rsidR="008C271A" w:rsidRPr="008C271A" w:rsidRDefault="008C271A" w:rsidP="008C271A">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«Կազմակերպությանտվյալները» ենթաբաժնումլրացվումենԿազմակերպությանանվանումը (այդթվում՝ լատինատառ) և պետականգրանցմանտվյալները՝ ներառյալնշումկազմակերպաիրավականձևիմասին.</w:t>
      </w:r>
    </w:p>
    <w:p w:rsidR="008C271A" w:rsidRPr="008C271A" w:rsidRDefault="008C271A" w:rsidP="008C271A">
      <w:pPr>
        <w:numPr>
          <w:ilvl w:val="1"/>
          <w:numId w:val="30"/>
        </w:numP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 xml:space="preserve">«Հայտարարագիրըներկայացնողանձը» ենթաբաժնումլրացվում է այնֆիզիկականանձիտվյալներըովստորագրում է </w:t>
      </w:r>
      <w:r w:rsidRPr="008C271A">
        <w:rPr>
          <w:rFonts w:ascii="GHEA Grapalat" w:eastAsia="GHEA Grapalat" w:hAnsi="GHEA Grapalat" w:cs="GHEA Grapalat"/>
          <w:sz w:val="24"/>
          <w:szCs w:val="24"/>
          <w:lang w:val="hy-AM"/>
        </w:rPr>
        <w:t xml:space="preserve">սույն ընթացակարգի </w:t>
      </w:r>
      <w:r w:rsidRPr="008C271A">
        <w:rPr>
          <w:rFonts w:ascii="GHEA Grapalat" w:eastAsia="GHEA Grapalat" w:hAnsi="GHEA Grapalat" w:cs="GHEA Grapalat"/>
          <w:sz w:val="24"/>
          <w:szCs w:val="24"/>
          <w:lang w:val="en-US"/>
        </w:rPr>
        <w:t>հայտումներառվողփաստաթղթերը.</w:t>
      </w:r>
    </w:p>
    <w:p w:rsidR="008C271A" w:rsidRPr="008C271A" w:rsidRDefault="008C271A" w:rsidP="008C271A">
      <w:pPr>
        <w:numPr>
          <w:ilvl w:val="1"/>
          <w:numId w:val="30"/>
        </w:numP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«Հայտարարագրիներկայացումը» ենթաբաժնումլրացվումենհայտարարագրիստորագրմանօրը, ամիսը, տարին, հայտարարագրիէջերիքանակը, ինչպեսնաևդրվում է հայտարարագիրըներկայացնողանձիստորագրությունը:</w:t>
      </w:r>
    </w:p>
    <w:p w:rsidR="008C271A" w:rsidRPr="008C271A" w:rsidRDefault="008C271A" w:rsidP="008C271A">
      <w:pPr>
        <w:spacing w:after="0" w:line="276" w:lineRule="auto"/>
        <w:ind w:firstLine="567"/>
        <w:jc w:val="both"/>
        <w:rPr>
          <w:rFonts w:ascii="GHEA Grapalat" w:eastAsia="GHEA Grapalat" w:hAnsi="GHEA Grapalat" w:cs="GHEA Grapalat"/>
          <w:sz w:val="24"/>
          <w:szCs w:val="24"/>
          <w:lang w:val="en-US"/>
        </w:rPr>
      </w:pPr>
    </w:p>
    <w:p w:rsidR="008C271A" w:rsidRPr="008C271A" w:rsidRDefault="008C271A" w:rsidP="008C271A">
      <w:pPr>
        <w:numPr>
          <w:ilvl w:val="0"/>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Հայտարարագրի</w:t>
      </w:r>
      <w:r w:rsidRPr="008C271A">
        <w:rPr>
          <w:rFonts w:ascii="GHEA Grapalat" w:eastAsia="GHEA Grapalat" w:hAnsi="GHEA Grapalat" w:cs="GHEA Grapalat"/>
          <w:color w:val="000000"/>
          <w:sz w:val="24"/>
          <w:szCs w:val="24"/>
          <w:lang w:val="en-US"/>
        </w:rPr>
        <w:t xml:space="preserve"> 2-րդ բաժինը (Բաժնետոմսերիցուցակմանտվյալները</w:t>
      </w:r>
      <w:proofErr w:type="gramStart"/>
      <w:r w:rsidRPr="008C271A">
        <w:rPr>
          <w:rFonts w:ascii="GHEA Grapalat" w:eastAsia="GHEA Grapalat" w:hAnsi="GHEA Grapalat" w:cs="GHEA Grapalat"/>
          <w:color w:val="000000"/>
          <w:sz w:val="24"/>
          <w:szCs w:val="24"/>
          <w:lang w:val="en-US"/>
        </w:rPr>
        <w:t>)լրացվում</w:t>
      </w:r>
      <w:proofErr w:type="gramEnd"/>
      <w:r w:rsidRPr="008C271A">
        <w:rPr>
          <w:rFonts w:ascii="GHEA Grapalat" w:eastAsia="GHEA Grapalat" w:hAnsi="GHEA Grapalat" w:cs="GHEA Grapalat"/>
          <w:color w:val="000000"/>
          <w:sz w:val="24"/>
          <w:szCs w:val="24"/>
          <w:lang w:val="en-US"/>
        </w:rPr>
        <w:t xml:space="preserve"> է, եթեԿազմակերպությանկամԿազմակերպություն</w:t>
      </w:r>
      <w:r w:rsidRPr="008C271A">
        <w:rPr>
          <w:rFonts w:ascii="GHEA Grapalat" w:eastAsia="GHEA Grapalat" w:hAnsi="GHEA Grapalat" w:cs="GHEA Grapalat"/>
          <w:sz w:val="24"/>
          <w:szCs w:val="24"/>
          <w:lang w:val="en-US"/>
        </w:rPr>
        <w:t>ն</w:t>
      </w:r>
      <w:r w:rsidRPr="008C271A">
        <w:rPr>
          <w:rFonts w:ascii="GHEA Grapalat" w:eastAsia="GHEA Grapalat" w:hAnsi="GHEA Grapalat" w:cs="GHEA Grapalat"/>
          <w:color w:val="000000"/>
          <w:sz w:val="24"/>
          <w:szCs w:val="24"/>
          <w:lang w:val="en-US"/>
        </w:rPr>
        <w:t>ամբողջությամբվերահսկողայլիրավաբանականանձիբաժնետոմսերըցուցակվածենՀայաստանիՀանրապետությանարդարադատությաննախարարիկողմիցհաստատված՝ իրականշահառուներիհամարժեքբացահայտմանչափանիշներովկարգավորվողշուկաներիցանկումներառվածշուկայում։ Նշվածչափանիշներինհամապատասխանելուդեպքում</w:t>
      </w:r>
      <w:r w:rsidRPr="008C271A">
        <w:rPr>
          <w:rFonts w:ascii="GHEA Grapalat" w:eastAsia="GHEA Grapalat" w:hAnsi="GHEA Grapalat" w:cs="GHEA Grapalat"/>
          <w:sz w:val="24"/>
          <w:szCs w:val="24"/>
          <w:lang w:val="en-US"/>
        </w:rPr>
        <w:t>այս</w:t>
      </w:r>
      <w:r w:rsidRPr="008C271A">
        <w:rPr>
          <w:rFonts w:ascii="GHEA Grapalat" w:eastAsia="GHEA Grapalat" w:hAnsi="GHEA Grapalat" w:cs="GHEA Grapalat"/>
          <w:color w:val="000000"/>
          <w:sz w:val="24"/>
          <w:szCs w:val="24"/>
          <w:lang w:val="en-US"/>
        </w:rPr>
        <w:t>բաժինըլրացվում է Կազմակերպությանկամ</w:t>
      </w:r>
      <w:r w:rsidRPr="008C271A">
        <w:rPr>
          <w:rFonts w:ascii="GHEA Grapalat" w:eastAsia="GHEA Grapalat" w:hAnsi="GHEA Grapalat" w:cs="GHEA Grapalat"/>
          <w:sz w:val="24"/>
          <w:szCs w:val="24"/>
          <w:lang w:val="en-US"/>
        </w:rPr>
        <w:t>Կազմակերպությունն</w:t>
      </w:r>
      <w:r w:rsidRPr="008C271A">
        <w:rPr>
          <w:rFonts w:ascii="GHEA Grapalat" w:eastAsia="GHEA Grapalat" w:hAnsi="GHEA Grapalat" w:cs="GHEA Grapalat"/>
          <w:color w:val="000000"/>
          <w:sz w:val="24"/>
          <w:szCs w:val="24"/>
          <w:lang w:val="en-US"/>
        </w:rPr>
        <w:t xml:space="preserve">ամբողջությամբվերահսկողայլիրավաբանականանձիհամար։ </w:t>
      </w:r>
      <w:r w:rsidRPr="008C271A">
        <w:rPr>
          <w:rFonts w:ascii="GHEA Grapalat" w:eastAsia="GHEA Grapalat" w:hAnsi="GHEA Grapalat" w:cs="GHEA Grapalat"/>
          <w:sz w:val="24"/>
          <w:szCs w:val="24"/>
          <w:lang w:val="en-US"/>
        </w:rPr>
        <w:t xml:space="preserve">Այսբաժինըլրացնելուդեպքումհայտարարագրիհաջորդբաժիններըենթակաչենլրացման, բացառությամբ 5-րդ բաժնի, որըլրացվում է, եթեԿազմակերպություննամբողջությամբվերահսկողիրավաբանականանձըԿազմակերպությանկանոնադրականկապիտալումունիանուղղակիմասնակցություն։ </w:t>
      </w:r>
      <w:r w:rsidRPr="008C271A">
        <w:rPr>
          <w:rFonts w:ascii="GHEA Grapalat" w:eastAsia="GHEA Grapalat" w:hAnsi="GHEA Grapalat" w:cs="GHEA Grapalat"/>
          <w:color w:val="000000"/>
          <w:sz w:val="24"/>
          <w:szCs w:val="24"/>
          <w:lang w:val="en-US"/>
        </w:rPr>
        <w:t>Այսբաժնումենթաբաժիններըլրացվումենհետևյալկանոններով</w:t>
      </w:r>
      <w:r w:rsidRPr="008C271A">
        <w:rPr>
          <w:rFonts w:ascii="Cambria Math" w:eastAsia="GHEA Grapalat" w:hAnsi="Cambria Math" w:cs="GHEA Grapalat"/>
          <w:color w:val="000000"/>
          <w:sz w:val="24"/>
          <w:szCs w:val="24"/>
          <w:lang w:val="en-US"/>
        </w:rPr>
        <w:t>․</w:t>
      </w:r>
    </w:p>
    <w:p w:rsidR="008C271A" w:rsidRPr="008C271A" w:rsidRDefault="008C271A" w:rsidP="008C271A">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 xml:space="preserve">«Բաժնետոմսերիցուցակմանտվյալները» ենթաբաժնումլրացվում է ֆոնդայինբորսայիանվանումը՝ փակագծերումնշելովնաևբորսայիծածկագիրը (Market </w:t>
      </w:r>
      <w:r w:rsidRPr="008C271A">
        <w:rPr>
          <w:rFonts w:ascii="GHEA Grapalat" w:eastAsia="GHEA Grapalat" w:hAnsi="GHEA Grapalat" w:cs="GHEA Grapalat"/>
          <w:sz w:val="24"/>
          <w:szCs w:val="24"/>
          <w:lang w:val="en-US"/>
        </w:rPr>
        <w:lastRenderedPageBreak/>
        <w:t>Identifier Code), որտեղցուցակվածենԿազմակերպությանկամԿազմակերպություննամբողջությամբվերահսկողայլիրավաբանականանձիբաժնետոմսերը, ինչպեսնաևկատարվում է հղումբորսայումառկափաստաթղթերին` առկայությանդեպքումայնփաստաթղթերին, որոնքպարունակումենտեղեկություններտվյալիրավաբանականանձիսեփականատերերիվերաբերյալ.</w:t>
      </w:r>
    </w:p>
    <w:p w:rsidR="008C271A" w:rsidRPr="008C271A" w:rsidRDefault="008C271A" w:rsidP="008C271A">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«Կազմակերպությունըվերահսկողիրավաբանականանձիտվյալները» ենթաբաժինըլրացվում է, եթեհայտարարագրի 2.1-ին ենթաբաժնումլրացվածտվյալներըվերաբերումենոչթեհայտարարագիրըներկայացնողիրավաբանականանձին, այլԿազմակերպություննամբողջությամբվերահսկողայլիրավաբանականանձի: ԱյսենթաբաժնումլրացվումենԿազմակերպությունըվերահսկողիրավաբանականանձիանվանումը (այդթվում՝ լատինատառ) և գրանցմանտվյալները` ներառյալնշումկազմակերպաիրավականձևիմասին, ինչպեսնաևգործադիրմարմնիղեկավարիանունը և ազգանունը.</w:t>
      </w:r>
    </w:p>
    <w:p w:rsidR="008C271A" w:rsidRPr="008C271A" w:rsidRDefault="008C271A" w:rsidP="008C271A">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«Վերահսկողությանմակարդակը» ենթաբաժինըլրացվում է, եթեհայտարարագրի 2</w:t>
      </w:r>
      <w:r w:rsidRPr="008C271A">
        <w:rPr>
          <w:rFonts w:ascii="Cambria Math" w:eastAsia="Cambria Math" w:hAnsi="Cambria Math" w:cs="Cambria Math"/>
          <w:sz w:val="24"/>
          <w:szCs w:val="24"/>
          <w:lang w:val="en-US"/>
        </w:rPr>
        <w:t>․</w:t>
      </w:r>
      <w:r w:rsidRPr="008C271A">
        <w:rPr>
          <w:rFonts w:ascii="GHEA Grapalat" w:eastAsia="GHEA Grapalat" w:hAnsi="GHEA Grapalat" w:cs="GHEA Grapalat"/>
          <w:sz w:val="24"/>
          <w:szCs w:val="24"/>
          <w:lang w:val="en-US"/>
        </w:rPr>
        <w:t>1-ին ենթաբաժնումլրացվելենԿազմակերպություննամբողջությամբվերահսկողիրավաբանականանձինվերաբերողտվյալները։ Այսենթաբաժնումնշվում է ԿազմակերպությանկանոնադրականկապիտալումԿազմակերպությունըվերահսկողիրավաբանականանձիմասնակցությանչափը՝ տոկոսայինարտահայտմամբ, ինչպեսնաևմասնակցությանտեսակը։ Կանոնադրականկապիտալումմասնակցությանչափի և տեսակիվերաբերյալնշումներըկատարվումենսույնկարգի 4-րդ կետի 5-րդ ենթակետի «ա» պարբերությամբսահմանվածկանոններիհաշվառմամբ։</w:t>
      </w:r>
    </w:p>
    <w:p w:rsidR="008C271A" w:rsidRPr="008C271A" w:rsidRDefault="008C271A" w:rsidP="008C271A">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
    <w:p w:rsidR="008C271A" w:rsidRPr="008C271A" w:rsidRDefault="008C271A" w:rsidP="008C271A">
      <w:pPr>
        <w:numPr>
          <w:ilvl w:val="0"/>
          <w:numId w:val="30"/>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w:rsidRPr="008C271A">
        <w:rPr>
          <w:rFonts w:ascii="GHEA Grapalat" w:eastAsia="GHEA Grapalat" w:hAnsi="GHEA Grapalat" w:cs="GHEA Grapalat"/>
          <w:color w:val="000000"/>
          <w:sz w:val="24"/>
          <w:szCs w:val="24"/>
          <w:lang w:val="en-US"/>
        </w:rPr>
        <w:t>Հայտարարագրի 3-րդ բաժինը (Պետության, համայնքիկամմիջազգայինկազմակերպությանմասնակցությունը</w:t>
      </w:r>
      <w:proofErr w:type="gramStart"/>
      <w:r w:rsidRPr="008C271A">
        <w:rPr>
          <w:rFonts w:ascii="GHEA Grapalat" w:eastAsia="GHEA Grapalat" w:hAnsi="GHEA Grapalat" w:cs="GHEA Grapalat"/>
          <w:color w:val="000000"/>
          <w:sz w:val="24"/>
          <w:szCs w:val="24"/>
          <w:lang w:val="en-US"/>
        </w:rPr>
        <w:t>)լրացվում</w:t>
      </w:r>
      <w:proofErr w:type="gramEnd"/>
      <w:r w:rsidRPr="008C271A">
        <w:rPr>
          <w:rFonts w:ascii="GHEA Grapalat" w:eastAsia="GHEA Grapalat" w:hAnsi="GHEA Grapalat" w:cs="GHEA Grapalat"/>
          <w:color w:val="000000"/>
          <w:sz w:val="24"/>
          <w:szCs w:val="24"/>
          <w:lang w:val="en-US"/>
        </w:rPr>
        <w:t xml:space="preserve"> է, եթեԿազմակերպությանկանոնադրականկապիտալումուղղակիկամանուղղակիմասնակցությունունիորևէպետություն, համայնքկամմիջազգայինկազմակերպություն։ Բաժինըկարող է լրացվելմիքանիանգամ, եթեԿազմակերպությանկանոնադրականկապիտալումուղղակիկամանուղղակիմասնակցությ</w:t>
      </w:r>
      <w:r w:rsidRPr="008C271A">
        <w:rPr>
          <w:rFonts w:ascii="GHEA Grapalat" w:eastAsia="GHEA Grapalat" w:hAnsi="GHEA Grapalat" w:cs="GHEA Grapalat"/>
          <w:color w:val="000000"/>
          <w:sz w:val="24"/>
          <w:szCs w:val="24"/>
          <w:lang w:val="en-US"/>
        </w:rPr>
        <w:lastRenderedPageBreak/>
        <w:t>ունունենմիքանիպետություն, համայնքկամմիջազգայինկազմակերպություն։ Այսբաժնումենթաբաժիններըլրացվումենհետևյալկանոններով</w:t>
      </w:r>
      <w:r w:rsidRPr="008C271A">
        <w:rPr>
          <w:rFonts w:ascii="Cambria Math" w:eastAsia="GHEA Grapalat" w:hAnsi="Cambria Math" w:cs="GHEA Grapalat"/>
          <w:color w:val="000000"/>
          <w:sz w:val="24"/>
          <w:szCs w:val="24"/>
          <w:lang w:val="en-US"/>
        </w:rPr>
        <w:t>․</w:t>
      </w:r>
    </w:p>
    <w:p w:rsidR="008C271A" w:rsidRPr="008C271A" w:rsidRDefault="008C271A" w:rsidP="008C271A">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«Պետությանկամհամայնքիմասնակցությունը» ենթաբաժինըլրացվում է, եթեհայտարարագիրըներկայացնողիրավաբանականանձիկանոնադրականկապիտալումառկա է պետությանկամհամայնքիուղղակիկամանուղղակիմասնակցություն: Պետությանմասնակցությանդեպքումայսենթաբաժնումլրացվում է պետության, իսկհամայնքիմասնակցությանդեպքում՝ նաևհամայնքիանվանումը։ Այսենթաբաժնումլրացվումեննաևիրավաբանականանձիկանոնադրականկապիտալումպետությանկամհամայնքիմասնակցությանչափը՝ տոկոսայինարտահայտմամբ, ինչպեսնաևմասնակցությանտեսակը։ Կանոնադրականկապիտալումմասնակցությանչափի և տեսակիվերաբերյալնշումներըկատարվումենսույնկարգի 4-րդ կետի 5-րդ ենթակետի «ա» պարբերությամբսահմանվածկանոններիհաշվառմամբ.</w:t>
      </w:r>
    </w:p>
    <w:p w:rsidR="008C271A" w:rsidRPr="008C271A" w:rsidRDefault="008C271A" w:rsidP="008C271A">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«Միջազգայինկազմակերպությանմասնակցությունը» ենթաբաժինըլրացվում է, եթեհայտարարագիրըներկայացնողիրավաբանականանձիկանոնադրականկապիտալումառկա է միջազգայինկազմակերպությանուղղակիկամանուղղակիմասնակցություն: Այսենթաբաժնումլրացվումենմիջազգայինկազմակերպությանանվանումը (այդթվում՝ լատինատառ), իրավաբանականանձիկանոնադրականկապիտալումմիջազգայինկազմակերպությանմասնակցությանչափը՝ տոկոսայինարտահայտմամբ, ինչպեսնաևմասնակցությանտեսակը։ Կանոնադրականկապիտալումմասնակցությանչափի և տեսակիվերաբերյալնշումներըկատարվումենսույնկարգի 4-րդ կետի 5-րդ ենթակետի «ա» պարբերությամբսահմանվածկանոններիհաշվառմամբ։</w:t>
      </w:r>
    </w:p>
    <w:p w:rsidR="008C271A" w:rsidRPr="008C271A" w:rsidRDefault="008C271A" w:rsidP="008C271A">
      <w:pPr>
        <w:pBdr>
          <w:top w:val="nil"/>
          <w:left w:val="nil"/>
          <w:bottom w:val="nil"/>
          <w:right w:val="nil"/>
          <w:between w:val="nil"/>
        </w:pBdr>
        <w:spacing w:after="0" w:line="360" w:lineRule="auto"/>
        <w:ind w:left="1789" w:firstLine="567"/>
        <w:jc w:val="both"/>
        <w:rPr>
          <w:rFonts w:ascii="GHEA Grapalat" w:eastAsia="GHEA Grapalat" w:hAnsi="GHEA Grapalat" w:cs="GHEA Grapalat"/>
          <w:sz w:val="24"/>
          <w:szCs w:val="24"/>
          <w:lang w:val="en-US"/>
        </w:rPr>
      </w:pPr>
    </w:p>
    <w:p w:rsidR="008C271A" w:rsidRPr="008C271A" w:rsidRDefault="008C271A" w:rsidP="008C271A">
      <w:pPr>
        <w:numPr>
          <w:ilvl w:val="0"/>
          <w:numId w:val="30"/>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w:rsidRPr="008C271A">
        <w:rPr>
          <w:rFonts w:ascii="GHEA Grapalat" w:eastAsia="GHEA Grapalat" w:hAnsi="GHEA Grapalat" w:cs="GHEA Grapalat"/>
          <w:color w:val="000000"/>
          <w:sz w:val="24"/>
          <w:szCs w:val="24"/>
          <w:lang w:val="en-US"/>
        </w:rPr>
        <w:t>Հայտարարագրի 4-րդ բաժինը (Իրականշահառուիտվյալները) լրացվում է յուրաքանչյուրիրականշահառուիհամարառանձին՝ Կազմակերպությանիրականշահառուներիքանակով։ Այսբաժնումենթաբաժիններըլրացվումենհետևյալկանոններով</w:t>
      </w:r>
      <w:r w:rsidRPr="008C271A">
        <w:rPr>
          <w:rFonts w:ascii="Cambria Math" w:eastAsia="GHEA Grapalat" w:hAnsi="Cambria Math" w:cs="GHEA Grapalat"/>
          <w:color w:val="000000"/>
          <w:sz w:val="24"/>
          <w:szCs w:val="24"/>
          <w:lang w:val="en-US"/>
        </w:rPr>
        <w:t>․</w:t>
      </w:r>
    </w:p>
    <w:p w:rsidR="008C271A" w:rsidRPr="008C271A" w:rsidRDefault="008C271A" w:rsidP="008C271A">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 xml:space="preserve">«Անձիինքնությունըհավաստողտվյալները» ենթաբաժնումլրացվումենիրականշահառուիանձնականտվյալները։ Տվյալներըլրացվումենայնպես, ինչպեսդրանքլրացվածենիրականշահառուիանձըհաստատողփաստաթղթում։ </w:t>
      </w:r>
      <w:r w:rsidRPr="008C271A">
        <w:rPr>
          <w:rFonts w:ascii="GHEA Grapalat" w:eastAsia="GHEA Grapalat" w:hAnsi="GHEA Grapalat" w:cs="GHEA Grapalat"/>
          <w:sz w:val="24"/>
          <w:szCs w:val="24"/>
          <w:lang w:val="en-US"/>
        </w:rPr>
        <w:lastRenderedPageBreak/>
        <w:t>Եթեանձիանունը և ազգանունըհայերենկամլատինատառառկաչենվերջինիսանձըհաստատողփաստաթղթում, ապահայտարարագրումլրացվում է դրանցտառադարձությունը.</w:t>
      </w:r>
    </w:p>
    <w:p w:rsidR="008C271A" w:rsidRPr="008C271A" w:rsidRDefault="008C271A" w:rsidP="008C271A">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«Անձըհաստատողփաստաթուղթը» ենթաբաժնումլրացվումենտեղեկություններիիրականշահառուիանձըհաստատողփաստաթղթիվերաբերյալ.</w:t>
      </w:r>
    </w:p>
    <w:p w:rsidR="008C271A" w:rsidRPr="008C271A" w:rsidRDefault="008C271A" w:rsidP="008C271A">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«Անձիհաշվառմանհասցեն» ենթաբաժնումլրացվում է իրականշահառուիհաշվառմանվայրիհասցեն.</w:t>
      </w:r>
    </w:p>
    <w:p w:rsidR="008C271A" w:rsidRPr="008C271A" w:rsidRDefault="008C271A" w:rsidP="008C271A">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«Անձիբնակությանհասցեն» ենթաբաժինըլրացվում է, եթեիրականշահառուիհաշվառմանհասցենտարբերվում է վերջինիսբնակությանհասցեից։ Այսենթաբաժնումլրացվում է իրականշահառուիբնակությանվայրիհասցեն.</w:t>
      </w:r>
    </w:p>
    <w:p w:rsidR="008C271A" w:rsidRPr="008C271A" w:rsidRDefault="008C271A" w:rsidP="008C271A">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«Իրականշահառուհանդիսանալուհիմքերը (բացառությամբընդերքօգտագործմանոլորտիհաշվետուկազմակերպությունների</w:t>
      </w:r>
      <w:proofErr w:type="gramStart"/>
      <w:r w:rsidRPr="008C271A">
        <w:rPr>
          <w:rFonts w:ascii="GHEA Grapalat" w:eastAsia="GHEA Grapalat" w:hAnsi="GHEA Grapalat" w:cs="GHEA Grapalat"/>
          <w:sz w:val="24"/>
          <w:szCs w:val="24"/>
          <w:lang w:val="en-US"/>
        </w:rPr>
        <w:t>)»</w:t>
      </w:r>
      <w:proofErr w:type="gramEnd"/>
      <w:r w:rsidRPr="008C271A">
        <w:rPr>
          <w:rFonts w:ascii="GHEA Grapalat" w:eastAsia="GHEA Grapalat" w:hAnsi="GHEA Grapalat" w:cs="GHEA Grapalat"/>
          <w:sz w:val="24"/>
          <w:szCs w:val="24"/>
          <w:lang w:val="en-US"/>
        </w:rPr>
        <w:t>ենթաբաժինըլրացվում է, եթեհայտարարագիրըներկայացնողիրավաբանականանձըչիհանդիսանումընդերքօգտագործմանոլորտիհաշվետուկազմակերպություն: Այսենթաբաժնումնշվում է, թե «Փողերիլվացման և ահաբեկչությանֆինանսավորմանդեմպայքարի» մասինօրենքովնախատեսվածորհիմք(եր)ով է անձըհանդիսանումԿազմակերպությանիրականշահառու, և ներառվումենայդհիմքերիառնչությամբպահանջվողտեղեկությունները։ Մեկիցավելիհիմքերովիրականշահառուհանդիսանալուդեպքումնշում է կատարվումբոլորհիմքերիմասով՝ համապատասխանկետերում։ Այսենթաբաժնումհիմքերիվերաբերյալտվյալներըլրացվումենհետևյալկանոններով</w:t>
      </w:r>
      <w:r w:rsidRPr="008C271A">
        <w:rPr>
          <w:rFonts w:ascii="Cambria Math" w:eastAsia="GHEA Grapalat" w:hAnsi="Cambria Math" w:cs="GHEA Grapalat"/>
          <w:sz w:val="24"/>
          <w:szCs w:val="24"/>
          <w:lang w:val="en-US"/>
        </w:rPr>
        <w:t>․</w:t>
      </w:r>
    </w:p>
    <w:p w:rsidR="008C271A" w:rsidRPr="008C271A" w:rsidRDefault="008C271A" w:rsidP="008C271A">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ա</w:t>
      </w:r>
      <w:r w:rsidRPr="008C271A">
        <w:rPr>
          <w:rFonts w:ascii="Cambria Math" w:eastAsia="GHEA Grapalat" w:hAnsi="Cambria Math" w:cs="GHEA Grapalat"/>
          <w:sz w:val="24"/>
          <w:szCs w:val="24"/>
          <w:lang w:val="en-US"/>
        </w:rPr>
        <w:t>․</w:t>
      </w:r>
      <w:r w:rsidRPr="008C271A">
        <w:rPr>
          <w:rFonts w:ascii="GHEA Grapalat" w:eastAsia="GHEA Grapalat" w:hAnsi="GHEA Grapalat" w:cs="GHEA Grapalat"/>
          <w:sz w:val="24"/>
          <w:szCs w:val="24"/>
          <w:lang w:val="en-US"/>
        </w:rPr>
        <w:t>Այսենթաբաժնի «</w:t>
      </w:r>
      <w:r w:rsidRPr="008C271A">
        <w:rPr>
          <w:rFonts w:ascii="GHEA Grapalat" w:eastAsia="GHEA Grapalat" w:hAnsi="GHEA Grapalat" w:cs="GHEA Grapalat"/>
          <w:b/>
          <w:sz w:val="24"/>
          <w:szCs w:val="24"/>
          <w:lang w:val="en-US"/>
        </w:rPr>
        <w:t>ա</w:t>
      </w:r>
      <w:r w:rsidRPr="008C271A">
        <w:rPr>
          <w:rFonts w:ascii="GHEA Grapalat" w:eastAsia="GHEA Grapalat" w:hAnsi="GHEA Grapalat" w:cs="GHEA Grapalat"/>
          <w:sz w:val="24"/>
          <w:szCs w:val="24"/>
          <w:lang w:val="en-US"/>
        </w:rPr>
        <w:t xml:space="preserve">» կետումկատարվում է նշում, եթեֆիզիկականանձըուղղակիկամանուղղակիտիրապետում է Կազմակերպության՝ ձայնիիրավունքտվողբաժնեմասերի (բաժնետոմսերի, փայերի) 20 և ավելիտոկոսինկամուղղակիկամանուղղակիկերպովունի 20 և ավելիտոկոսմասնակցությունԿազմակերպությանկանոնադրականկապիտալում։ Մասնակցությունըկարող է լինելԿազմակերպությանբաժնեմասը (բաժնետոմսը, փայը) սեփականությանիրավունքովտիրապետելուուժով (ուղղակիմասնակցություն) կամԿազմակերպությանբաժնեմասին (բաժնետոմսին, փային) տիրապետողայլիրավաբանականանձիբաժնեմասը (բաժնետոմսը, փայը) </w:t>
      </w:r>
      <w:r w:rsidRPr="008C271A">
        <w:rPr>
          <w:rFonts w:ascii="GHEA Grapalat" w:eastAsia="GHEA Grapalat" w:hAnsi="GHEA Grapalat" w:cs="GHEA Grapalat"/>
          <w:sz w:val="24"/>
          <w:szCs w:val="24"/>
          <w:lang w:val="en-US"/>
        </w:rPr>
        <w:lastRenderedPageBreak/>
        <w:t>սեփականությանիրավունքովտիրապետելուուժով (անուղղակիմասնակցություն</w:t>
      </w:r>
      <w:proofErr w:type="gramStart"/>
      <w:r w:rsidRPr="008C271A">
        <w:rPr>
          <w:rFonts w:ascii="GHEA Grapalat" w:eastAsia="GHEA Grapalat" w:hAnsi="GHEA Grapalat" w:cs="GHEA Grapalat"/>
          <w:sz w:val="24"/>
          <w:szCs w:val="24"/>
          <w:lang w:val="en-US"/>
        </w:rPr>
        <w:t>)։</w:t>
      </w:r>
      <w:proofErr w:type="gramEnd"/>
      <w:r w:rsidRPr="008C271A">
        <w:rPr>
          <w:rFonts w:ascii="GHEA Grapalat" w:eastAsia="GHEA Grapalat" w:hAnsi="GHEA Grapalat" w:cs="GHEA Grapalat"/>
          <w:sz w:val="24"/>
          <w:szCs w:val="24"/>
          <w:lang w:val="en-US"/>
        </w:rPr>
        <w:t xml:space="preserve">Անուղղակիմասնակցությունըկարող է իրականացվելանկախֆիզիկականանձի և Կազմակերպությանբաժնեմասը (բաժնետոմսը, փայը) տիրապետողիրավաբանականանձիշղթայումառկամիջանկյալիրավաբանականանձանցքանակից։ «Մասնակցությանչափը» դաշտումնշվում է Կազմակերպությանկանոնադրականկապիտալումմասնակցությանչափը՝ տոկոսայինարտահայտմամբ։ Մասնակցությանչափըհաշվարկվում է՝ հիմքընդունելովիրականշահառուիուղղակի և անուղղակիմասնակցությանարդյունքումԿազմակերպությանկանոնադրականկապիտալումմասնակցությանբոլորտոկոսներիհանրագումարը։ Անուղղակիմասնակցությանդեպքում, կազմակերպությանկանոնադրականկապիտալումիրականշահառուիմասնակցությունըհաշվարկվում է՝ հիմքընդունելովյուրաքանչյուրնախորդմիջանկյալկազմակերպությանմասնակցությանչափը, այն է՝ Կազմակերպությանմասնակիցիրավաբանականանձի՝ տոկոսայինարտահայտմամբմասնակցությանչափըբազմապատկելովԿազմակերպությանմասնակիցիրավաբանականանձիկանոնադրականկապիտալումհամապատասխանմասնակցի՝ տոկոսայինարտահայտմամբմասնակցությանչափով, և այդպեսշարունակմինչևիրականշահառուինհասնելը։ «Մասնակցությանտեսակը» դաշտումկատարվում է նշումկանոնադրականկապիտալումմասնակցությանուղղակիկամանուղղակիլինելումասին։ </w:t>
      </w:r>
      <w:proofErr w:type="gramStart"/>
      <w:r w:rsidRPr="008C271A">
        <w:rPr>
          <w:rFonts w:ascii="GHEA Grapalat" w:eastAsia="GHEA Grapalat" w:hAnsi="GHEA Grapalat" w:cs="GHEA Grapalat"/>
          <w:sz w:val="24"/>
          <w:szCs w:val="24"/>
          <w:lang w:val="en-US"/>
        </w:rPr>
        <w:t>Կանոնադրականկապիտալում և՛ ուղղակի, և՛ անուղղակիմասնակցությանառկայությանդեպքումնշում է կատարվումմիաժամանակ և՛ ուղղակի, և՛ անուղղակիմասնակցությանառկայությանվերաբերյալ.</w:t>
      </w:r>
      <w:proofErr w:type="gramEnd"/>
    </w:p>
    <w:p w:rsidR="008C271A" w:rsidRPr="008C271A" w:rsidRDefault="008C271A" w:rsidP="008C271A">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w:type="gramStart"/>
      <w:r w:rsidRPr="008C271A">
        <w:rPr>
          <w:rFonts w:ascii="GHEA Grapalat" w:eastAsia="GHEA Grapalat" w:hAnsi="GHEA Grapalat" w:cs="GHEA Grapalat"/>
          <w:sz w:val="24"/>
          <w:szCs w:val="24"/>
          <w:lang w:val="en-US"/>
        </w:rPr>
        <w:t>բ</w:t>
      </w:r>
      <w:r w:rsidRPr="008C271A">
        <w:rPr>
          <w:rFonts w:ascii="Cambria Math" w:eastAsia="GHEA Grapalat" w:hAnsi="Cambria Math" w:cs="GHEA Grapalat"/>
          <w:sz w:val="24"/>
          <w:szCs w:val="24"/>
          <w:lang w:val="en-US"/>
        </w:rPr>
        <w:t>․</w:t>
      </w:r>
      <w:r w:rsidRPr="008C271A">
        <w:rPr>
          <w:rFonts w:ascii="GHEA Grapalat" w:eastAsia="GHEA Grapalat" w:hAnsi="GHEA Grapalat" w:cs="GHEA Grapalat"/>
          <w:sz w:val="24"/>
          <w:szCs w:val="24"/>
          <w:lang w:val="en-US"/>
        </w:rPr>
        <w:t>Այսենթաբաժնի «</w:t>
      </w:r>
      <w:r w:rsidRPr="008C271A">
        <w:rPr>
          <w:rFonts w:ascii="GHEA Grapalat" w:eastAsia="GHEA Grapalat" w:hAnsi="GHEA Grapalat" w:cs="GHEA Grapalat"/>
          <w:b/>
          <w:sz w:val="24"/>
          <w:szCs w:val="24"/>
          <w:lang w:val="en-US"/>
        </w:rPr>
        <w:t>բ</w:t>
      </w:r>
      <w:r w:rsidRPr="008C271A">
        <w:rPr>
          <w:rFonts w:ascii="GHEA Grapalat" w:eastAsia="GHEA Grapalat" w:hAnsi="GHEA Grapalat" w:cs="GHEA Grapalat"/>
          <w:sz w:val="24"/>
          <w:szCs w:val="24"/>
          <w:lang w:val="en-US"/>
        </w:rPr>
        <w:t>» կետումկատարվում է նշում, եթեանձն «ա» կետիիմաստովչիհանդիսանումկազմակերպությանիրականշահառու, սակայնվերահսկում է Կազմակերպությունը՝ իրավականգործիքների (այդթվում՝ կնքվածգործարքների) ուժով, այլբնույթիանձնականազդեցությանհիմանվրակամայլմիջոցներով.</w:t>
      </w:r>
      <w:proofErr w:type="gramEnd"/>
    </w:p>
    <w:p w:rsidR="008C271A" w:rsidRPr="008C271A" w:rsidRDefault="008C271A" w:rsidP="008C271A">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w:type="gramStart"/>
      <w:r w:rsidRPr="008C271A">
        <w:rPr>
          <w:rFonts w:ascii="GHEA Grapalat" w:eastAsia="GHEA Grapalat" w:hAnsi="GHEA Grapalat" w:cs="GHEA Grapalat"/>
          <w:sz w:val="24"/>
          <w:szCs w:val="24"/>
          <w:lang w:val="en-US"/>
        </w:rPr>
        <w:t>գ</w:t>
      </w:r>
      <w:proofErr w:type="gramEnd"/>
      <w:r w:rsidRPr="008C271A">
        <w:rPr>
          <w:rFonts w:ascii="Cambria Math" w:eastAsia="GHEA Grapalat" w:hAnsi="Cambria Math" w:cs="GHEA Grapalat"/>
          <w:sz w:val="24"/>
          <w:szCs w:val="24"/>
          <w:lang w:val="en-US"/>
        </w:rPr>
        <w:t xml:space="preserve">․ </w:t>
      </w:r>
      <w:r w:rsidRPr="008C271A">
        <w:rPr>
          <w:rFonts w:ascii="GHEA Grapalat" w:eastAsia="GHEA Grapalat" w:hAnsi="GHEA Grapalat" w:cs="GHEA Grapalat"/>
          <w:sz w:val="24"/>
          <w:szCs w:val="24"/>
          <w:lang w:val="en-US"/>
        </w:rPr>
        <w:t>Այսենթաբաժնի «</w:t>
      </w:r>
      <w:r w:rsidRPr="008C271A">
        <w:rPr>
          <w:rFonts w:ascii="GHEA Grapalat" w:eastAsia="GHEA Grapalat" w:hAnsi="GHEA Grapalat" w:cs="GHEA Grapalat"/>
          <w:b/>
          <w:sz w:val="24"/>
          <w:szCs w:val="24"/>
          <w:lang w:val="en-US"/>
        </w:rPr>
        <w:t>գ</w:t>
      </w:r>
      <w:r w:rsidRPr="008C271A">
        <w:rPr>
          <w:rFonts w:ascii="GHEA Grapalat" w:eastAsia="GHEA Grapalat" w:hAnsi="GHEA Grapalat" w:cs="GHEA Grapalat"/>
          <w:sz w:val="24"/>
          <w:szCs w:val="24"/>
          <w:lang w:val="en-US"/>
        </w:rPr>
        <w:t>» կետումկատարվում է նշում, եթեանձըհանդիսանում է Կազմակերպությանգործունեությանընդհանուրկամընթացիկղեկավարումնիրականացնողպաշտոնատարանձայնդեպքում, երբառկաչէայսենթաբաժնի «ա» և «բ» կետերիպահանջներինհամապատասխանողֆիզիկականանձ.</w:t>
      </w:r>
    </w:p>
    <w:p w:rsidR="008C271A" w:rsidRPr="008C271A" w:rsidRDefault="008C271A" w:rsidP="008C271A">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bookmarkStart w:id="17" w:name="_heading=h.gjdgxs" w:colFirst="0" w:colLast="0"/>
      <w:bookmarkEnd w:id="17"/>
      <w:r w:rsidRPr="008C271A">
        <w:rPr>
          <w:rFonts w:ascii="GHEA Grapalat" w:eastAsia="GHEA Grapalat" w:hAnsi="GHEA Grapalat" w:cs="GHEA Grapalat"/>
          <w:sz w:val="24"/>
          <w:szCs w:val="24"/>
          <w:lang w:val="en-US"/>
        </w:rPr>
        <w:t>«Իրականշահառուհանդիսանալուհիմքերը (ընդերքօգտագործմանոլորտիհաշվետուկազմակերպություններիհամար</w:t>
      </w:r>
      <w:proofErr w:type="gramStart"/>
      <w:r w:rsidRPr="008C271A">
        <w:rPr>
          <w:rFonts w:ascii="GHEA Grapalat" w:eastAsia="GHEA Grapalat" w:hAnsi="GHEA Grapalat" w:cs="GHEA Grapalat"/>
          <w:sz w:val="24"/>
          <w:szCs w:val="24"/>
          <w:lang w:val="en-US"/>
        </w:rPr>
        <w:t>)»</w:t>
      </w:r>
      <w:proofErr w:type="gramEnd"/>
      <w:r w:rsidRPr="008C271A">
        <w:rPr>
          <w:rFonts w:ascii="GHEA Grapalat" w:eastAsia="GHEA Grapalat" w:hAnsi="GHEA Grapalat" w:cs="GHEA Grapalat"/>
          <w:sz w:val="24"/>
          <w:szCs w:val="24"/>
          <w:lang w:val="en-US"/>
        </w:rPr>
        <w:t>ենթաբաժինըլ</w:t>
      </w:r>
      <w:r w:rsidRPr="008C271A">
        <w:rPr>
          <w:rFonts w:ascii="GHEA Grapalat" w:eastAsia="GHEA Grapalat" w:hAnsi="GHEA Grapalat" w:cs="GHEA Grapalat"/>
          <w:sz w:val="24"/>
          <w:szCs w:val="24"/>
          <w:lang w:val="en-US"/>
        </w:rPr>
        <w:lastRenderedPageBreak/>
        <w:t>րացվում է, եթեհայտարարագիրըներկայացնողիրավաբանականանձըհանդիսանում է ընդերքօգտագործմանոլորտիհաշվետուկազմակերպություն։ Իրականշահառուներիբացահայտումնիրականացվում է Ընդերքիմասինօրենսգրքովսահմանվածչափանիշներով: Այսենթաբաժնումնշումներըկատարվումենսույնկարգի 4</w:t>
      </w:r>
      <w:r w:rsidRPr="008C271A">
        <w:rPr>
          <w:rFonts w:ascii="Cambria Math" w:eastAsia="Cambria Math" w:hAnsi="Cambria Math" w:cs="Cambria Math"/>
          <w:sz w:val="24"/>
          <w:szCs w:val="24"/>
          <w:lang w:val="en-US"/>
        </w:rPr>
        <w:t>․</w:t>
      </w:r>
      <w:r w:rsidRPr="008C271A">
        <w:rPr>
          <w:rFonts w:ascii="GHEA Grapalat" w:eastAsia="GHEA Grapalat" w:hAnsi="GHEA Grapalat" w:cs="GHEA Grapalat"/>
          <w:sz w:val="24"/>
          <w:szCs w:val="24"/>
          <w:lang w:val="en-US"/>
        </w:rPr>
        <w:t>5-րդ կետումսահմանվածկանոններիհաշվառմամբ։ Այսենթաբաժնումհիմքերիվերաբերյալտվյալներըլրացվումենհետևյալկանոններով</w:t>
      </w:r>
      <w:r w:rsidRPr="008C271A">
        <w:rPr>
          <w:rFonts w:ascii="Cambria Math" w:eastAsia="GHEA Grapalat" w:hAnsi="Cambria Math" w:cs="GHEA Grapalat"/>
          <w:sz w:val="24"/>
          <w:szCs w:val="24"/>
          <w:lang w:val="en-US"/>
        </w:rPr>
        <w:t>․</w:t>
      </w:r>
    </w:p>
    <w:p w:rsidR="008C271A" w:rsidRPr="008C271A" w:rsidRDefault="008C271A" w:rsidP="008C271A">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w:type="gramStart"/>
      <w:r w:rsidRPr="008C271A">
        <w:rPr>
          <w:rFonts w:ascii="GHEA Grapalat" w:eastAsia="GHEA Grapalat" w:hAnsi="GHEA Grapalat" w:cs="GHEA Grapalat"/>
          <w:sz w:val="24"/>
          <w:szCs w:val="24"/>
          <w:lang w:val="en-US"/>
        </w:rPr>
        <w:t>ա</w:t>
      </w:r>
      <w:proofErr w:type="gramEnd"/>
      <w:r w:rsidRPr="008C271A">
        <w:rPr>
          <w:rFonts w:ascii="Cambria Math" w:eastAsia="GHEA Grapalat" w:hAnsi="Cambria Math" w:cs="GHEA Grapalat"/>
          <w:sz w:val="24"/>
          <w:szCs w:val="24"/>
          <w:lang w:val="en-US"/>
        </w:rPr>
        <w:t xml:space="preserve">․ </w:t>
      </w:r>
      <w:r w:rsidRPr="008C271A">
        <w:rPr>
          <w:rFonts w:ascii="GHEA Grapalat" w:eastAsia="GHEA Grapalat" w:hAnsi="GHEA Grapalat" w:cs="GHEA Grapalat"/>
          <w:sz w:val="24"/>
          <w:szCs w:val="24"/>
          <w:lang w:val="en-US"/>
        </w:rPr>
        <w:t>Այսենթաբաժնի «</w:t>
      </w:r>
      <w:r w:rsidRPr="008C271A">
        <w:rPr>
          <w:rFonts w:ascii="GHEA Grapalat" w:eastAsia="GHEA Grapalat" w:hAnsi="GHEA Grapalat" w:cs="GHEA Grapalat"/>
          <w:b/>
          <w:sz w:val="24"/>
          <w:szCs w:val="24"/>
          <w:lang w:val="en-US"/>
        </w:rPr>
        <w:t>ա</w:t>
      </w:r>
      <w:r w:rsidRPr="008C271A">
        <w:rPr>
          <w:rFonts w:ascii="GHEA Grapalat" w:eastAsia="GHEA Grapalat" w:hAnsi="GHEA Grapalat" w:cs="GHEA Grapalat"/>
          <w:sz w:val="24"/>
          <w:szCs w:val="24"/>
          <w:lang w:val="en-US"/>
        </w:rPr>
        <w:t xml:space="preserve">» կետումկատարվում է նշում, եթեֆիզիկականանձըուղղակիկամանուղղակիկերպովտիրապետում է տվյալիրավաբանականանձի` ձայնիիրավունքտվողբաժնեմասերի (բաժնետոմսերի, փայերի) 10 և ավելիտոկոսինկամուղղակիկամանուղղակիկերպովունի 10 և ավելիտոկոսմասնակցությունիրավաբանականանձիկանոնադրականկապիտալում։ </w:t>
      </w:r>
      <w:proofErr w:type="gramStart"/>
      <w:r w:rsidRPr="008C271A">
        <w:rPr>
          <w:rFonts w:ascii="GHEA Grapalat" w:eastAsia="GHEA Grapalat" w:hAnsi="GHEA Grapalat" w:cs="GHEA Grapalat"/>
          <w:sz w:val="24"/>
          <w:szCs w:val="24"/>
          <w:lang w:val="en-US"/>
        </w:rPr>
        <w:t>Այսենթաբաժինըլրացվում է սույնկարգի 4-րդ կետի 5-րդ ենթակետի «ա» պարբերությամբսահմանվածկանոններիհաշվառմամբ.</w:t>
      </w:r>
      <w:proofErr w:type="gramEnd"/>
    </w:p>
    <w:p w:rsidR="008C271A" w:rsidRPr="008C271A" w:rsidRDefault="008C271A" w:rsidP="008C271A">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w:type="gramStart"/>
      <w:r w:rsidRPr="008C271A">
        <w:rPr>
          <w:rFonts w:ascii="GHEA Grapalat" w:eastAsia="GHEA Grapalat" w:hAnsi="GHEA Grapalat" w:cs="GHEA Grapalat"/>
          <w:sz w:val="24"/>
          <w:szCs w:val="24"/>
          <w:lang w:val="en-US"/>
        </w:rPr>
        <w:t>բ</w:t>
      </w:r>
      <w:proofErr w:type="gramEnd"/>
      <w:r w:rsidRPr="008C271A">
        <w:rPr>
          <w:rFonts w:ascii="Cambria Math" w:eastAsia="GHEA Grapalat" w:hAnsi="Cambria Math" w:cs="GHEA Grapalat"/>
          <w:sz w:val="24"/>
          <w:szCs w:val="24"/>
          <w:lang w:val="en-US"/>
        </w:rPr>
        <w:t xml:space="preserve">․ </w:t>
      </w:r>
      <w:r w:rsidRPr="008C271A">
        <w:rPr>
          <w:rFonts w:ascii="GHEA Grapalat" w:eastAsia="GHEA Grapalat" w:hAnsi="GHEA Grapalat" w:cs="GHEA Grapalat"/>
          <w:sz w:val="24"/>
          <w:szCs w:val="24"/>
          <w:lang w:val="en-US"/>
        </w:rPr>
        <w:t>Այսենթաբաժնի «</w:t>
      </w:r>
      <w:r w:rsidRPr="008C271A">
        <w:rPr>
          <w:rFonts w:ascii="GHEA Grapalat" w:eastAsia="GHEA Grapalat" w:hAnsi="GHEA Grapalat" w:cs="GHEA Grapalat"/>
          <w:b/>
          <w:sz w:val="24"/>
          <w:szCs w:val="24"/>
          <w:lang w:val="en-US"/>
        </w:rPr>
        <w:t>բ</w:t>
      </w:r>
      <w:r w:rsidRPr="008C271A">
        <w:rPr>
          <w:rFonts w:ascii="GHEA Grapalat" w:eastAsia="GHEA Grapalat" w:hAnsi="GHEA Grapalat" w:cs="GHEA Grapalat"/>
          <w:sz w:val="24"/>
          <w:szCs w:val="24"/>
          <w:lang w:val="en-US"/>
        </w:rPr>
        <w:t>» կետումկատարվում է նշում, եթեանձնիրավունքունինշանակելուկամհեռացնելուիրավաբանականանձիկառավարմանմարմիններիանդամներիմեծամասնությանը.</w:t>
      </w:r>
    </w:p>
    <w:p w:rsidR="008C271A" w:rsidRPr="008C271A" w:rsidRDefault="008C271A" w:rsidP="008C271A">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w:type="gramStart"/>
      <w:r w:rsidRPr="008C271A">
        <w:rPr>
          <w:rFonts w:ascii="GHEA Grapalat" w:eastAsia="GHEA Grapalat" w:hAnsi="GHEA Grapalat" w:cs="GHEA Grapalat"/>
          <w:sz w:val="24"/>
          <w:szCs w:val="24"/>
          <w:lang w:val="en-US"/>
        </w:rPr>
        <w:t>գ</w:t>
      </w:r>
      <w:proofErr w:type="gramEnd"/>
      <w:r w:rsidRPr="008C271A">
        <w:rPr>
          <w:rFonts w:ascii="Cambria Math" w:eastAsia="GHEA Grapalat" w:hAnsi="Cambria Math" w:cs="GHEA Grapalat"/>
          <w:sz w:val="24"/>
          <w:szCs w:val="24"/>
          <w:lang w:val="en-US"/>
        </w:rPr>
        <w:t xml:space="preserve">․ </w:t>
      </w:r>
      <w:r w:rsidRPr="008C271A">
        <w:rPr>
          <w:rFonts w:ascii="GHEA Grapalat" w:eastAsia="GHEA Grapalat" w:hAnsi="GHEA Grapalat" w:cs="GHEA Grapalat"/>
          <w:sz w:val="24"/>
          <w:szCs w:val="24"/>
          <w:lang w:val="en-US"/>
        </w:rPr>
        <w:t>Այսենթաբաժնի «</w:t>
      </w:r>
      <w:r w:rsidRPr="008C271A">
        <w:rPr>
          <w:rFonts w:ascii="GHEA Grapalat" w:eastAsia="GHEA Grapalat" w:hAnsi="GHEA Grapalat" w:cs="GHEA Grapalat"/>
          <w:b/>
          <w:sz w:val="24"/>
          <w:szCs w:val="24"/>
          <w:lang w:val="en-US"/>
        </w:rPr>
        <w:t>գ</w:t>
      </w:r>
      <w:r w:rsidRPr="008C271A">
        <w:rPr>
          <w:rFonts w:ascii="GHEA Grapalat" w:eastAsia="GHEA Grapalat" w:hAnsi="GHEA Grapalat" w:cs="GHEA Grapalat"/>
          <w:sz w:val="24"/>
          <w:szCs w:val="24"/>
          <w:lang w:val="en-US"/>
        </w:rPr>
        <w:t>» կետումկատարվում է նշում, եթեանձըԿազմակերպությունիցանհատույցստացել է հաշվետուտարվաննախորդողտարվաընթացքումտվյալիրավաբանականանձիստացածշահույթիառնվազն 15 տոկոսիչափովօգուտ.</w:t>
      </w:r>
    </w:p>
    <w:p w:rsidR="008C271A" w:rsidRPr="008C271A" w:rsidRDefault="008C271A" w:rsidP="008C271A">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դ</w:t>
      </w:r>
      <w:r w:rsidRPr="008C271A">
        <w:rPr>
          <w:rFonts w:ascii="Cambria Math" w:eastAsia="GHEA Grapalat" w:hAnsi="Cambria Math" w:cs="GHEA Grapalat"/>
          <w:sz w:val="24"/>
          <w:szCs w:val="24"/>
          <w:lang w:val="en-US"/>
        </w:rPr>
        <w:t xml:space="preserve">․ </w:t>
      </w:r>
      <w:r w:rsidRPr="008C271A">
        <w:rPr>
          <w:rFonts w:ascii="GHEA Grapalat" w:eastAsia="GHEA Grapalat" w:hAnsi="GHEA Grapalat" w:cs="GHEA Grapalat"/>
          <w:sz w:val="24"/>
          <w:szCs w:val="24"/>
          <w:lang w:val="en-US"/>
        </w:rPr>
        <w:t>Այսենթաբաժնի «</w:t>
      </w:r>
      <w:r w:rsidRPr="008C271A">
        <w:rPr>
          <w:rFonts w:ascii="GHEA Grapalat" w:eastAsia="GHEA Grapalat" w:hAnsi="GHEA Grapalat" w:cs="GHEA Grapalat"/>
          <w:b/>
          <w:sz w:val="24"/>
          <w:szCs w:val="24"/>
          <w:lang w:val="en-US"/>
        </w:rPr>
        <w:t>դ</w:t>
      </w:r>
      <w:r w:rsidRPr="008C271A">
        <w:rPr>
          <w:rFonts w:ascii="GHEA Grapalat" w:eastAsia="GHEA Grapalat" w:hAnsi="GHEA Grapalat" w:cs="GHEA Grapalat"/>
          <w:sz w:val="24"/>
          <w:szCs w:val="24"/>
          <w:lang w:val="en-US"/>
        </w:rPr>
        <w:t>»կետումկատարվում է նշում, եթեանձն «ա»-«գ» կետերիիմաստովչիհանդիսանումԿազմակերպությանիրականշահառու, սակայնվերահսկում է կազմակերպությունը՝ իրավականգործիքների (այդթվում՝ կնքվածգործարքների) ուժով, այլբնույթիանձնականազդեցությանհիմանվրակամայլմիջոցներով.</w:t>
      </w:r>
    </w:p>
    <w:p w:rsidR="008C271A" w:rsidRPr="008C271A" w:rsidRDefault="008C271A" w:rsidP="008C271A">
      <w:p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proofErr w:type="gramStart"/>
      <w:r w:rsidRPr="008C271A">
        <w:rPr>
          <w:rFonts w:ascii="GHEA Grapalat" w:eastAsia="GHEA Grapalat" w:hAnsi="GHEA Grapalat" w:cs="GHEA Grapalat"/>
          <w:sz w:val="24"/>
          <w:szCs w:val="24"/>
          <w:lang w:val="en-US"/>
        </w:rPr>
        <w:t>ե</w:t>
      </w:r>
      <w:proofErr w:type="gramEnd"/>
      <w:r w:rsidRPr="008C271A">
        <w:rPr>
          <w:rFonts w:ascii="Cambria Math" w:eastAsia="GHEA Grapalat" w:hAnsi="Cambria Math" w:cs="GHEA Grapalat"/>
          <w:sz w:val="24"/>
          <w:szCs w:val="24"/>
          <w:lang w:val="en-US"/>
        </w:rPr>
        <w:t xml:space="preserve">․ </w:t>
      </w:r>
      <w:r w:rsidRPr="008C271A">
        <w:rPr>
          <w:rFonts w:ascii="GHEA Grapalat" w:eastAsia="GHEA Grapalat" w:hAnsi="GHEA Grapalat" w:cs="GHEA Grapalat"/>
          <w:sz w:val="24"/>
          <w:szCs w:val="24"/>
          <w:lang w:val="en-US"/>
        </w:rPr>
        <w:t>Այսենթաբաժնի «</w:t>
      </w:r>
      <w:r w:rsidRPr="008C271A">
        <w:rPr>
          <w:rFonts w:ascii="GHEA Grapalat" w:eastAsia="GHEA Grapalat" w:hAnsi="GHEA Grapalat" w:cs="GHEA Grapalat"/>
          <w:b/>
          <w:sz w:val="24"/>
          <w:szCs w:val="24"/>
          <w:lang w:val="en-US"/>
        </w:rPr>
        <w:t>ե</w:t>
      </w:r>
      <w:r w:rsidRPr="008C271A">
        <w:rPr>
          <w:rFonts w:ascii="GHEA Grapalat" w:eastAsia="GHEA Grapalat" w:hAnsi="GHEA Grapalat" w:cs="GHEA Grapalat"/>
          <w:sz w:val="24"/>
          <w:szCs w:val="24"/>
          <w:lang w:val="en-US"/>
        </w:rPr>
        <w:t>» կետումկատարվում է նշում, եթեանձըհանդիսանում է Կազմակերպությանգործունեությանընդհանուրկամընթացիկղեկավարումնիրականացնողպաշտոնատարանձայնդեպքում, երբառկաչէայսենթաբաժնի «ա»-«դ» կետերիպահանջներինհամապատասխանողֆիզիկականանձ.</w:t>
      </w:r>
    </w:p>
    <w:p w:rsidR="008C271A" w:rsidRPr="008C271A" w:rsidRDefault="008C271A" w:rsidP="008C271A">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«Իրականշահառուիկարգավիճակիվերաբերյալտեղեկությունները» ենթաբաժնումլրացվումենանձի՝ Կազմակերպությանիրականշահառուդառնալուօրը, ամիսը, տարին։ Այսենթաբաժնումկատարվում է նշումիրականշահառուիկողմիցԿազմակերպությաննկատմամբվերահսկողությանիրակ</w:t>
      </w:r>
      <w:r w:rsidRPr="008C271A">
        <w:rPr>
          <w:rFonts w:ascii="GHEA Grapalat" w:eastAsia="GHEA Grapalat" w:hAnsi="GHEA Grapalat" w:cs="GHEA Grapalat"/>
          <w:sz w:val="24"/>
          <w:szCs w:val="24"/>
          <w:lang w:val="en-US"/>
        </w:rPr>
        <w:lastRenderedPageBreak/>
        <w:t>անացմանձևիվերաբերյալ։ Փոխկապակցվածանձանցհետհամատեղվերահսկողությանիրականացմանվերաբերյալկատարվում է նշում, եթեիրականշահառունԿազմակերպությունըվերահսկում է իրհետփոխկապակցվածանձիհետհամաձայնեցվածգործելուուժովկամկարող է այնվերահսկելիրհետփոխկապակցվածանձիհետհամաձայնեցվածգործելուդեպքում։ Եթեհայտարարագիրըներկայացնողիրավաբանականանձըհանդիսանում է ընդերքօգտագործմանոլորտիհաշվետուկազմակերպություն, այսենթաբաժնումնաևկատարվում է նշումիրականշահառուի՝ Ընդերքիմասինօրենսգրքի 3-րդ հոդվածի 1-ին մասի 53-րդ կետիիմաստովպաշտոնատարանձկամնրաընտանիքիանդամհանդիսանալուվերաբերյալ.</w:t>
      </w:r>
    </w:p>
    <w:p w:rsidR="008C271A" w:rsidRPr="008C271A" w:rsidRDefault="008C271A" w:rsidP="008C271A">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«Իրականշահառուիկոնտակտայինտվյալները» ենթաբաժնումլրացվումենիրականշահառուիէլեկտրոնայինփոստիհասցեն և հեռախոսահամարը:</w:t>
      </w:r>
    </w:p>
    <w:p w:rsidR="008C271A" w:rsidRPr="008C271A" w:rsidRDefault="008C271A" w:rsidP="008C271A">
      <w:pPr>
        <w:pBdr>
          <w:top w:val="nil"/>
          <w:left w:val="nil"/>
          <w:bottom w:val="nil"/>
          <w:right w:val="nil"/>
          <w:between w:val="nil"/>
        </w:pBdr>
        <w:spacing w:after="0" w:line="360" w:lineRule="auto"/>
        <w:ind w:left="1789" w:firstLine="567"/>
        <w:jc w:val="both"/>
        <w:rPr>
          <w:rFonts w:ascii="GHEA Grapalat" w:eastAsia="GHEA Grapalat" w:hAnsi="GHEA Grapalat" w:cs="GHEA Grapalat"/>
          <w:sz w:val="24"/>
          <w:szCs w:val="24"/>
          <w:lang w:val="en-US"/>
        </w:rPr>
      </w:pPr>
    </w:p>
    <w:p w:rsidR="008C271A" w:rsidRPr="008C271A" w:rsidRDefault="008C271A" w:rsidP="008C271A">
      <w:pPr>
        <w:numPr>
          <w:ilvl w:val="0"/>
          <w:numId w:val="30"/>
        </w:numPr>
        <w:pBdr>
          <w:top w:val="nil"/>
          <w:left w:val="nil"/>
          <w:bottom w:val="nil"/>
          <w:right w:val="nil"/>
          <w:between w:val="nil"/>
        </w:pBdr>
        <w:spacing w:after="0" w:line="360" w:lineRule="auto"/>
        <w:ind w:firstLine="567"/>
        <w:jc w:val="both"/>
        <w:rPr>
          <w:rFonts w:ascii="GHEA Grapalat" w:eastAsia="GHEA Grapalat" w:hAnsi="GHEA Grapalat" w:cs="GHEA Grapalat"/>
          <w:color w:val="000000"/>
          <w:sz w:val="24"/>
          <w:szCs w:val="24"/>
          <w:lang w:val="en-US"/>
        </w:rPr>
      </w:pPr>
      <w:r w:rsidRPr="008C271A">
        <w:rPr>
          <w:rFonts w:ascii="GHEA Grapalat" w:eastAsia="GHEA Grapalat" w:hAnsi="GHEA Grapalat" w:cs="GHEA Grapalat"/>
          <w:sz w:val="24"/>
          <w:szCs w:val="24"/>
          <w:lang w:val="en-US"/>
        </w:rPr>
        <w:t>Հայտարարագրի 5-րդ բաժինը (Միջանկյալիրավաբանականանձինք) լրացվում է, եթեհայտարարագիրըներկայացնողիրավաբանականանձիիրականշահառունկամԿազմակերպություննամբողջությամբվերահսկողիրավաբանականանձնունիանուղղակիմասնակցությունԿազմակերպությանկանոնադրականկապիտալում։ Այսբաժինը</w:t>
      </w:r>
      <w:r w:rsidRPr="008C271A">
        <w:rPr>
          <w:rFonts w:ascii="GHEA Grapalat" w:eastAsia="GHEA Grapalat" w:hAnsi="GHEA Grapalat" w:cs="GHEA Grapalat"/>
          <w:color w:val="000000"/>
          <w:sz w:val="24"/>
          <w:szCs w:val="24"/>
          <w:lang w:val="en-US"/>
        </w:rPr>
        <w:t>ենթակա է լրացմանյուրաքանչյուր</w:t>
      </w:r>
      <w:r w:rsidRPr="008C271A">
        <w:rPr>
          <w:rFonts w:ascii="GHEA Grapalat" w:eastAsia="GHEA Grapalat" w:hAnsi="GHEA Grapalat" w:cs="GHEA Grapalat"/>
          <w:sz w:val="24"/>
          <w:szCs w:val="24"/>
          <w:lang w:val="en-US"/>
        </w:rPr>
        <w:t xml:space="preserve">միջանկյալիրավաբանականանձիհամարառանձին՝ բոլորմիջանկյալիրավաբանականանձանցքանակով։ </w:t>
      </w:r>
      <w:r w:rsidRPr="008C271A">
        <w:rPr>
          <w:rFonts w:ascii="GHEA Grapalat" w:eastAsia="GHEA Grapalat" w:hAnsi="GHEA Grapalat" w:cs="GHEA Grapalat"/>
          <w:color w:val="000000"/>
          <w:sz w:val="24"/>
          <w:szCs w:val="24"/>
          <w:lang w:val="en-US"/>
        </w:rPr>
        <w:t>Այսբաժնումենթաբաժիններըլրացվումենհետևյալկանոններով</w:t>
      </w:r>
      <w:r w:rsidRPr="008C271A">
        <w:rPr>
          <w:rFonts w:ascii="Cambria Math" w:eastAsia="GHEA Grapalat" w:hAnsi="Cambria Math" w:cs="GHEA Grapalat"/>
          <w:color w:val="000000"/>
          <w:sz w:val="24"/>
          <w:szCs w:val="24"/>
          <w:lang w:val="en-US"/>
        </w:rPr>
        <w:t>․</w:t>
      </w:r>
    </w:p>
    <w:p w:rsidR="008C271A" w:rsidRPr="008C271A" w:rsidRDefault="008C271A" w:rsidP="008C271A">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«Կազմակերպությանտվյալները» ենթաբաժնումլրացվումենմիջանկյալիրավաբանականանձիանվանումը (այդթվում՝ լատինատառ) և գրանցմանտվյալները` ներառյալնշումկազմակերպաիրավականձևիմասին.</w:t>
      </w:r>
    </w:p>
    <w:p w:rsidR="008C271A" w:rsidRPr="008C271A" w:rsidRDefault="008C271A" w:rsidP="008C271A">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 xml:space="preserve">«Իրականշահառուիտվյալները» </w:t>
      </w:r>
      <w:proofErr w:type="gramStart"/>
      <w:r w:rsidRPr="008C271A">
        <w:rPr>
          <w:rFonts w:ascii="GHEA Grapalat" w:eastAsia="GHEA Grapalat" w:hAnsi="GHEA Grapalat" w:cs="GHEA Grapalat"/>
          <w:sz w:val="24"/>
          <w:szCs w:val="24"/>
          <w:lang w:val="en-US"/>
        </w:rPr>
        <w:t>ենթաբաժնումլրացվումենայնիրականշահառու(</w:t>
      </w:r>
      <w:proofErr w:type="gramEnd"/>
      <w:r w:rsidRPr="008C271A">
        <w:rPr>
          <w:rFonts w:ascii="GHEA Grapalat" w:eastAsia="GHEA Grapalat" w:hAnsi="GHEA Grapalat" w:cs="GHEA Grapalat"/>
          <w:sz w:val="24"/>
          <w:szCs w:val="24"/>
          <w:lang w:val="en-US"/>
        </w:rPr>
        <w:t>ներ)ի անունը և ազգանունը, ումհամարայսենթաբաժնումլրացվածկազմակերպությունըհանդիսանում է միջանկյալիրավաբանականանձ: ԵթեմիջանկյալիրավաբանականանձանցտվյալներըլրացվումենԿազմակերպություննամբողջությամբվերահսկողիրավաբանականանձիհամար, այսենթաբաժինըենթակաչէլրացման։</w:t>
      </w:r>
    </w:p>
    <w:p w:rsidR="008C271A" w:rsidRPr="008C271A" w:rsidRDefault="008C271A" w:rsidP="008C271A">
      <w:pPr>
        <w:numPr>
          <w:ilvl w:val="1"/>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lastRenderedPageBreak/>
        <w:t>«Միջանկյալիրավաբանականանձիբաժնետոմսերիցուցակմանտվյալները» ենթաբաժինըենթակաչէպարտադիրլրացման։ Այսենթաբաժինըկարող է լրացվել, եթեմիջանկյալիրավաբանականանձիբաժնետոմսերըցուցակվածենկարգավորվողշուկայում։ Այսենթաբաժնումլրացվում է ֆոնդայինբորսայիանվանումը՝ փակագծերումնշելովնաևբորսայիծածկագիրը (Market Identifier Code), որտեղցուցակվածենիրավաբանականանձիբաժնետոմսերը, ինչպեսնաևկատարվում է հղումբորսայումառկափաստաթղթերին։</w:t>
      </w:r>
    </w:p>
    <w:p w:rsidR="008C271A" w:rsidRPr="008C271A" w:rsidRDefault="008C271A" w:rsidP="008C271A">
      <w:pPr>
        <w:pBdr>
          <w:top w:val="nil"/>
          <w:left w:val="nil"/>
          <w:bottom w:val="nil"/>
          <w:right w:val="nil"/>
          <w:between w:val="nil"/>
        </w:pBdr>
        <w:spacing w:after="0" w:line="360" w:lineRule="auto"/>
        <w:ind w:left="1789" w:firstLine="567"/>
        <w:jc w:val="both"/>
        <w:rPr>
          <w:rFonts w:ascii="GHEA Grapalat" w:eastAsia="GHEA Grapalat" w:hAnsi="GHEA Grapalat" w:cs="GHEA Grapalat"/>
          <w:sz w:val="24"/>
          <w:szCs w:val="24"/>
          <w:lang w:val="en-US"/>
        </w:rPr>
      </w:pPr>
    </w:p>
    <w:p w:rsidR="008C271A" w:rsidRPr="008C271A" w:rsidRDefault="008C271A" w:rsidP="008C271A">
      <w:pPr>
        <w:numPr>
          <w:ilvl w:val="0"/>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Հայտարարագրի 6-րդ բաժինը (Լրացուցիչնշումներ) լրացվում է, եթեառկաենլրացուցիչտեղեկություններկամհավելյալպարզաբանումներ, որոնքառնչվումենհայտարարագրումլրացվածկամլրացմանենթակատվյալներին։ ԱյսենթաբաժնումկարողենլրացվելհավելյալպարզաբանումներիրականշահառուիկողմիցԿազմակերպությունըվերահսկելուհիմքերիվերաբերյալ, պետության (համայնքի) այնմարմիններիվերաբերյալ, որոնքիրականացնումենԿազմակերպությանվերահսկողություննայնդեպքում, եթեհայտարարագիրըներկայացնողիրավաբանականանձիկանոնադրականկապիտալումառկա է պետությանկամհամայնքիուղղակիկամանուղղակիմասնակցություն, և այլպարազաբանումներհայտարարագրիառնչությամբ։</w:t>
      </w:r>
    </w:p>
    <w:p w:rsidR="008C271A" w:rsidRPr="008C271A" w:rsidRDefault="008C271A" w:rsidP="008C271A">
      <w:pPr>
        <w:numPr>
          <w:ilvl w:val="0"/>
          <w:numId w:val="30"/>
        </w:numPr>
        <w:pBdr>
          <w:top w:val="nil"/>
          <w:left w:val="nil"/>
          <w:bottom w:val="nil"/>
          <w:right w:val="nil"/>
          <w:between w:val="nil"/>
        </w:pBdr>
        <w:spacing w:after="0" w:line="360" w:lineRule="auto"/>
        <w:ind w:firstLine="567"/>
        <w:jc w:val="both"/>
        <w:rPr>
          <w:rFonts w:ascii="GHEA Grapalat" w:eastAsia="GHEA Grapalat" w:hAnsi="GHEA Grapalat" w:cs="GHEA Grapalat"/>
          <w:sz w:val="24"/>
          <w:szCs w:val="24"/>
          <w:lang w:val="en-US"/>
        </w:rPr>
      </w:pPr>
      <w:r w:rsidRPr="008C271A">
        <w:rPr>
          <w:rFonts w:ascii="GHEA Grapalat" w:eastAsia="GHEA Grapalat" w:hAnsi="GHEA Grapalat" w:cs="GHEA Grapalat"/>
          <w:sz w:val="24"/>
          <w:szCs w:val="24"/>
          <w:lang w:val="en-US"/>
        </w:rPr>
        <w:t xml:space="preserve">Հայտարարագիրըլրացնում և ստորագրում է հայտըներկայացնողանձը։ </w:t>
      </w:r>
    </w:p>
    <w:p w:rsidR="008C271A" w:rsidRPr="008C271A" w:rsidRDefault="008C271A" w:rsidP="008C271A">
      <w:pPr>
        <w:spacing w:after="0" w:line="240" w:lineRule="auto"/>
        <w:ind w:left="360"/>
        <w:jc w:val="both"/>
        <w:rPr>
          <w:rFonts w:ascii="GHEA Grapalat" w:eastAsia="Times New Roman" w:hAnsi="GHEA Grapalat" w:cs="Sylfaen"/>
          <w:i/>
          <w:sz w:val="16"/>
          <w:szCs w:val="16"/>
          <w:lang w:val="hy-AM" w:eastAsia="ru-RU"/>
        </w:rPr>
      </w:pPr>
    </w:p>
    <w:p w:rsidR="008C271A" w:rsidRPr="008C271A" w:rsidRDefault="008C271A" w:rsidP="008C271A">
      <w:pPr>
        <w:spacing w:after="0" w:line="240" w:lineRule="auto"/>
        <w:ind w:left="360"/>
        <w:jc w:val="both"/>
        <w:rPr>
          <w:rFonts w:ascii="GHEA Grapalat" w:eastAsia="Times New Roman" w:hAnsi="GHEA Grapalat" w:cs="Sylfaen"/>
          <w:i/>
          <w:sz w:val="16"/>
          <w:szCs w:val="16"/>
          <w:lang w:val="hy-AM" w:eastAsia="ru-RU"/>
        </w:rPr>
      </w:pPr>
    </w:p>
    <w:p w:rsidR="008C271A" w:rsidRPr="008C271A" w:rsidRDefault="008C271A" w:rsidP="008C271A">
      <w:pPr>
        <w:spacing w:after="0" w:line="240" w:lineRule="auto"/>
        <w:ind w:left="360"/>
        <w:jc w:val="both"/>
        <w:rPr>
          <w:rFonts w:ascii="GHEA Grapalat" w:eastAsia="Times New Roman" w:hAnsi="GHEA Grapalat" w:cs="Sylfaen"/>
          <w:i/>
          <w:sz w:val="16"/>
          <w:szCs w:val="16"/>
          <w:lang w:val="hy-AM" w:eastAsia="ru-RU"/>
        </w:rPr>
      </w:pPr>
    </w:p>
    <w:p w:rsidR="008C271A" w:rsidRPr="008C271A" w:rsidRDefault="008C271A" w:rsidP="008C271A">
      <w:pPr>
        <w:spacing w:after="0" w:line="240" w:lineRule="auto"/>
        <w:ind w:left="360"/>
        <w:jc w:val="both"/>
        <w:rPr>
          <w:rFonts w:ascii="GHEA Grapalat" w:eastAsia="Times New Roman" w:hAnsi="GHEA Grapalat" w:cs="Sylfaen"/>
          <w:i/>
          <w:sz w:val="16"/>
          <w:szCs w:val="16"/>
          <w:lang w:val="hy-AM" w:eastAsia="ru-RU"/>
        </w:rPr>
      </w:pPr>
    </w:p>
    <w:p w:rsidR="008C271A" w:rsidRPr="008C271A" w:rsidRDefault="008C271A" w:rsidP="008C271A">
      <w:pPr>
        <w:spacing w:after="0" w:line="240" w:lineRule="auto"/>
        <w:ind w:left="360"/>
        <w:jc w:val="both"/>
        <w:rPr>
          <w:rFonts w:ascii="GHEA Grapalat" w:eastAsia="Times New Roman" w:hAnsi="GHEA Grapalat" w:cs="Sylfaen"/>
          <w:i/>
          <w:sz w:val="16"/>
          <w:szCs w:val="16"/>
          <w:lang w:val="hy-AM" w:eastAsia="ru-RU"/>
        </w:rPr>
      </w:pPr>
    </w:p>
    <w:p w:rsidR="008C271A" w:rsidRPr="008C271A" w:rsidRDefault="008C271A" w:rsidP="008C271A">
      <w:pPr>
        <w:spacing w:after="0" w:line="240" w:lineRule="auto"/>
        <w:ind w:left="360"/>
        <w:jc w:val="both"/>
        <w:rPr>
          <w:rFonts w:ascii="GHEA Grapalat" w:eastAsia="Times New Roman" w:hAnsi="GHEA Grapalat" w:cs="Sylfaen"/>
          <w:i/>
          <w:sz w:val="16"/>
          <w:szCs w:val="16"/>
          <w:lang w:val="hy-AM" w:eastAsia="ru-RU"/>
        </w:rPr>
      </w:pPr>
    </w:p>
    <w:p w:rsidR="008C271A" w:rsidRPr="008C271A" w:rsidRDefault="008C271A" w:rsidP="008C271A">
      <w:pPr>
        <w:spacing w:after="0" w:line="240" w:lineRule="auto"/>
        <w:ind w:left="360"/>
        <w:jc w:val="both"/>
        <w:rPr>
          <w:rFonts w:ascii="GHEA Grapalat" w:eastAsia="Times New Roman" w:hAnsi="GHEA Grapalat" w:cs="Sylfaen"/>
          <w:i/>
          <w:sz w:val="16"/>
          <w:szCs w:val="16"/>
          <w:lang w:val="hy-AM" w:eastAsia="ru-RU"/>
        </w:rPr>
      </w:pPr>
    </w:p>
    <w:p w:rsidR="008C271A" w:rsidRPr="008C271A" w:rsidRDefault="008C271A" w:rsidP="008C271A">
      <w:pPr>
        <w:spacing w:after="0" w:line="240" w:lineRule="auto"/>
        <w:ind w:left="360"/>
        <w:jc w:val="both"/>
        <w:rPr>
          <w:rFonts w:ascii="GHEA Grapalat" w:eastAsia="Times New Roman" w:hAnsi="GHEA Grapalat" w:cs="Times New Roman"/>
          <w:i/>
          <w:sz w:val="16"/>
          <w:szCs w:val="16"/>
          <w:lang w:val="hy-AM"/>
        </w:rPr>
      </w:pPr>
      <w:r w:rsidRPr="008C271A">
        <w:rPr>
          <w:rFonts w:ascii="GHEA Grapalat" w:eastAsia="Times New Roman" w:hAnsi="GHEA Grapalat" w:cs="Sylfaen"/>
          <w:i/>
          <w:sz w:val="16"/>
          <w:szCs w:val="16"/>
          <w:lang w:val="hy-AM" w:eastAsia="ru-RU"/>
        </w:rPr>
        <w:t>*</w:t>
      </w:r>
      <w:r w:rsidRPr="008C271A">
        <w:rPr>
          <w:rFonts w:ascii="GHEA Grapalat" w:eastAsia="Times New Roman" w:hAnsi="GHEA Grapalat" w:cs="Times New Roman"/>
          <w:i/>
          <w:sz w:val="16"/>
          <w:szCs w:val="16"/>
          <w:lang w:val="hy-AM"/>
        </w:rPr>
        <w:t>լրացվումէհանձնաժողովիքարտուղարիկողմից</w:t>
      </w:r>
      <w:r w:rsidRPr="008C271A">
        <w:rPr>
          <w:rFonts w:ascii="GHEA Grapalat" w:eastAsia="Times New Roman" w:hAnsi="GHEA Grapalat" w:cs="Times New Roman"/>
          <w:i/>
          <w:sz w:val="16"/>
          <w:szCs w:val="16"/>
          <w:lang w:val="af-ZA"/>
        </w:rPr>
        <w:t xml:space="preserve">` </w:t>
      </w:r>
      <w:r w:rsidRPr="008C271A">
        <w:rPr>
          <w:rFonts w:ascii="GHEA Grapalat" w:eastAsia="Times New Roman" w:hAnsi="GHEA Grapalat" w:cs="Times New Roman"/>
          <w:i/>
          <w:sz w:val="16"/>
          <w:szCs w:val="16"/>
          <w:lang w:val="hy-AM"/>
        </w:rPr>
        <w:t>մինչևհրավերըտեղեկագրումհրապարակելը:</w:t>
      </w:r>
    </w:p>
    <w:p w:rsidR="008C271A" w:rsidRPr="008C271A" w:rsidRDefault="008C271A" w:rsidP="008C271A">
      <w:pPr>
        <w:spacing w:after="0" w:line="240" w:lineRule="auto"/>
        <w:ind w:left="360"/>
        <w:jc w:val="both"/>
        <w:rPr>
          <w:rFonts w:ascii="GHEA Grapalat" w:eastAsia="Times New Roman" w:hAnsi="GHEA Grapalat" w:cs="Sylfaen"/>
          <w:i/>
          <w:sz w:val="16"/>
          <w:szCs w:val="16"/>
          <w:lang w:val="hy-AM" w:eastAsia="ru-RU"/>
        </w:rPr>
      </w:pPr>
      <w:r w:rsidRPr="008C271A">
        <w:rPr>
          <w:rFonts w:ascii="GHEA Grapalat" w:eastAsia="Times New Roman" w:hAnsi="GHEA Grapalat" w:cs="Sylfaen"/>
          <w:i/>
          <w:sz w:val="16"/>
          <w:szCs w:val="16"/>
          <w:lang w:val="hy-AM" w:eastAsia="ru-RU"/>
        </w:rPr>
        <w:t>** 1.2</w:t>
      </w:r>
      <w:r w:rsidRPr="008C271A">
        <w:rPr>
          <w:rFonts w:ascii="GHEA Grapalat" w:eastAsia="Times New Roman" w:hAnsi="GHEA Grapalat" w:cs="Times New Roman"/>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8C271A" w:rsidRPr="008C271A" w:rsidRDefault="008C271A" w:rsidP="008C271A">
      <w:pPr>
        <w:spacing w:after="0" w:line="240" w:lineRule="auto"/>
        <w:jc w:val="right"/>
        <w:rPr>
          <w:rFonts w:ascii="GHEA Grapalat" w:eastAsia="Times New Roman" w:hAnsi="GHEA Grapalat" w:cs="Arial"/>
          <w:b/>
          <w:sz w:val="20"/>
          <w:szCs w:val="20"/>
          <w:lang w:val="hy-AM"/>
        </w:rPr>
      </w:pPr>
      <w:r w:rsidRPr="008C271A">
        <w:rPr>
          <w:rFonts w:ascii="GHEA Grapalat" w:eastAsia="Times New Roman" w:hAnsi="GHEA Grapalat" w:cs="Times New Roman"/>
          <w:b/>
          <w:sz w:val="20"/>
          <w:szCs w:val="20"/>
          <w:lang w:val="hy-AM"/>
        </w:rPr>
        <w:br w:type="page"/>
      </w:r>
      <w:r w:rsidRPr="008C271A">
        <w:rPr>
          <w:rFonts w:ascii="GHEA Grapalat" w:eastAsia="Times New Roman" w:hAnsi="GHEA Grapalat" w:cs="Sylfaen"/>
          <w:b/>
          <w:sz w:val="20"/>
          <w:szCs w:val="20"/>
          <w:lang w:val="hy-AM"/>
        </w:rPr>
        <w:lastRenderedPageBreak/>
        <w:t>Հավելված</w:t>
      </w:r>
      <w:r w:rsidRPr="008C271A">
        <w:rPr>
          <w:rFonts w:ascii="GHEA Grapalat" w:eastAsia="Times New Roman" w:hAnsi="GHEA Grapalat" w:cs="Arial"/>
          <w:b/>
          <w:sz w:val="20"/>
          <w:szCs w:val="20"/>
          <w:lang w:val="hy-AM"/>
        </w:rPr>
        <w:t xml:space="preserve"> 2</w:t>
      </w:r>
    </w:p>
    <w:p w:rsidR="008C271A" w:rsidRPr="008C271A" w:rsidRDefault="00C6063B" w:rsidP="008C271A">
      <w:pPr>
        <w:spacing w:after="0" w:line="240" w:lineRule="auto"/>
        <w:ind w:firstLine="567"/>
        <w:jc w:val="right"/>
        <w:rPr>
          <w:rFonts w:ascii="GHEA Grapalat" w:eastAsia="Times New Roman" w:hAnsi="GHEA Grapalat" w:cs="Arial"/>
          <w:b/>
          <w:sz w:val="20"/>
          <w:szCs w:val="20"/>
          <w:lang w:val="hy-AM"/>
        </w:rPr>
      </w:pPr>
      <w:r w:rsidRPr="008C271A">
        <w:rPr>
          <w:rFonts w:ascii="GHEA Grapalat" w:eastAsia="Times New Roman" w:hAnsi="GHEA Grapalat" w:cs="Times New Roman"/>
          <w:sz w:val="24"/>
          <w:szCs w:val="24"/>
          <w:lang w:val="af-ZA"/>
        </w:rPr>
        <w:t>«</w:t>
      </w:r>
      <w:r>
        <w:rPr>
          <w:rFonts w:ascii="GHEA Grapalat" w:eastAsia="Times New Roman" w:hAnsi="GHEA Grapalat" w:cs="Times New Roman"/>
          <w:b/>
          <w:sz w:val="20"/>
          <w:szCs w:val="20"/>
          <w:lang w:val="hy-AM"/>
        </w:rPr>
        <w:t>ՀՀԱՄԳՀ</w:t>
      </w:r>
      <w:r w:rsidRPr="008C271A">
        <w:rPr>
          <w:rFonts w:ascii="GHEA Grapalat" w:eastAsia="Times New Roman" w:hAnsi="GHEA Grapalat" w:cs="Times New Roman"/>
          <w:b/>
          <w:sz w:val="20"/>
          <w:szCs w:val="20"/>
          <w:lang w:val="es-ES"/>
        </w:rPr>
        <w:t>-</w:t>
      </w:r>
      <w:r w:rsidRPr="008C271A">
        <w:rPr>
          <w:rFonts w:ascii="GHEA Grapalat" w:eastAsia="Times New Roman" w:hAnsi="GHEA Grapalat" w:cs="Sylfaen"/>
          <w:b/>
          <w:sz w:val="20"/>
          <w:szCs w:val="20"/>
          <w:lang w:val="hy-AM"/>
        </w:rPr>
        <w:t>Բ</w:t>
      </w:r>
      <w:r w:rsidRPr="00395486">
        <w:rPr>
          <w:rFonts w:ascii="GHEA Grapalat" w:eastAsia="Times New Roman" w:hAnsi="GHEA Grapalat" w:cs="Sylfaen"/>
          <w:b/>
          <w:sz w:val="20"/>
          <w:szCs w:val="20"/>
          <w:lang w:val="hy-AM"/>
        </w:rPr>
        <w:t>Մ</w:t>
      </w:r>
      <w:r w:rsidRPr="008C271A">
        <w:rPr>
          <w:rFonts w:ascii="GHEA Grapalat" w:eastAsia="Times New Roman" w:hAnsi="GHEA Grapalat" w:cs="Sylfaen"/>
          <w:b/>
          <w:sz w:val="20"/>
          <w:szCs w:val="20"/>
          <w:lang w:val="hy-AM"/>
        </w:rPr>
        <w:t>Ա</w:t>
      </w:r>
      <w:r w:rsidRPr="00395486">
        <w:rPr>
          <w:rFonts w:ascii="GHEA Grapalat" w:eastAsia="Times New Roman" w:hAnsi="GHEA Grapalat" w:cs="Sylfaen"/>
          <w:b/>
          <w:sz w:val="20"/>
          <w:szCs w:val="20"/>
          <w:lang w:val="hy-AM"/>
        </w:rPr>
        <w:t>Շ</w:t>
      </w:r>
      <w:r w:rsidRPr="008C271A">
        <w:rPr>
          <w:rFonts w:ascii="GHEA Grapalat" w:eastAsia="Times New Roman" w:hAnsi="GHEA Grapalat" w:cs="Sylfaen"/>
          <w:b/>
          <w:sz w:val="20"/>
          <w:szCs w:val="20"/>
          <w:lang w:val="hy-AM"/>
        </w:rPr>
        <w:t>ՁԲ</w:t>
      </w:r>
      <w:r>
        <w:rPr>
          <w:rFonts w:ascii="GHEA Grapalat" w:eastAsia="Times New Roman" w:hAnsi="GHEA Grapalat" w:cs="Times New Roman"/>
          <w:b/>
          <w:sz w:val="20"/>
          <w:szCs w:val="20"/>
          <w:lang w:val="hy-AM"/>
        </w:rPr>
        <w:t>21</w:t>
      </w:r>
      <w:r w:rsidRPr="008C271A">
        <w:rPr>
          <w:rFonts w:ascii="GHEA Grapalat" w:eastAsia="Times New Roman" w:hAnsi="GHEA Grapalat" w:cs="Times New Roman"/>
          <w:b/>
          <w:sz w:val="20"/>
          <w:szCs w:val="20"/>
          <w:lang w:val="es-ES"/>
        </w:rPr>
        <w:t>/</w:t>
      </w:r>
      <w:r>
        <w:rPr>
          <w:rFonts w:ascii="GHEA Grapalat" w:eastAsia="Times New Roman" w:hAnsi="GHEA Grapalat" w:cs="Times New Roman"/>
          <w:b/>
          <w:sz w:val="20"/>
          <w:szCs w:val="20"/>
          <w:lang w:val="hy-AM"/>
        </w:rPr>
        <w:t>08</w:t>
      </w:r>
      <w:r w:rsidRPr="008C271A">
        <w:rPr>
          <w:rFonts w:ascii="GHEA Grapalat" w:eastAsia="Times New Roman" w:hAnsi="GHEA Grapalat" w:cs="Times New Roman"/>
          <w:sz w:val="24"/>
          <w:szCs w:val="24"/>
          <w:lang w:val="af-ZA"/>
        </w:rPr>
        <w:t>»</w:t>
      </w:r>
      <w:r w:rsidRPr="008C271A">
        <w:rPr>
          <w:rFonts w:ascii="GHEA Grapalat" w:eastAsia="Times New Roman" w:hAnsi="GHEA Grapalat" w:cs="Sylfaen"/>
          <w:b/>
          <w:sz w:val="20"/>
          <w:szCs w:val="20"/>
          <w:lang w:val="es-ES"/>
        </w:rPr>
        <w:t>*</w:t>
      </w:r>
      <w:r w:rsidR="008C271A" w:rsidRPr="008C271A">
        <w:rPr>
          <w:rFonts w:ascii="GHEA Grapalat" w:eastAsia="Times New Roman" w:hAnsi="GHEA Grapalat" w:cs="Sylfaen"/>
          <w:b/>
          <w:sz w:val="20"/>
          <w:szCs w:val="20"/>
          <w:lang w:val="hy-AM"/>
        </w:rPr>
        <w:t>ծածկագրով</w:t>
      </w:r>
    </w:p>
    <w:p w:rsidR="008C271A" w:rsidRPr="008C271A" w:rsidRDefault="008C271A" w:rsidP="008C271A">
      <w:pPr>
        <w:spacing w:after="0" w:line="240" w:lineRule="auto"/>
        <w:ind w:firstLine="567"/>
        <w:jc w:val="right"/>
        <w:rPr>
          <w:rFonts w:ascii="GHEA Grapalat" w:eastAsia="Times New Roman" w:hAnsi="GHEA Grapalat" w:cs="Arial"/>
          <w:b/>
          <w:sz w:val="20"/>
          <w:szCs w:val="20"/>
          <w:lang w:val="hy-AM"/>
        </w:rPr>
      </w:pPr>
      <w:r w:rsidRPr="008C271A">
        <w:rPr>
          <w:rFonts w:ascii="GHEA Grapalat" w:eastAsia="Times New Roman" w:hAnsi="GHEA Grapalat" w:cs="Sylfaen"/>
          <w:b/>
          <w:sz w:val="20"/>
          <w:szCs w:val="20"/>
          <w:lang w:val="hy-AM"/>
        </w:rPr>
        <w:t>բաց</w:t>
      </w:r>
      <w:r w:rsidRPr="008C271A">
        <w:rPr>
          <w:rFonts w:ascii="GHEA Grapalat" w:eastAsia="Times New Roman" w:hAnsi="GHEA Grapalat" w:cs="Arial"/>
          <w:b/>
          <w:sz w:val="20"/>
          <w:szCs w:val="20"/>
          <w:lang w:val="hy-AM"/>
        </w:rPr>
        <w:t xml:space="preserve"> մրցույթի </w:t>
      </w:r>
      <w:r w:rsidRPr="008C271A">
        <w:rPr>
          <w:rFonts w:ascii="GHEA Grapalat" w:eastAsia="Times New Roman" w:hAnsi="GHEA Grapalat" w:cs="Sylfaen"/>
          <w:b/>
          <w:sz w:val="20"/>
          <w:szCs w:val="20"/>
          <w:lang w:val="hy-AM"/>
        </w:rPr>
        <w:t>հրավերի</w:t>
      </w:r>
    </w:p>
    <w:p w:rsidR="008C271A" w:rsidRPr="008C271A" w:rsidRDefault="008C271A" w:rsidP="008C271A">
      <w:pPr>
        <w:spacing w:after="0" w:line="240" w:lineRule="auto"/>
        <w:rPr>
          <w:rFonts w:ascii="GHEA Grapalat" w:eastAsia="Times New Roman" w:hAnsi="GHEA Grapalat" w:cs="Times New Roman"/>
          <w:sz w:val="24"/>
          <w:szCs w:val="24"/>
          <w:lang w:val="hy-AM"/>
        </w:rPr>
      </w:pPr>
    </w:p>
    <w:p w:rsidR="008C271A" w:rsidRPr="008C271A" w:rsidRDefault="008C271A" w:rsidP="008C271A">
      <w:pPr>
        <w:spacing w:after="0" w:line="240" w:lineRule="auto"/>
        <w:ind w:firstLine="567"/>
        <w:jc w:val="center"/>
        <w:rPr>
          <w:rFonts w:ascii="GHEA Grapalat" w:eastAsia="Times New Roman" w:hAnsi="GHEA Grapalat" w:cs="Times New Roman"/>
          <w:sz w:val="20"/>
          <w:szCs w:val="24"/>
          <w:lang w:val="hy-AM"/>
        </w:rPr>
      </w:pPr>
    </w:p>
    <w:p w:rsidR="008C271A" w:rsidRPr="008C271A" w:rsidRDefault="008C271A" w:rsidP="008C271A">
      <w:pPr>
        <w:spacing w:after="0" w:line="240" w:lineRule="auto"/>
        <w:ind w:left="-66"/>
        <w:jc w:val="center"/>
        <w:rPr>
          <w:rFonts w:ascii="GHEA Grapalat" w:eastAsia="Times New Roman" w:hAnsi="GHEA Grapalat" w:cs="Times New Roman"/>
          <w:b/>
          <w:sz w:val="20"/>
          <w:szCs w:val="24"/>
          <w:lang w:val="hy-AM"/>
        </w:rPr>
      </w:pPr>
      <w:r w:rsidRPr="008C271A">
        <w:rPr>
          <w:rFonts w:ascii="GHEA Grapalat" w:eastAsia="Times New Roman" w:hAnsi="GHEA Grapalat" w:cs="Times New Roman"/>
          <w:b/>
          <w:sz w:val="20"/>
          <w:szCs w:val="24"/>
          <w:lang w:val="hy-AM"/>
        </w:rPr>
        <w:t>Գ Ն Ա Յ Ի Ն   Ա Ռ Ա Ջ Ա Ր Կ</w:t>
      </w:r>
    </w:p>
    <w:p w:rsidR="008C271A" w:rsidRPr="008C271A" w:rsidRDefault="008C271A" w:rsidP="008C271A">
      <w:pPr>
        <w:spacing w:after="0" w:line="240" w:lineRule="auto"/>
        <w:ind w:firstLine="567"/>
        <w:rPr>
          <w:rFonts w:ascii="GHEA Grapalat" w:eastAsia="Times New Roman" w:hAnsi="GHEA Grapalat" w:cs="Times New Roman"/>
          <w:sz w:val="24"/>
          <w:szCs w:val="24"/>
          <w:lang w:val="hy-AM"/>
        </w:rPr>
      </w:pPr>
    </w:p>
    <w:p w:rsidR="008C271A" w:rsidRPr="008C271A" w:rsidRDefault="008C271A" w:rsidP="008C271A">
      <w:pPr>
        <w:spacing w:after="0" w:line="240" w:lineRule="auto"/>
        <w:ind w:firstLine="567"/>
        <w:jc w:val="both"/>
        <w:rPr>
          <w:rFonts w:ascii="GHEA Grapalat" w:eastAsia="Times New Roman" w:hAnsi="GHEA Grapalat" w:cs="Arial"/>
          <w:sz w:val="24"/>
          <w:szCs w:val="24"/>
          <w:lang w:val="hy-AM"/>
        </w:rPr>
      </w:pPr>
      <w:r w:rsidRPr="008C271A">
        <w:rPr>
          <w:rFonts w:ascii="GHEA Grapalat" w:eastAsia="Times New Roman" w:hAnsi="GHEA Grapalat" w:cs="Arial"/>
          <w:sz w:val="20"/>
          <w:szCs w:val="20"/>
          <w:lang w:val="es-ES"/>
        </w:rPr>
        <w:t>Ուսումնասիրելով</w:t>
      </w:r>
      <w:r w:rsidR="00C6063B" w:rsidRPr="008C271A">
        <w:rPr>
          <w:rFonts w:ascii="GHEA Grapalat" w:eastAsia="Times New Roman" w:hAnsi="GHEA Grapalat" w:cs="Times New Roman"/>
          <w:sz w:val="24"/>
          <w:szCs w:val="24"/>
          <w:lang w:val="af-ZA"/>
        </w:rPr>
        <w:t>«</w:t>
      </w:r>
      <w:r w:rsidR="00C6063B">
        <w:rPr>
          <w:rFonts w:ascii="GHEA Grapalat" w:eastAsia="Times New Roman" w:hAnsi="GHEA Grapalat" w:cs="Times New Roman"/>
          <w:b/>
          <w:sz w:val="20"/>
          <w:szCs w:val="20"/>
          <w:lang w:val="hy-AM"/>
        </w:rPr>
        <w:t>ՀՀԱՄԳՀ</w:t>
      </w:r>
      <w:r w:rsidR="00C6063B" w:rsidRPr="008C271A">
        <w:rPr>
          <w:rFonts w:ascii="GHEA Grapalat" w:eastAsia="Times New Roman" w:hAnsi="GHEA Grapalat" w:cs="Times New Roman"/>
          <w:b/>
          <w:sz w:val="20"/>
          <w:szCs w:val="20"/>
          <w:lang w:val="es-ES"/>
        </w:rPr>
        <w:t>-</w:t>
      </w:r>
      <w:r w:rsidR="00C6063B" w:rsidRPr="008C271A">
        <w:rPr>
          <w:rFonts w:ascii="GHEA Grapalat" w:eastAsia="Times New Roman" w:hAnsi="GHEA Grapalat" w:cs="Sylfaen"/>
          <w:b/>
          <w:sz w:val="20"/>
          <w:szCs w:val="20"/>
          <w:lang w:val="hy-AM"/>
        </w:rPr>
        <w:t>Բ</w:t>
      </w:r>
      <w:r w:rsidR="00C6063B" w:rsidRPr="00BF2AF6">
        <w:rPr>
          <w:rFonts w:ascii="GHEA Grapalat" w:eastAsia="Times New Roman" w:hAnsi="GHEA Grapalat" w:cs="Sylfaen"/>
          <w:b/>
          <w:sz w:val="20"/>
          <w:szCs w:val="20"/>
          <w:lang w:val="hy-AM"/>
        </w:rPr>
        <w:t>Մ</w:t>
      </w:r>
      <w:r w:rsidR="00C6063B" w:rsidRPr="008C271A">
        <w:rPr>
          <w:rFonts w:ascii="GHEA Grapalat" w:eastAsia="Times New Roman" w:hAnsi="GHEA Grapalat" w:cs="Sylfaen"/>
          <w:b/>
          <w:sz w:val="20"/>
          <w:szCs w:val="20"/>
          <w:lang w:val="hy-AM"/>
        </w:rPr>
        <w:t>Ա</w:t>
      </w:r>
      <w:r w:rsidR="00C6063B" w:rsidRPr="00BF2AF6">
        <w:rPr>
          <w:rFonts w:ascii="GHEA Grapalat" w:eastAsia="Times New Roman" w:hAnsi="GHEA Grapalat" w:cs="Sylfaen"/>
          <w:b/>
          <w:sz w:val="20"/>
          <w:szCs w:val="20"/>
          <w:lang w:val="hy-AM"/>
        </w:rPr>
        <w:t>Շ</w:t>
      </w:r>
      <w:r w:rsidR="00C6063B" w:rsidRPr="008C271A">
        <w:rPr>
          <w:rFonts w:ascii="GHEA Grapalat" w:eastAsia="Times New Roman" w:hAnsi="GHEA Grapalat" w:cs="Sylfaen"/>
          <w:b/>
          <w:sz w:val="20"/>
          <w:szCs w:val="20"/>
          <w:lang w:val="hy-AM"/>
        </w:rPr>
        <w:t>ՁԲ</w:t>
      </w:r>
      <w:r w:rsidR="00C6063B">
        <w:rPr>
          <w:rFonts w:ascii="GHEA Grapalat" w:eastAsia="Times New Roman" w:hAnsi="GHEA Grapalat" w:cs="Times New Roman"/>
          <w:b/>
          <w:sz w:val="20"/>
          <w:szCs w:val="20"/>
          <w:lang w:val="hy-AM"/>
        </w:rPr>
        <w:t>21</w:t>
      </w:r>
      <w:r w:rsidR="00C6063B" w:rsidRPr="008C271A">
        <w:rPr>
          <w:rFonts w:ascii="GHEA Grapalat" w:eastAsia="Times New Roman" w:hAnsi="GHEA Grapalat" w:cs="Times New Roman"/>
          <w:b/>
          <w:sz w:val="20"/>
          <w:szCs w:val="20"/>
          <w:lang w:val="es-ES"/>
        </w:rPr>
        <w:t>/</w:t>
      </w:r>
      <w:r w:rsidR="00C6063B">
        <w:rPr>
          <w:rFonts w:ascii="GHEA Grapalat" w:eastAsia="Times New Roman" w:hAnsi="GHEA Grapalat" w:cs="Times New Roman"/>
          <w:b/>
          <w:sz w:val="20"/>
          <w:szCs w:val="20"/>
          <w:lang w:val="hy-AM"/>
        </w:rPr>
        <w:t>08</w:t>
      </w:r>
      <w:r w:rsidR="00C6063B" w:rsidRPr="008C271A">
        <w:rPr>
          <w:rFonts w:ascii="GHEA Grapalat" w:eastAsia="Times New Roman" w:hAnsi="GHEA Grapalat" w:cs="Times New Roman"/>
          <w:sz w:val="24"/>
          <w:szCs w:val="24"/>
          <w:lang w:val="af-ZA"/>
        </w:rPr>
        <w:t>»</w:t>
      </w:r>
      <w:r w:rsidR="00C6063B" w:rsidRPr="008C271A">
        <w:rPr>
          <w:rFonts w:ascii="GHEA Grapalat" w:eastAsia="Times New Roman" w:hAnsi="GHEA Grapalat" w:cs="Sylfaen"/>
          <w:b/>
          <w:sz w:val="20"/>
          <w:szCs w:val="20"/>
          <w:lang w:val="es-ES"/>
        </w:rPr>
        <w:t>*</w:t>
      </w:r>
      <w:r w:rsidRPr="008C271A">
        <w:rPr>
          <w:rFonts w:ascii="GHEA Grapalat" w:eastAsia="Times New Roman" w:hAnsi="GHEA Grapalat" w:cs="Arial"/>
          <w:sz w:val="20"/>
          <w:szCs w:val="20"/>
          <w:lang w:val="es-ES"/>
        </w:rPr>
        <w:t>ծածկագրովբացմրցույթիհրավերը, այդթվումկնքվելիքպայմանագրինախագիծը</w:t>
      </w:r>
      <w:r w:rsidRPr="008C271A">
        <w:rPr>
          <w:rFonts w:ascii="GHEA Grapalat" w:eastAsia="Times New Roman" w:hAnsi="GHEA Grapalat" w:cs="Arial"/>
          <w:sz w:val="24"/>
          <w:szCs w:val="24"/>
          <w:lang w:val="hy-AM"/>
        </w:rPr>
        <w:t xml:space="preserve">, </w:t>
      </w:r>
      <w:r w:rsidRPr="008C271A">
        <w:rPr>
          <w:rFonts w:ascii="GHEA Grapalat" w:eastAsia="Times New Roman" w:hAnsi="GHEA Grapalat" w:cs="Times New Roman"/>
          <w:sz w:val="20"/>
          <w:szCs w:val="24"/>
          <w:u w:val="single"/>
          <w:lang w:val="hy-AM"/>
        </w:rPr>
        <w:tab/>
      </w:r>
      <w:r w:rsidRPr="008C271A">
        <w:rPr>
          <w:rFonts w:ascii="GHEA Grapalat" w:eastAsia="Times New Roman" w:hAnsi="GHEA Grapalat" w:cs="Times New Roman"/>
          <w:sz w:val="20"/>
          <w:szCs w:val="24"/>
          <w:u w:val="single"/>
          <w:lang w:val="hy-AM"/>
        </w:rPr>
        <w:tab/>
      </w:r>
      <w:r w:rsidRPr="008C271A">
        <w:rPr>
          <w:rFonts w:ascii="GHEA Grapalat" w:eastAsia="Times New Roman" w:hAnsi="GHEA Grapalat" w:cs="Times New Roman"/>
          <w:sz w:val="20"/>
          <w:szCs w:val="24"/>
          <w:u w:val="single"/>
          <w:lang w:val="hy-AM"/>
        </w:rPr>
        <w:tab/>
      </w:r>
      <w:r w:rsidRPr="008C271A">
        <w:rPr>
          <w:rFonts w:ascii="GHEA Grapalat" w:eastAsia="Times New Roman" w:hAnsi="GHEA Grapalat" w:cs="Times New Roman"/>
          <w:sz w:val="20"/>
          <w:szCs w:val="24"/>
          <w:u w:val="single"/>
          <w:lang w:val="hy-AM"/>
        </w:rPr>
        <w:tab/>
      </w:r>
      <w:r w:rsidRPr="008C271A">
        <w:rPr>
          <w:rFonts w:ascii="GHEA Grapalat" w:eastAsia="Times New Roman" w:hAnsi="GHEA Grapalat" w:cs="Times New Roman"/>
          <w:sz w:val="20"/>
          <w:szCs w:val="24"/>
          <w:u w:val="single"/>
          <w:lang w:val="hy-AM"/>
        </w:rPr>
        <w:tab/>
      </w:r>
      <w:r w:rsidRPr="008C271A">
        <w:rPr>
          <w:rFonts w:ascii="GHEA Grapalat" w:eastAsia="Times New Roman" w:hAnsi="GHEA Grapalat" w:cs="Times New Roman"/>
          <w:sz w:val="20"/>
          <w:szCs w:val="24"/>
          <w:u w:val="single"/>
          <w:lang w:val="hy-AM"/>
        </w:rPr>
        <w:tab/>
      </w:r>
      <w:r w:rsidRPr="008C271A">
        <w:rPr>
          <w:rFonts w:ascii="GHEA Grapalat" w:eastAsia="Times New Roman" w:hAnsi="GHEA Grapalat" w:cs="Arial"/>
          <w:sz w:val="20"/>
          <w:szCs w:val="20"/>
          <w:lang w:val="es-ES"/>
        </w:rPr>
        <w:t>-ն առաջարկում է</w:t>
      </w:r>
    </w:p>
    <w:p w:rsidR="008C271A" w:rsidRPr="008C271A" w:rsidRDefault="008C271A" w:rsidP="008C271A">
      <w:pPr>
        <w:spacing w:after="0" w:line="240" w:lineRule="auto"/>
        <w:ind w:firstLine="567"/>
        <w:jc w:val="both"/>
        <w:rPr>
          <w:rFonts w:ascii="GHEA Grapalat" w:eastAsia="Times New Roman" w:hAnsi="GHEA Grapalat" w:cs="Arial"/>
          <w:sz w:val="24"/>
          <w:szCs w:val="24"/>
          <w:lang w:val="en-US"/>
        </w:rPr>
      </w:pPr>
      <w:bookmarkStart w:id="18" w:name="_Hlk23147299"/>
      <w:r w:rsidRPr="008C271A">
        <w:rPr>
          <w:rFonts w:ascii="GHEA Grapalat" w:eastAsia="Times New Roman" w:hAnsi="GHEA Grapalat" w:cs="Sylfaen"/>
          <w:sz w:val="24"/>
          <w:szCs w:val="24"/>
          <w:vertAlign w:val="superscript"/>
          <w:lang w:val="hy-AM"/>
        </w:rPr>
        <w:t xml:space="preserve">                                                                                     մասնակցի անվանումը</w:t>
      </w:r>
    </w:p>
    <w:bookmarkEnd w:id="18"/>
    <w:p w:rsidR="008C271A" w:rsidRPr="008C271A" w:rsidRDefault="008C271A" w:rsidP="008C271A">
      <w:pPr>
        <w:spacing w:after="0" w:line="240" w:lineRule="auto"/>
        <w:jc w:val="both"/>
        <w:rPr>
          <w:rFonts w:ascii="GHEA Grapalat" w:eastAsia="Times New Roman" w:hAnsi="GHEA Grapalat" w:cs="Times New Roman"/>
          <w:sz w:val="20"/>
          <w:szCs w:val="24"/>
          <w:lang w:val="hy-AM"/>
        </w:rPr>
      </w:pPr>
      <w:r w:rsidRPr="008C271A">
        <w:rPr>
          <w:rFonts w:ascii="GHEA Grapalat" w:eastAsia="Times New Roman" w:hAnsi="GHEA Grapalat" w:cs="Arial"/>
          <w:sz w:val="20"/>
          <w:szCs w:val="20"/>
          <w:lang w:val="es-ES"/>
        </w:rPr>
        <w:t>պայմանագիրըկատարելներքոհիշյալընդհանուրգներով.</w:t>
      </w:r>
    </w:p>
    <w:p w:rsidR="008C271A" w:rsidRPr="008C271A" w:rsidRDefault="008C271A" w:rsidP="008C271A">
      <w:pPr>
        <w:spacing w:after="0" w:line="240" w:lineRule="auto"/>
        <w:jc w:val="center"/>
        <w:rPr>
          <w:rFonts w:ascii="GHEA Grapalat" w:eastAsia="Times New Roman" w:hAnsi="GHEA Grapalat" w:cs="Times New Roman"/>
          <w:sz w:val="20"/>
          <w:szCs w:val="24"/>
          <w:lang w:val="hy-AM"/>
        </w:rPr>
      </w:pPr>
      <w:r w:rsidRPr="008C271A">
        <w:rPr>
          <w:rFonts w:ascii="GHEA Grapalat" w:eastAsia="Times New Roman" w:hAnsi="GHEA Grapalat" w:cs="Times New Roman"/>
          <w:sz w:val="20"/>
          <w:szCs w:val="24"/>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643"/>
        <w:gridCol w:w="1701"/>
        <w:gridCol w:w="1701"/>
      </w:tblGrid>
      <w:tr w:rsidR="008C271A" w:rsidRPr="00405051" w:rsidTr="00405051">
        <w:trPr>
          <w:cantSplit/>
          <w:trHeight w:val="916"/>
          <w:jc w:val="center"/>
        </w:trPr>
        <w:tc>
          <w:tcPr>
            <w:tcW w:w="1136" w:type="dxa"/>
            <w:tcBorders>
              <w:top w:val="single" w:sz="4" w:space="0" w:color="auto"/>
              <w:left w:val="single" w:sz="4" w:space="0" w:color="auto"/>
              <w:right w:val="single" w:sz="4" w:space="0" w:color="auto"/>
            </w:tcBorders>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r w:rsidRPr="008C271A">
              <w:rPr>
                <w:rFonts w:ascii="GHEA Grapalat" w:eastAsia="Times New Roman" w:hAnsi="GHEA Grapalat" w:cs="Times New Roman"/>
                <w:b/>
                <w:bCs/>
                <w:sz w:val="16"/>
                <w:szCs w:val="18"/>
                <w:lang w:val="es-ES"/>
              </w:rPr>
              <w:t>Չափա-</w:t>
            </w:r>
          </w:p>
          <w:p w:rsidR="008C271A" w:rsidRPr="008C271A" w:rsidRDefault="008C271A" w:rsidP="008C271A">
            <w:pPr>
              <w:spacing w:after="0" w:line="240" w:lineRule="auto"/>
              <w:jc w:val="center"/>
              <w:rPr>
                <w:rFonts w:ascii="GHEA Grapalat" w:eastAsia="Times New Roman" w:hAnsi="GHEA Grapalat" w:cs="Times New Roman"/>
                <w:b/>
                <w:bCs/>
                <w:sz w:val="16"/>
                <w:szCs w:val="24"/>
                <w:lang w:val="es-ES"/>
              </w:rPr>
            </w:pPr>
            <w:r w:rsidRPr="008C271A">
              <w:rPr>
                <w:rFonts w:ascii="GHEA Grapalat" w:eastAsia="Times New Roman" w:hAnsi="GHEA Grapalat" w:cs="Times New Roman"/>
                <w:b/>
                <w:bCs/>
                <w:sz w:val="16"/>
                <w:szCs w:val="18"/>
                <w:lang w:val="es-ES"/>
              </w:rPr>
              <w:t>բաժիններիհամարները</w:t>
            </w:r>
          </w:p>
        </w:tc>
        <w:tc>
          <w:tcPr>
            <w:tcW w:w="3259" w:type="dxa"/>
            <w:tcBorders>
              <w:top w:val="single" w:sz="4" w:space="0" w:color="auto"/>
              <w:left w:val="single" w:sz="4" w:space="0" w:color="auto"/>
              <w:right w:val="single" w:sz="4" w:space="0" w:color="auto"/>
            </w:tcBorders>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r w:rsidRPr="008C271A">
              <w:rPr>
                <w:rFonts w:ascii="GHEA Grapalat" w:eastAsia="Times New Roman" w:hAnsi="GHEA Grapalat" w:cs="Times New Roman"/>
                <w:b/>
                <w:bCs/>
                <w:sz w:val="16"/>
                <w:szCs w:val="18"/>
                <w:lang w:val="es-ES"/>
              </w:rPr>
              <w:t>Աշխատանքիանվանումը</w:t>
            </w:r>
          </w:p>
        </w:tc>
        <w:tc>
          <w:tcPr>
            <w:tcW w:w="1643" w:type="dxa"/>
            <w:tcBorders>
              <w:top w:val="single" w:sz="4" w:space="0" w:color="auto"/>
              <w:left w:val="single" w:sz="4" w:space="0" w:color="auto"/>
              <w:right w:val="single" w:sz="4" w:space="0" w:color="auto"/>
            </w:tcBorders>
            <w:vAlign w:val="center"/>
          </w:tcPr>
          <w:p w:rsidR="008C271A" w:rsidRPr="008C271A" w:rsidRDefault="008C271A" w:rsidP="008C271A">
            <w:pPr>
              <w:spacing w:after="0" w:line="240" w:lineRule="auto"/>
              <w:jc w:val="center"/>
              <w:rPr>
                <w:rFonts w:ascii="GHEA Grapalat" w:eastAsia="Times New Roman" w:hAnsi="GHEA Grapalat" w:cs="Times New Roman"/>
                <w:bCs/>
                <w:sz w:val="16"/>
                <w:szCs w:val="18"/>
                <w:lang w:val="es-ES"/>
              </w:rPr>
            </w:pPr>
            <w:r w:rsidRPr="008C271A">
              <w:rPr>
                <w:rFonts w:ascii="GHEA Grapalat" w:eastAsia="Times New Roman" w:hAnsi="GHEA Grapalat" w:cs="Times New Roman"/>
                <w:b/>
                <w:bCs/>
                <w:sz w:val="16"/>
                <w:szCs w:val="18"/>
                <w:lang w:val="es-ES"/>
              </w:rPr>
              <w:t>Արժեք</w:t>
            </w:r>
            <w:r w:rsidRPr="008C271A">
              <w:rPr>
                <w:rFonts w:ascii="GHEA Grapalat" w:eastAsia="Times New Roman" w:hAnsi="GHEA Grapalat" w:cs="Times New Roman"/>
                <w:bCs/>
                <w:sz w:val="16"/>
                <w:szCs w:val="18"/>
                <w:lang w:val="es-ES"/>
              </w:rPr>
              <w:t>(ինքնարժեքի և կանխատեսվողշահույթիհանրագումարը)</w:t>
            </w:r>
          </w:p>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r w:rsidRPr="008C271A">
              <w:rPr>
                <w:rFonts w:ascii="GHEA Grapalat" w:eastAsia="Times New Roman" w:hAnsi="GHEA Grapalat" w:cs="Times New Roman"/>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r w:rsidRPr="008C271A">
              <w:rPr>
                <w:rFonts w:ascii="GHEA Grapalat" w:eastAsia="Times New Roman" w:hAnsi="GHEA Grapalat" w:cs="Times New Roman"/>
                <w:b/>
                <w:bCs/>
                <w:sz w:val="16"/>
                <w:szCs w:val="18"/>
                <w:lang w:val="es-ES"/>
              </w:rPr>
              <w:t>ԱԱՀ**</w:t>
            </w:r>
          </w:p>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r w:rsidRPr="008C271A">
              <w:rPr>
                <w:rFonts w:ascii="GHEA Grapalat" w:eastAsia="Times New Roman" w:hAnsi="GHEA Grapalat" w:cs="Times New Roman"/>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r w:rsidRPr="008C271A">
              <w:rPr>
                <w:rFonts w:ascii="GHEA Grapalat" w:eastAsia="Times New Roman" w:hAnsi="GHEA Grapalat" w:cs="Times New Roman"/>
                <w:b/>
                <w:bCs/>
                <w:sz w:val="16"/>
                <w:szCs w:val="18"/>
                <w:lang w:val="es-ES"/>
              </w:rPr>
              <w:t>Ընդհանուրգինը</w:t>
            </w:r>
          </w:p>
          <w:p w:rsidR="008C271A" w:rsidRPr="008C271A" w:rsidRDefault="008C271A" w:rsidP="008C271A">
            <w:pPr>
              <w:spacing w:after="0" w:line="240" w:lineRule="auto"/>
              <w:jc w:val="center"/>
              <w:rPr>
                <w:rFonts w:ascii="GHEA Grapalat" w:eastAsia="Times New Roman" w:hAnsi="GHEA Grapalat" w:cs="Times New Roman"/>
                <w:b/>
                <w:bCs/>
                <w:sz w:val="16"/>
                <w:szCs w:val="18"/>
                <w:lang w:val="es-ES"/>
              </w:rPr>
            </w:pPr>
            <w:r w:rsidRPr="008C271A">
              <w:rPr>
                <w:rFonts w:ascii="GHEA Grapalat" w:eastAsia="Times New Roman" w:hAnsi="GHEA Grapalat" w:cs="Times New Roman"/>
                <w:b/>
                <w:bCs/>
                <w:sz w:val="16"/>
                <w:szCs w:val="18"/>
                <w:lang w:val="es-ES"/>
              </w:rPr>
              <w:t xml:space="preserve"> /տառերով և թվերով/</w:t>
            </w:r>
          </w:p>
        </w:tc>
      </w:tr>
      <w:tr w:rsidR="008C271A" w:rsidRPr="008C271A" w:rsidTr="00405051">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C271A" w:rsidRPr="008C271A" w:rsidRDefault="008C271A" w:rsidP="008C271A">
            <w:pPr>
              <w:spacing w:after="0" w:line="240" w:lineRule="auto"/>
              <w:jc w:val="center"/>
              <w:rPr>
                <w:rFonts w:ascii="GHEA Grapalat" w:eastAsia="Times New Roman" w:hAnsi="GHEA Grapalat" w:cs="Times New Roman"/>
                <w:b/>
                <w:i/>
                <w:sz w:val="16"/>
                <w:szCs w:val="24"/>
                <w:lang w:val="es-ES"/>
              </w:rPr>
            </w:pPr>
            <w:r w:rsidRPr="008C271A">
              <w:rPr>
                <w:rFonts w:ascii="GHEA Grapalat" w:eastAsia="Times New Roman" w:hAnsi="GHEA Grapalat" w:cs="Times New Roman"/>
                <w:b/>
                <w:i/>
                <w:sz w:val="16"/>
                <w:szCs w:val="24"/>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C271A" w:rsidRPr="008C271A" w:rsidRDefault="008C271A" w:rsidP="008C271A">
            <w:pPr>
              <w:spacing w:after="0" w:line="240" w:lineRule="auto"/>
              <w:jc w:val="center"/>
              <w:rPr>
                <w:rFonts w:ascii="GHEA Grapalat" w:eastAsia="Times New Roman" w:hAnsi="GHEA Grapalat" w:cs="Times New Roman"/>
                <w:b/>
                <w:i/>
                <w:sz w:val="16"/>
                <w:szCs w:val="24"/>
                <w:lang w:val="es-ES"/>
              </w:rPr>
            </w:pPr>
            <w:r w:rsidRPr="008C271A">
              <w:rPr>
                <w:rFonts w:ascii="GHEA Grapalat" w:eastAsia="Times New Roman" w:hAnsi="GHEA Grapalat" w:cs="Times New Roman"/>
                <w:b/>
                <w:i/>
                <w:sz w:val="16"/>
                <w:szCs w:val="24"/>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8C271A" w:rsidRPr="008C271A" w:rsidRDefault="008C271A" w:rsidP="008C271A">
            <w:pPr>
              <w:spacing w:after="0" w:line="240" w:lineRule="auto"/>
              <w:jc w:val="center"/>
              <w:rPr>
                <w:rFonts w:ascii="GHEA Grapalat" w:eastAsia="Times New Roman" w:hAnsi="GHEA Grapalat" w:cs="Times New Roman"/>
                <w:i/>
                <w:sz w:val="16"/>
                <w:szCs w:val="24"/>
                <w:lang w:val="es-ES"/>
              </w:rPr>
            </w:pPr>
            <w:r w:rsidRPr="008C271A">
              <w:rPr>
                <w:rFonts w:ascii="GHEA Grapalat" w:eastAsia="Times New Roman" w:hAnsi="GHEA Grapalat" w:cs="Times New Roman"/>
                <w:b/>
                <w:i/>
                <w:sz w:val="16"/>
                <w:szCs w:val="24"/>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8C271A" w:rsidRPr="008C271A" w:rsidRDefault="008C271A" w:rsidP="008C271A">
            <w:pPr>
              <w:spacing w:after="0" w:line="240" w:lineRule="auto"/>
              <w:jc w:val="center"/>
              <w:rPr>
                <w:rFonts w:ascii="GHEA Grapalat" w:eastAsia="Times New Roman" w:hAnsi="GHEA Grapalat" w:cs="Times New Roman"/>
                <w:i/>
                <w:sz w:val="16"/>
                <w:szCs w:val="24"/>
                <w:lang w:val="es-ES"/>
              </w:rPr>
            </w:pPr>
            <w:r w:rsidRPr="008C271A">
              <w:rPr>
                <w:rFonts w:ascii="GHEA Grapalat" w:eastAsia="Times New Roman" w:hAnsi="GHEA Grapalat" w:cs="Times New Roman"/>
                <w:b/>
                <w:i/>
                <w:sz w:val="16"/>
                <w:szCs w:val="24"/>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8C271A" w:rsidRPr="008C271A" w:rsidRDefault="008C271A" w:rsidP="008C271A">
            <w:pPr>
              <w:spacing w:after="0" w:line="240" w:lineRule="auto"/>
              <w:jc w:val="center"/>
              <w:rPr>
                <w:rFonts w:ascii="GHEA Grapalat" w:eastAsia="Times New Roman" w:hAnsi="GHEA Grapalat" w:cs="Times New Roman"/>
                <w:i/>
                <w:sz w:val="16"/>
                <w:szCs w:val="24"/>
                <w:lang w:val="es-ES"/>
              </w:rPr>
            </w:pPr>
            <w:r w:rsidRPr="008C271A">
              <w:rPr>
                <w:rFonts w:ascii="GHEA Grapalat" w:eastAsia="Times New Roman" w:hAnsi="GHEA Grapalat" w:cs="Times New Roman"/>
                <w:b/>
                <w:i/>
                <w:sz w:val="16"/>
                <w:szCs w:val="24"/>
                <w:lang w:val="es-ES"/>
              </w:rPr>
              <w:t>5=3+4</w:t>
            </w:r>
          </w:p>
        </w:tc>
      </w:tr>
      <w:tr w:rsidR="008C271A" w:rsidRPr="00405051" w:rsidTr="00405051">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C271A" w:rsidRPr="008C271A" w:rsidRDefault="008C271A" w:rsidP="008C271A">
            <w:pPr>
              <w:spacing w:after="0" w:line="240" w:lineRule="auto"/>
              <w:jc w:val="center"/>
              <w:rPr>
                <w:rFonts w:ascii="GHEA Grapalat" w:eastAsia="Times New Roman" w:hAnsi="GHEA Grapalat" w:cs="Times New Roman"/>
                <w:b/>
                <w:bCs/>
                <w:sz w:val="18"/>
                <w:szCs w:val="24"/>
                <w:lang w:val="es-ES"/>
              </w:rPr>
            </w:pPr>
            <w:r w:rsidRPr="008C271A">
              <w:rPr>
                <w:rFonts w:ascii="GHEA Grapalat" w:eastAsia="Times New Roman" w:hAnsi="GHEA Grapalat" w:cs="Times New Roman"/>
                <w:b/>
                <w:bCs/>
                <w:sz w:val="18"/>
                <w:szCs w:val="24"/>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C271A" w:rsidRPr="00BF2AF6" w:rsidRDefault="00BF2AF6" w:rsidP="008C271A">
            <w:pPr>
              <w:spacing w:after="0" w:line="240" w:lineRule="auto"/>
              <w:rPr>
                <w:rFonts w:ascii="GHEA Grapalat" w:eastAsia="Times New Roman" w:hAnsi="GHEA Grapalat" w:cs="Times New Roman"/>
                <w:sz w:val="16"/>
                <w:szCs w:val="16"/>
                <w:lang w:val="es-ES"/>
              </w:rPr>
            </w:pPr>
            <w:r w:rsidRPr="00BF2AF6">
              <w:rPr>
                <w:rFonts w:ascii="Sylfaen" w:eastAsia="Times New Roman" w:hAnsi="Sylfaen" w:cs="Sylfaen"/>
                <w:sz w:val="16"/>
                <w:szCs w:val="16"/>
                <w:lang w:val="af-ZA"/>
              </w:rPr>
              <w:t>ԳԵՂԱԿԵՐՏՀԱՄԱՅՆՔ</w:t>
            </w:r>
            <w:r w:rsidRPr="00BF2AF6">
              <w:rPr>
                <w:rFonts w:ascii="GHEA Grapalat" w:eastAsia="Times New Roman" w:hAnsi="GHEA Grapalat" w:cs="Times New Roman"/>
                <w:sz w:val="16"/>
                <w:szCs w:val="16"/>
                <w:lang w:val="af-ZA"/>
              </w:rPr>
              <w:t xml:space="preserve">Ի   </w:t>
            </w:r>
            <w:r w:rsidRPr="00BF2AF6">
              <w:rPr>
                <w:rFonts w:ascii="GHEA Grapalat" w:eastAsia="Times New Roman" w:hAnsi="GHEA Grapalat" w:cs="Times New Roman"/>
                <w:sz w:val="16"/>
                <w:szCs w:val="16"/>
                <w:lang w:val="hy-AM"/>
              </w:rPr>
              <w:t>ՈՌՈԳՄԱՆ ՑԱՆՑԻՎԵՐԱՆՈՐՈԳ</w:t>
            </w:r>
            <w:r>
              <w:rPr>
                <w:rFonts w:ascii="GHEA Grapalat" w:eastAsia="Times New Roman" w:hAnsi="GHEA Grapalat" w:cs="Times New Roman"/>
                <w:sz w:val="16"/>
                <w:szCs w:val="16"/>
                <w:lang w:val="hy-AM"/>
              </w:rPr>
              <w:t>ՈՒՄ</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8C271A" w:rsidRPr="008C271A" w:rsidRDefault="008C271A" w:rsidP="008C271A">
            <w:pPr>
              <w:spacing w:after="0" w:line="240" w:lineRule="auto"/>
              <w:jc w:val="center"/>
              <w:rPr>
                <w:rFonts w:ascii="GHEA Grapalat" w:eastAsia="Times New Roman" w:hAnsi="GHEA Grapalat" w:cs="Times New Roman"/>
                <w:sz w:val="24"/>
                <w:szCs w:val="24"/>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271A" w:rsidRPr="008C271A" w:rsidRDefault="008C271A" w:rsidP="008C271A">
            <w:pPr>
              <w:spacing w:after="0" w:line="240" w:lineRule="auto"/>
              <w:jc w:val="center"/>
              <w:rPr>
                <w:rFonts w:ascii="GHEA Grapalat" w:eastAsia="Times New Roman" w:hAnsi="GHEA Grapalat" w:cs="Times New Roman"/>
                <w:sz w:val="24"/>
                <w:szCs w:val="24"/>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271A" w:rsidRPr="008C271A" w:rsidRDefault="008C271A" w:rsidP="008C271A">
            <w:pPr>
              <w:spacing w:after="0" w:line="240" w:lineRule="auto"/>
              <w:jc w:val="center"/>
              <w:rPr>
                <w:rFonts w:ascii="GHEA Grapalat" w:eastAsia="Times New Roman" w:hAnsi="GHEA Grapalat" w:cs="Times New Roman"/>
                <w:sz w:val="24"/>
                <w:szCs w:val="24"/>
                <w:lang w:val="es-ES"/>
              </w:rPr>
            </w:pPr>
          </w:p>
        </w:tc>
      </w:tr>
    </w:tbl>
    <w:p w:rsidR="008C271A" w:rsidRPr="008C271A" w:rsidRDefault="008C271A" w:rsidP="008C271A">
      <w:pPr>
        <w:spacing w:after="0" w:line="240" w:lineRule="auto"/>
        <w:rPr>
          <w:rFonts w:ascii="GHEA Grapalat" w:eastAsia="Times New Roman" w:hAnsi="GHEA Grapalat" w:cs="Times New Roman"/>
          <w:sz w:val="18"/>
          <w:szCs w:val="18"/>
          <w:lang w:val="es-ES"/>
        </w:rPr>
      </w:pPr>
    </w:p>
    <w:p w:rsidR="008C271A" w:rsidRPr="008C271A" w:rsidRDefault="008C271A" w:rsidP="008C271A">
      <w:pPr>
        <w:spacing w:after="0" w:line="240" w:lineRule="auto"/>
        <w:rPr>
          <w:rFonts w:ascii="GHEA Grapalat" w:eastAsia="Times New Roman" w:hAnsi="GHEA Grapalat" w:cs="Times New Roman"/>
          <w:sz w:val="18"/>
          <w:szCs w:val="18"/>
          <w:lang w:val="es-ES"/>
        </w:rPr>
      </w:pPr>
    </w:p>
    <w:p w:rsidR="008C271A" w:rsidRPr="008C271A" w:rsidRDefault="008C271A" w:rsidP="008C271A">
      <w:pPr>
        <w:spacing w:after="0" w:line="240" w:lineRule="auto"/>
        <w:rPr>
          <w:rFonts w:ascii="GHEA Grapalat" w:eastAsia="Times New Roman" w:hAnsi="GHEA Grapalat" w:cs="Times New Roman"/>
          <w:sz w:val="18"/>
          <w:szCs w:val="18"/>
          <w:lang w:val="hy-AM"/>
        </w:rPr>
      </w:pPr>
    </w:p>
    <w:p w:rsidR="008C271A" w:rsidRPr="008C271A" w:rsidRDefault="008C271A" w:rsidP="008C271A">
      <w:pPr>
        <w:spacing w:after="0" w:line="240" w:lineRule="auto"/>
        <w:ind w:left="720" w:firstLine="720"/>
        <w:jc w:val="both"/>
        <w:rPr>
          <w:rFonts w:ascii="GHEA Grapalat" w:eastAsia="Times New Roman" w:hAnsi="GHEA Grapalat" w:cs="Times New Roman"/>
          <w:sz w:val="20"/>
          <w:szCs w:val="24"/>
          <w:lang w:val="hy-AM"/>
        </w:rPr>
      </w:pPr>
      <w:r w:rsidRPr="008C271A">
        <w:rPr>
          <w:rFonts w:ascii="GHEA Grapalat" w:eastAsia="Times New Roman" w:hAnsi="GHEA Grapalat" w:cs="Times New Roman"/>
          <w:sz w:val="20"/>
          <w:szCs w:val="24"/>
          <w:lang w:val="hy-AM"/>
        </w:rPr>
        <w:t xml:space="preserve">___________________________________________ </w:t>
      </w:r>
      <w:r w:rsidRPr="008C271A">
        <w:rPr>
          <w:rFonts w:ascii="GHEA Grapalat" w:eastAsia="Times New Roman" w:hAnsi="GHEA Grapalat" w:cs="Times New Roman"/>
          <w:sz w:val="20"/>
          <w:szCs w:val="24"/>
          <w:lang w:val="hy-AM"/>
        </w:rPr>
        <w:tab/>
        <w:t xml:space="preserve">_____________ </w:t>
      </w:r>
    </w:p>
    <w:p w:rsidR="008C271A" w:rsidRPr="008C271A" w:rsidRDefault="008C271A" w:rsidP="008C271A">
      <w:pPr>
        <w:spacing w:after="0" w:line="240" w:lineRule="auto"/>
        <w:jc w:val="both"/>
        <w:rPr>
          <w:rFonts w:ascii="GHEA Grapalat" w:eastAsia="Times New Roman" w:hAnsi="GHEA Grapalat" w:cs="Times New Roman"/>
          <w:sz w:val="20"/>
          <w:szCs w:val="24"/>
          <w:vertAlign w:val="superscript"/>
          <w:lang w:val="hy-AM"/>
        </w:rPr>
      </w:pPr>
      <w:r w:rsidRPr="008C271A">
        <w:rPr>
          <w:rFonts w:ascii="GHEA Grapalat" w:eastAsia="Times New Roman" w:hAnsi="GHEA Grapalat" w:cs="Times New Roman"/>
          <w:sz w:val="20"/>
          <w:szCs w:val="24"/>
          <w:vertAlign w:val="superscript"/>
          <w:lang w:val="hy-AM"/>
        </w:rPr>
        <w:t xml:space="preserve">                                                      մասնակցի անվանումը (ղեկավարի պաշտոնը, անուն ազգանունը)                                                       ստորագրությունը</w:t>
      </w:r>
      <w:r w:rsidRPr="008C271A">
        <w:rPr>
          <w:rFonts w:ascii="GHEA Grapalat" w:eastAsia="Times New Roman" w:hAnsi="GHEA Grapalat" w:cs="Times New Roman"/>
          <w:sz w:val="20"/>
          <w:szCs w:val="24"/>
          <w:vertAlign w:val="superscript"/>
          <w:lang w:val="hy-AM"/>
        </w:rPr>
        <w:tab/>
      </w:r>
    </w:p>
    <w:p w:rsidR="008C271A" w:rsidRPr="008C271A" w:rsidRDefault="008C271A" w:rsidP="008C271A">
      <w:pPr>
        <w:spacing w:after="0" w:line="240" w:lineRule="auto"/>
        <w:jc w:val="right"/>
        <w:rPr>
          <w:rFonts w:ascii="GHEA Grapalat" w:eastAsia="Times New Roman" w:hAnsi="GHEA Grapalat" w:cs="Times New Roman"/>
          <w:sz w:val="20"/>
          <w:szCs w:val="24"/>
          <w:lang w:val="hy-AM"/>
        </w:rPr>
      </w:pPr>
    </w:p>
    <w:p w:rsidR="008C271A" w:rsidRPr="008C271A" w:rsidRDefault="008C271A" w:rsidP="008C271A">
      <w:pPr>
        <w:spacing w:after="0" w:line="240" w:lineRule="auto"/>
        <w:jc w:val="right"/>
        <w:rPr>
          <w:rFonts w:ascii="GHEA Grapalat" w:eastAsia="Times New Roman" w:hAnsi="GHEA Grapalat" w:cs="Times New Roman"/>
          <w:sz w:val="20"/>
          <w:szCs w:val="24"/>
          <w:lang w:val="hy-AM"/>
        </w:rPr>
      </w:pPr>
      <w:r w:rsidRPr="008C271A">
        <w:rPr>
          <w:rFonts w:ascii="GHEA Grapalat" w:eastAsia="Times New Roman" w:hAnsi="GHEA Grapalat" w:cs="Times New Roman"/>
          <w:sz w:val="20"/>
          <w:szCs w:val="24"/>
          <w:lang w:val="hy-AM"/>
        </w:rPr>
        <w:t>Կ. Տ.</w:t>
      </w:r>
      <w:r w:rsidRPr="008C271A">
        <w:rPr>
          <w:rFonts w:ascii="GHEA Grapalat" w:eastAsia="Times New Roman" w:hAnsi="GHEA Grapalat" w:cs="Times New Roman"/>
          <w:color w:val="FFFFFF"/>
          <w:sz w:val="20"/>
          <w:szCs w:val="24"/>
          <w:vertAlign w:val="superscript"/>
          <w:lang w:val="hy-AM"/>
        </w:rPr>
        <w:footnoteReference w:id="13"/>
      </w:r>
      <w:r w:rsidRPr="008C271A">
        <w:rPr>
          <w:rFonts w:ascii="GHEA Grapalat" w:eastAsia="Times New Roman" w:hAnsi="GHEA Grapalat" w:cs="Times New Roman"/>
          <w:sz w:val="20"/>
          <w:szCs w:val="24"/>
          <w:lang w:val="hy-AM"/>
        </w:rPr>
        <w:tab/>
      </w:r>
      <w:r w:rsidRPr="008C271A">
        <w:rPr>
          <w:rFonts w:ascii="GHEA Grapalat" w:eastAsia="Times New Roman" w:hAnsi="GHEA Grapalat" w:cs="Times New Roman"/>
          <w:sz w:val="20"/>
          <w:szCs w:val="24"/>
          <w:lang w:val="hy-AM"/>
        </w:rPr>
        <w:tab/>
      </w:r>
    </w:p>
    <w:p w:rsidR="008C271A" w:rsidRPr="008C271A" w:rsidRDefault="008C271A" w:rsidP="008C271A">
      <w:pPr>
        <w:spacing w:after="0" w:line="240" w:lineRule="auto"/>
        <w:jc w:val="right"/>
        <w:rPr>
          <w:rFonts w:ascii="GHEA Grapalat" w:eastAsia="Times New Roman" w:hAnsi="GHEA Grapalat" w:cs="Times New Roman"/>
          <w:sz w:val="20"/>
          <w:szCs w:val="24"/>
          <w:lang w:val="hy-AM"/>
        </w:rPr>
      </w:pPr>
    </w:p>
    <w:p w:rsidR="008C271A" w:rsidRPr="008C271A" w:rsidRDefault="008C271A" w:rsidP="008C271A">
      <w:pPr>
        <w:spacing w:after="0" w:line="240" w:lineRule="auto"/>
        <w:rPr>
          <w:rFonts w:ascii="GHEA Grapalat" w:eastAsia="Times New Roman" w:hAnsi="GHEA Grapalat" w:cs="Sylfaen"/>
          <w:i/>
          <w:sz w:val="16"/>
          <w:szCs w:val="16"/>
          <w:lang w:val="hy-AM" w:eastAsia="ru-RU"/>
        </w:rPr>
      </w:pPr>
    </w:p>
    <w:p w:rsidR="008C271A" w:rsidRPr="008C271A" w:rsidRDefault="008C271A" w:rsidP="008C271A">
      <w:pPr>
        <w:spacing w:after="0" w:line="240" w:lineRule="auto"/>
        <w:rPr>
          <w:rFonts w:ascii="GHEA Grapalat" w:eastAsia="Times New Roman" w:hAnsi="GHEA Grapalat" w:cs="Sylfaen"/>
          <w:i/>
          <w:sz w:val="16"/>
          <w:szCs w:val="16"/>
          <w:lang w:val="hy-AM" w:eastAsia="ru-RU"/>
        </w:rPr>
      </w:pPr>
    </w:p>
    <w:p w:rsidR="008C271A" w:rsidRPr="008C271A" w:rsidRDefault="008C271A" w:rsidP="008C271A">
      <w:pPr>
        <w:spacing w:after="0" w:line="240" w:lineRule="auto"/>
        <w:rPr>
          <w:rFonts w:ascii="GHEA Grapalat" w:eastAsia="Times New Roman" w:hAnsi="GHEA Grapalat" w:cs="Sylfaen"/>
          <w:i/>
          <w:sz w:val="16"/>
          <w:szCs w:val="16"/>
          <w:lang w:val="hy-AM" w:eastAsia="ru-RU"/>
        </w:rPr>
      </w:pPr>
    </w:p>
    <w:p w:rsidR="008C271A" w:rsidRPr="008C271A" w:rsidRDefault="008C271A" w:rsidP="008C271A">
      <w:pPr>
        <w:spacing w:after="0" w:line="240" w:lineRule="auto"/>
        <w:rPr>
          <w:rFonts w:ascii="GHEA Grapalat" w:eastAsia="Times New Roman" w:hAnsi="GHEA Grapalat" w:cs="Sylfaen"/>
          <w:i/>
          <w:sz w:val="16"/>
          <w:szCs w:val="16"/>
          <w:lang w:val="hy-AM" w:eastAsia="ru-RU"/>
        </w:rPr>
      </w:pPr>
    </w:p>
    <w:p w:rsidR="008C271A" w:rsidRPr="008C271A" w:rsidRDefault="008C271A" w:rsidP="008C271A">
      <w:pPr>
        <w:spacing w:after="0" w:line="240" w:lineRule="auto"/>
        <w:rPr>
          <w:rFonts w:ascii="GHEA Grapalat" w:eastAsia="Times New Roman" w:hAnsi="GHEA Grapalat" w:cs="Sylfaen"/>
          <w:i/>
          <w:sz w:val="16"/>
          <w:szCs w:val="16"/>
          <w:lang w:val="hy-AM" w:eastAsia="ru-RU"/>
        </w:rPr>
      </w:pPr>
    </w:p>
    <w:p w:rsidR="008C271A" w:rsidRPr="008C271A" w:rsidRDefault="008C271A" w:rsidP="008C271A">
      <w:pPr>
        <w:spacing w:after="0" w:line="240" w:lineRule="auto"/>
        <w:rPr>
          <w:rFonts w:ascii="GHEA Grapalat" w:eastAsia="Times New Roman" w:hAnsi="GHEA Grapalat" w:cs="Sylfaen"/>
          <w:i/>
          <w:sz w:val="16"/>
          <w:szCs w:val="16"/>
          <w:lang w:val="hy-AM" w:eastAsia="ru-RU"/>
        </w:rPr>
      </w:pPr>
    </w:p>
    <w:p w:rsidR="008C271A" w:rsidRPr="008C271A" w:rsidRDefault="008C271A" w:rsidP="008C271A">
      <w:pPr>
        <w:spacing w:after="0" w:line="240" w:lineRule="auto"/>
        <w:rPr>
          <w:rFonts w:ascii="GHEA Grapalat" w:eastAsia="Times New Roman" w:hAnsi="GHEA Grapalat" w:cs="Sylfaen"/>
          <w:i/>
          <w:sz w:val="16"/>
          <w:szCs w:val="16"/>
          <w:lang w:val="hy-AM" w:eastAsia="ru-RU"/>
        </w:rPr>
      </w:pPr>
    </w:p>
    <w:p w:rsidR="008C271A" w:rsidRPr="008C271A" w:rsidRDefault="008C271A" w:rsidP="008C271A">
      <w:pPr>
        <w:spacing w:after="0" w:line="240" w:lineRule="auto"/>
        <w:rPr>
          <w:rFonts w:ascii="GHEA Grapalat" w:eastAsia="Times New Roman" w:hAnsi="GHEA Grapalat" w:cs="Sylfaen"/>
          <w:i/>
          <w:sz w:val="16"/>
          <w:szCs w:val="16"/>
          <w:lang w:val="hy-AM" w:eastAsia="ru-RU"/>
        </w:rPr>
      </w:pPr>
    </w:p>
    <w:p w:rsidR="008C271A" w:rsidRPr="008C271A" w:rsidRDefault="008C271A" w:rsidP="008C271A">
      <w:pPr>
        <w:spacing w:after="0" w:line="240" w:lineRule="auto"/>
        <w:rPr>
          <w:rFonts w:ascii="GHEA Grapalat" w:eastAsia="Times New Roman" w:hAnsi="GHEA Grapalat" w:cs="Sylfaen"/>
          <w:i/>
          <w:sz w:val="16"/>
          <w:szCs w:val="16"/>
          <w:lang w:val="hy-AM" w:eastAsia="ru-RU"/>
        </w:rPr>
      </w:pPr>
    </w:p>
    <w:p w:rsidR="008C271A" w:rsidRPr="008C271A" w:rsidRDefault="008C271A" w:rsidP="008C271A">
      <w:pPr>
        <w:spacing w:after="0" w:line="240" w:lineRule="auto"/>
        <w:rPr>
          <w:rFonts w:ascii="GHEA Grapalat" w:eastAsia="Times New Roman" w:hAnsi="GHEA Grapalat" w:cs="Sylfaen"/>
          <w:i/>
          <w:sz w:val="16"/>
          <w:szCs w:val="16"/>
          <w:lang w:val="hy-AM" w:eastAsia="ru-RU"/>
        </w:rPr>
      </w:pPr>
    </w:p>
    <w:p w:rsidR="008C271A" w:rsidRPr="008C271A" w:rsidRDefault="008C271A" w:rsidP="008C271A">
      <w:pPr>
        <w:spacing w:after="0" w:line="240" w:lineRule="auto"/>
        <w:rPr>
          <w:rFonts w:ascii="GHEA Grapalat" w:eastAsia="Times New Roman" w:hAnsi="GHEA Grapalat" w:cs="Sylfaen"/>
          <w:i/>
          <w:sz w:val="16"/>
          <w:szCs w:val="16"/>
          <w:lang w:val="hy-AM" w:eastAsia="ru-RU"/>
        </w:rPr>
      </w:pPr>
    </w:p>
    <w:p w:rsidR="008C271A" w:rsidRPr="008C271A" w:rsidRDefault="008C271A" w:rsidP="008C271A">
      <w:pPr>
        <w:spacing w:after="0" w:line="240" w:lineRule="auto"/>
        <w:rPr>
          <w:rFonts w:ascii="GHEA Grapalat" w:eastAsia="Times New Roman" w:hAnsi="GHEA Grapalat" w:cs="Sylfaen"/>
          <w:i/>
          <w:sz w:val="16"/>
          <w:szCs w:val="16"/>
          <w:lang w:val="hy-AM" w:eastAsia="ru-RU"/>
        </w:rPr>
      </w:pPr>
    </w:p>
    <w:p w:rsidR="008C271A" w:rsidRPr="008C271A" w:rsidRDefault="008C271A" w:rsidP="008C271A">
      <w:pPr>
        <w:spacing w:after="0" w:line="240" w:lineRule="auto"/>
        <w:ind w:firstLine="567"/>
        <w:jc w:val="right"/>
        <w:rPr>
          <w:rFonts w:ascii="GHEA Grapalat" w:eastAsia="Times New Roman" w:hAnsi="GHEA Grapalat" w:cs="Times New Roman"/>
          <w:i/>
          <w:sz w:val="20"/>
          <w:szCs w:val="20"/>
          <w:lang w:val="hy-AM"/>
        </w:rPr>
      </w:pPr>
    </w:p>
    <w:p w:rsidR="008C271A" w:rsidRPr="008C271A" w:rsidRDefault="008C271A" w:rsidP="008C271A">
      <w:pPr>
        <w:spacing w:after="0" w:line="240" w:lineRule="auto"/>
        <w:ind w:firstLine="567"/>
        <w:jc w:val="right"/>
        <w:rPr>
          <w:rFonts w:ascii="GHEA Grapalat" w:eastAsia="Times New Roman" w:hAnsi="GHEA Grapalat" w:cs="Times New Roman"/>
          <w:i/>
          <w:sz w:val="20"/>
          <w:szCs w:val="20"/>
          <w:lang w:val="hy-AM"/>
        </w:rPr>
      </w:pPr>
    </w:p>
    <w:p w:rsidR="008C271A" w:rsidRPr="008C271A" w:rsidRDefault="008C271A" w:rsidP="008C271A">
      <w:pPr>
        <w:spacing w:after="0" w:line="240" w:lineRule="auto"/>
        <w:ind w:firstLine="567"/>
        <w:jc w:val="right"/>
        <w:rPr>
          <w:rFonts w:ascii="GHEA Grapalat" w:eastAsia="Times New Roman" w:hAnsi="GHEA Grapalat" w:cs="Times New Roman"/>
          <w:i/>
          <w:sz w:val="20"/>
          <w:szCs w:val="20"/>
          <w:lang w:val="hy-AM"/>
        </w:rPr>
      </w:pPr>
    </w:p>
    <w:p w:rsidR="008C271A" w:rsidRPr="008C271A" w:rsidRDefault="008C271A" w:rsidP="008C271A">
      <w:pPr>
        <w:spacing w:after="0" w:line="240" w:lineRule="auto"/>
        <w:ind w:firstLine="567"/>
        <w:jc w:val="right"/>
        <w:rPr>
          <w:rFonts w:ascii="GHEA Grapalat" w:eastAsia="Times New Roman" w:hAnsi="GHEA Grapalat" w:cs="Times New Roman"/>
          <w:i/>
          <w:sz w:val="20"/>
          <w:szCs w:val="20"/>
          <w:lang w:val="es-ES" w:eastAsia="ru-RU"/>
        </w:rPr>
      </w:pPr>
    </w:p>
    <w:p w:rsidR="008C271A" w:rsidRPr="008C271A" w:rsidDel="000B1088" w:rsidRDefault="008C271A" w:rsidP="008C271A">
      <w:pPr>
        <w:spacing w:after="0" w:line="240" w:lineRule="auto"/>
        <w:ind w:firstLine="567"/>
        <w:jc w:val="right"/>
        <w:rPr>
          <w:rFonts w:ascii="GHEA Grapalat" w:eastAsia="Times New Roman" w:hAnsi="GHEA Grapalat" w:cs="Times New Roman"/>
          <w:i/>
          <w:sz w:val="20"/>
          <w:szCs w:val="20"/>
          <w:lang w:val="es-ES" w:eastAsia="ru-RU"/>
        </w:rPr>
      </w:pPr>
      <w:r w:rsidRPr="008C271A">
        <w:rPr>
          <w:rFonts w:ascii="GHEA Grapalat" w:eastAsia="Times New Roman" w:hAnsi="GHEA Grapalat" w:cs="Times New Roman"/>
          <w:i/>
          <w:sz w:val="20"/>
          <w:szCs w:val="20"/>
          <w:lang w:val="es-ES" w:eastAsia="ru-RU"/>
        </w:rPr>
        <w:br w:type="page"/>
      </w:r>
    </w:p>
    <w:p w:rsidR="008C271A" w:rsidRPr="008C271A" w:rsidRDefault="008C271A" w:rsidP="008C271A">
      <w:pPr>
        <w:spacing w:after="0" w:line="240" w:lineRule="auto"/>
        <w:ind w:firstLine="567"/>
        <w:jc w:val="right"/>
        <w:rPr>
          <w:rFonts w:ascii="GHEA Grapalat" w:eastAsia="Times New Roman" w:hAnsi="GHEA Grapalat" w:cs="Arial"/>
          <w:b/>
          <w:sz w:val="20"/>
          <w:szCs w:val="20"/>
          <w:lang w:val="hy-AM"/>
        </w:rPr>
      </w:pPr>
      <w:r w:rsidRPr="008C271A">
        <w:rPr>
          <w:rFonts w:ascii="GHEA Grapalat" w:eastAsia="Times New Roman" w:hAnsi="GHEA Grapalat" w:cs="Sylfaen"/>
          <w:b/>
          <w:sz w:val="20"/>
          <w:szCs w:val="20"/>
          <w:lang w:val="hy-AM"/>
        </w:rPr>
        <w:lastRenderedPageBreak/>
        <w:t>Հավելված</w:t>
      </w:r>
      <w:r w:rsidRPr="008C271A">
        <w:rPr>
          <w:rFonts w:ascii="GHEA Grapalat" w:eastAsia="Times New Roman" w:hAnsi="GHEA Grapalat" w:cs="Arial"/>
          <w:b/>
          <w:sz w:val="20"/>
          <w:szCs w:val="20"/>
          <w:lang w:val="hy-AM"/>
        </w:rPr>
        <w:t xml:space="preserve"> 4</w:t>
      </w:r>
    </w:p>
    <w:p w:rsidR="008C271A" w:rsidRPr="008C271A" w:rsidRDefault="000A6917" w:rsidP="008C271A">
      <w:pPr>
        <w:spacing w:after="0" w:line="240" w:lineRule="auto"/>
        <w:ind w:firstLine="567"/>
        <w:jc w:val="right"/>
        <w:rPr>
          <w:rFonts w:ascii="GHEA Grapalat" w:eastAsia="Times New Roman" w:hAnsi="GHEA Grapalat" w:cs="Arial"/>
          <w:b/>
          <w:sz w:val="20"/>
          <w:szCs w:val="20"/>
          <w:lang w:val="hy-AM"/>
        </w:rPr>
      </w:pPr>
      <w:bookmarkStart w:id="20" w:name="_Hlk87220417"/>
      <w:r w:rsidRPr="008C271A">
        <w:rPr>
          <w:rFonts w:ascii="GHEA Grapalat" w:eastAsia="Times New Roman" w:hAnsi="GHEA Grapalat" w:cs="Times New Roman"/>
          <w:sz w:val="24"/>
          <w:szCs w:val="24"/>
          <w:lang w:val="af-ZA"/>
        </w:rPr>
        <w:t>«</w:t>
      </w:r>
      <w:r>
        <w:rPr>
          <w:rFonts w:ascii="GHEA Grapalat" w:eastAsia="Times New Roman" w:hAnsi="GHEA Grapalat" w:cs="Times New Roman"/>
          <w:b/>
          <w:sz w:val="20"/>
          <w:szCs w:val="20"/>
          <w:lang w:val="hy-AM"/>
        </w:rPr>
        <w:t>ՀՀԱՄԳՀ</w:t>
      </w:r>
      <w:r w:rsidRPr="008C271A">
        <w:rPr>
          <w:rFonts w:ascii="GHEA Grapalat" w:eastAsia="Times New Roman" w:hAnsi="GHEA Grapalat" w:cs="Times New Roman"/>
          <w:b/>
          <w:sz w:val="20"/>
          <w:szCs w:val="20"/>
          <w:lang w:val="es-ES"/>
        </w:rPr>
        <w:t>-</w:t>
      </w:r>
      <w:r w:rsidRPr="008C271A">
        <w:rPr>
          <w:rFonts w:ascii="GHEA Grapalat" w:eastAsia="Times New Roman" w:hAnsi="GHEA Grapalat" w:cs="Sylfaen"/>
          <w:b/>
          <w:sz w:val="20"/>
          <w:szCs w:val="20"/>
          <w:lang w:val="hy-AM"/>
        </w:rPr>
        <w:t>Բ</w:t>
      </w:r>
      <w:r w:rsidRPr="00395486">
        <w:rPr>
          <w:rFonts w:ascii="GHEA Grapalat" w:eastAsia="Times New Roman" w:hAnsi="GHEA Grapalat" w:cs="Sylfaen"/>
          <w:b/>
          <w:sz w:val="20"/>
          <w:szCs w:val="20"/>
          <w:lang w:val="hy-AM"/>
        </w:rPr>
        <w:t>Մ</w:t>
      </w:r>
      <w:r w:rsidRPr="008C271A">
        <w:rPr>
          <w:rFonts w:ascii="GHEA Grapalat" w:eastAsia="Times New Roman" w:hAnsi="GHEA Grapalat" w:cs="Sylfaen"/>
          <w:b/>
          <w:sz w:val="20"/>
          <w:szCs w:val="20"/>
          <w:lang w:val="hy-AM"/>
        </w:rPr>
        <w:t>Ա</w:t>
      </w:r>
      <w:r w:rsidRPr="00395486">
        <w:rPr>
          <w:rFonts w:ascii="GHEA Grapalat" w:eastAsia="Times New Roman" w:hAnsi="GHEA Grapalat" w:cs="Sylfaen"/>
          <w:b/>
          <w:sz w:val="20"/>
          <w:szCs w:val="20"/>
          <w:lang w:val="hy-AM"/>
        </w:rPr>
        <w:t>Շ</w:t>
      </w:r>
      <w:r w:rsidRPr="008C271A">
        <w:rPr>
          <w:rFonts w:ascii="GHEA Grapalat" w:eastAsia="Times New Roman" w:hAnsi="GHEA Grapalat" w:cs="Sylfaen"/>
          <w:b/>
          <w:sz w:val="20"/>
          <w:szCs w:val="20"/>
          <w:lang w:val="hy-AM"/>
        </w:rPr>
        <w:t>ՁԲ</w:t>
      </w:r>
      <w:r>
        <w:rPr>
          <w:rFonts w:ascii="GHEA Grapalat" w:eastAsia="Times New Roman" w:hAnsi="GHEA Grapalat" w:cs="Times New Roman"/>
          <w:b/>
          <w:sz w:val="20"/>
          <w:szCs w:val="20"/>
          <w:lang w:val="hy-AM"/>
        </w:rPr>
        <w:t>21</w:t>
      </w:r>
      <w:r w:rsidRPr="008C271A">
        <w:rPr>
          <w:rFonts w:ascii="GHEA Grapalat" w:eastAsia="Times New Roman" w:hAnsi="GHEA Grapalat" w:cs="Times New Roman"/>
          <w:b/>
          <w:sz w:val="20"/>
          <w:szCs w:val="20"/>
          <w:lang w:val="es-ES"/>
        </w:rPr>
        <w:t>/</w:t>
      </w:r>
      <w:r>
        <w:rPr>
          <w:rFonts w:ascii="GHEA Grapalat" w:eastAsia="Times New Roman" w:hAnsi="GHEA Grapalat" w:cs="Times New Roman"/>
          <w:b/>
          <w:sz w:val="20"/>
          <w:szCs w:val="20"/>
          <w:lang w:val="hy-AM"/>
        </w:rPr>
        <w:t>08</w:t>
      </w:r>
      <w:r w:rsidRPr="008C271A">
        <w:rPr>
          <w:rFonts w:ascii="GHEA Grapalat" w:eastAsia="Times New Roman" w:hAnsi="GHEA Grapalat" w:cs="Times New Roman"/>
          <w:sz w:val="24"/>
          <w:szCs w:val="24"/>
          <w:lang w:val="af-ZA"/>
        </w:rPr>
        <w:t>»</w:t>
      </w:r>
      <w:r w:rsidRPr="008C271A">
        <w:rPr>
          <w:rFonts w:ascii="GHEA Grapalat" w:eastAsia="Times New Roman" w:hAnsi="GHEA Grapalat" w:cs="Sylfaen"/>
          <w:b/>
          <w:sz w:val="20"/>
          <w:szCs w:val="20"/>
          <w:lang w:val="es-ES"/>
        </w:rPr>
        <w:t>*</w:t>
      </w:r>
      <w:bookmarkEnd w:id="20"/>
      <w:r w:rsidR="008C271A" w:rsidRPr="008C271A">
        <w:rPr>
          <w:rFonts w:ascii="GHEA Grapalat" w:eastAsia="Times New Roman" w:hAnsi="GHEA Grapalat" w:cs="Sylfaen"/>
          <w:b/>
          <w:sz w:val="20"/>
          <w:szCs w:val="20"/>
          <w:lang w:val="hy-AM"/>
        </w:rPr>
        <w:t>ծածկագրով</w:t>
      </w:r>
    </w:p>
    <w:p w:rsidR="008C271A" w:rsidRPr="008C271A" w:rsidRDefault="008C271A" w:rsidP="008C271A">
      <w:pPr>
        <w:spacing w:after="0" w:line="240" w:lineRule="auto"/>
        <w:ind w:firstLine="567"/>
        <w:jc w:val="right"/>
        <w:rPr>
          <w:rFonts w:ascii="GHEA Grapalat" w:eastAsia="Times New Roman" w:hAnsi="GHEA Grapalat" w:cs="Times New Roman"/>
          <w:sz w:val="20"/>
          <w:szCs w:val="24"/>
          <w:lang w:val="hy-AM"/>
        </w:rPr>
      </w:pPr>
      <w:r w:rsidRPr="008C271A">
        <w:rPr>
          <w:rFonts w:ascii="GHEA Grapalat" w:eastAsia="Times New Roman" w:hAnsi="GHEA Grapalat" w:cs="Sylfaen"/>
          <w:b/>
          <w:sz w:val="20"/>
          <w:szCs w:val="20"/>
          <w:lang w:val="hy-AM"/>
        </w:rPr>
        <w:t>բաց</w:t>
      </w:r>
      <w:r w:rsidRPr="008C271A">
        <w:rPr>
          <w:rFonts w:ascii="GHEA Grapalat" w:eastAsia="Times New Roman" w:hAnsi="GHEA Grapalat" w:cs="Arial"/>
          <w:b/>
          <w:sz w:val="20"/>
          <w:szCs w:val="20"/>
          <w:lang w:val="hy-AM"/>
        </w:rPr>
        <w:t xml:space="preserve"> մրցույթի </w:t>
      </w:r>
      <w:r w:rsidRPr="008C271A">
        <w:rPr>
          <w:rFonts w:ascii="GHEA Grapalat" w:eastAsia="Times New Roman" w:hAnsi="GHEA Grapalat" w:cs="Sylfaen"/>
          <w:b/>
          <w:sz w:val="20"/>
          <w:szCs w:val="20"/>
          <w:lang w:val="hy-AM"/>
        </w:rPr>
        <w:t>հրավերի</w:t>
      </w:r>
    </w:p>
    <w:p w:rsidR="008C271A" w:rsidRPr="008C271A" w:rsidRDefault="008C271A" w:rsidP="008C271A">
      <w:pPr>
        <w:shd w:val="clear" w:color="auto" w:fill="FFFFFF"/>
        <w:spacing w:after="0" w:line="240" w:lineRule="auto"/>
        <w:ind w:firstLine="375"/>
        <w:jc w:val="center"/>
        <w:rPr>
          <w:rFonts w:ascii="GHEA Grapalat" w:eastAsia="Times New Roman" w:hAnsi="GHEA Grapalat" w:cs="Times New Roman"/>
          <w:b/>
          <w:bCs/>
          <w:color w:val="000000"/>
          <w:sz w:val="20"/>
          <w:szCs w:val="20"/>
          <w:lang w:val="hy-AM"/>
        </w:rPr>
      </w:pPr>
      <w:r w:rsidRPr="008C271A">
        <w:rPr>
          <w:rFonts w:ascii="GHEA Grapalat" w:eastAsia="Times New Roman" w:hAnsi="GHEA Grapalat" w:cs="Times New Roman"/>
          <w:b/>
          <w:bCs/>
          <w:color w:val="000000"/>
          <w:sz w:val="20"/>
          <w:szCs w:val="20"/>
          <w:lang w:val="hy-AM"/>
        </w:rPr>
        <w:t>ԵՐԱՇԽԻՔ N __________</w:t>
      </w:r>
    </w:p>
    <w:p w:rsidR="008C271A" w:rsidRPr="008C271A" w:rsidRDefault="008C271A" w:rsidP="008C271A">
      <w:pPr>
        <w:shd w:val="clear" w:color="auto" w:fill="FFFFFF"/>
        <w:spacing w:after="0" w:line="240" w:lineRule="auto"/>
        <w:ind w:firstLine="375"/>
        <w:jc w:val="center"/>
        <w:rPr>
          <w:rFonts w:ascii="GHEA Grapalat" w:eastAsia="Times New Roman" w:hAnsi="GHEA Grapalat" w:cs="Times New Roman"/>
          <w:b/>
          <w:bCs/>
          <w:color w:val="000000"/>
          <w:sz w:val="20"/>
          <w:szCs w:val="20"/>
          <w:lang w:val="hy-AM"/>
        </w:rPr>
      </w:pPr>
      <w:r w:rsidRPr="008C271A">
        <w:rPr>
          <w:rFonts w:ascii="GHEA Grapalat" w:eastAsia="Times New Roman" w:hAnsi="GHEA Grapalat" w:cs="Times New Roman"/>
          <w:b/>
          <w:bCs/>
          <w:color w:val="000000"/>
          <w:sz w:val="20"/>
          <w:szCs w:val="20"/>
          <w:lang w:val="hy-AM"/>
        </w:rPr>
        <w:t>(որակավորման ապահովում)</w:t>
      </w:r>
    </w:p>
    <w:p w:rsidR="008C271A" w:rsidRPr="008C271A" w:rsidRDefault="008C271A" w:rsidP="008C271A">
      <w:pPr>
        <w:shd w:val="clear" w:color="auto" w:fill="FFFFFF"/>
        <w:spacing w:after="0" w:line="240" w:lineRule="auto"/>
        <w:ind w:firstLine="375"/>
        <w:rPr>
          <w:rFonts w:ascii="Times New Roman" w:eastAsia="Times New Roman" w:hAnsi="Times New Roman" w:cs="Times New Roman"/>
          <w:b/>
          <w:bCs/>
          <w:sz w:val="24"/>
          <w:szCs w:val="24"/>
          <w:lang w:val="hy-AM"/>
        </w:rPr>
      </w:pPr>
    </w:p>
    <w:p w:rsidR="008C271A" w:rsidRPr="008C271A" w:rsidRDefault="008C271A" w:rsidP="00ED0530">
      <w:pPr>
        <w:shd w:val="clear" w:color="auto" w:fill="FFFFFF"/>
        <w:spacing w:after="0" w:line="240" w:lineRule="auto"/>
        <w:ind w:firstLine="375"/>
        <w:rPr>
          <w:rFonts w:ascii="Times New Roman" w:eastAsia="Times New Roman" w:hAnsi="Times New Roman" w:cs="Times New Roman"/>
          <w:b/>
          <w:bCs/>
          <w:sz w:val="24"/>
          <w:szCs w:val="24"/>
          <w:lang w:val="hy-AM"/>
        </w:rPr>
      </w:pPr>
      <w:r w:rsidRPr="008C271A">
        <w:rPr>
          <w:rFonts w:ascii="GHEA Grapalat" w:eastAsia="Times New Roman" w:hAnsi="GHEA Grapalat" w:cs="Times New Roman"/>
          <w:sz w:val="20"/>
          <w:szCs w:val="20"/>
          <w:lang w:val="hy-AM"/>
        </w:rPr>
        <w:tab/>
        <w:t>1.Սույն երաշխիքը (այսուհետ՝ երաշխիք) հանդիսանում է</w:t>
      </w:r>
      <w:r w:rsidR="000A6917">
        <w:rPr>
          <w:rFonts w:ascii="GHEA Grapalat" w:eastAsia="Times New Roman" w:hAnsi="GHEA Grapalat" w:cs="Times New Roman"/>
          <w:sz w:val="20"/>
          <w:szCs w:val="20"/>
          <w:u w:val="single"/>
          <w:lang w:val="hy-AM"/>
        </w:rPr>
        <w:t>Գեղակերտի համայնքապետրնը</w:t>
      </w:r>
    </w:p>
    <w:p w:rsidR="008C271A" w:rsidRPr="008C271A" w:rsidRDefault="008C271A" w:rsidP="00ED0530">
      <w:pPr>
        <w:shd w:val="clear" w:color="auto" w:fill="FFFFFF"/>
        <w:spacing w:after="0" w:line="240" w:lineRule="auto"/>
        <w:rPr>
          <w:rFonts w:ascii="GHEA Grapalat" w:eastAsia="Times New Roman" w:hAnsi="GHEA Grapalat" w:cs="Sylfaen"/>
          <w:sz w:val="24"/>
          <w:szCs w:val="24"/>
          <w:vertAlign w:val="superscript"/>
          <w:lang w:val="hy-AM"/>
        </w:rPr>
      </w:pPr>
      <w:r w:rsidRPr="008C271A">
        <w:rPr>
          <w:rFonts w:ascii="GHEA Grapalat" w:eastAsia="Times New Roman" w:hAnsi="GHEA Grapalat" w:cs="Times New Roman"/>
          <w:sz w:val="20"/>
          <w:szCs w:val="20"/>
          <w:lang w:val="hy-AM"/>
        </w:rPr>
        <w:t xml:space="preserve">(այսուհետ՝ բենեֆիցիար) կողմից </w:t>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lang w:val="hy-AM"/>
        </w:rPr>
        <w:t xml:space="preserve"> ծածկագրով կազմակերպված</w:t>
      </w:r>
      <w:r w:rsidRPr="008C271A">
        <w:rPr>
          <w:rFonts w:ascii="Times New Roman" w:eastAsia="Times New Roman" w:hAnsi="Times New Roman" w:cs="Sylfaen"/>
          <w:sz w:val="24"/>
          <w:szCs w:val="24"/>
          <w:vertAlign w:val="superscript"/>
          <w:lang w:val="hy-AM"/>
        </w:rPr>
        <w:tab/>
      </w:r>
      <w:r w:rsidRPr="008C271A">
        <w:rPr>
          <w:rFonts w:ascii="Times New Roman" w:eastAsia="Times New Roman" w:hAnsi="Times New Roman" w:cs="Sylfaen"/>
          <w:sz w:val="24"/>
          <w:szCs w:val="24"/>
          <w:vertAlign w:val="superscript"/>
          <w:lang w:val="hy-AM"/>
        </w:rPr>
        <w:tab/>
      </w:r>
      <w:r w:rsidRPr="008C271A">
        <w:rPr>
          <w:rFonts w:ascii="Times New Roman" w:eastAsia="Times New Roman" w:hAnsi="Times New Roman" w:cs="Sylfaen"/>
          <w:sz w:val="24"/>
          <w:szCs w:val="24"/>
          <w:vertAlign w:val="superscript"/>
          <w:lang w:val="hy-AM"/>
        </w:rPr>
        <w:tab/>
      </w:r>
      <w:r w:rsidRPr="008C271A">
        <w:rPr>
          <w:rFonts w:ascii="Times New Roman" w:eastAsia="Times New Roman" w:hAnsi="Times New Roman" w:cs="Sylfaen"/>
          <w:sz w:val="24"/>
          <w:szCs w:val="24"/>
          <w:vertAlign w:val="superscript"/>
          <w:lang w:val="hy-AM"/>
        </w:rPr>
        <w:tab/>
      </w:r>
      <w:r w:rsidRPr="008C271A">
        <w:rPr>
          <w:rFonts w:ascii="Times New Roman" w:eastAsia="Times New Roman" w:hAnsi="Times New Roman" w:cs="Sylfaen"/>
          <w:sz w:val="24"/>
          <w:szCs w:val="24"/>
          <w:vertAlign w:val="superscript"/>
          <w:lang w:val="hy-AM"/>
        </w:rPr>
        <w:tab/>
      </w:r>
      <w:r w:rsidRPr="008C271A">
        <w:rPr>
          <w:rFonts w:ascii="Times New Roman" w:eastAsia="Times New Roman" w:hAnsi="Times New Roman" w:cs="Sylfaen"/>
          <w:sz w:val="24"/>
          <w:szCs w:val="24"/>
          <w:vertAlign w:val="superscript"/>
          <w:lang w:val="hy-AM"/>
        </w:rPr>
        <w:tab/>
      </w:r>
      <w:r w:rsidRPr="008C271A">
        <w:rPr>
          <w:rFonts w:ascii="GHEA Grapalat" w:eastAsia="Times New Roman" w:hAnsi="GHEA Grapalat" w:cs="Sylfaen"/>
          <w:sz w:val="24"/>
          <w:szCs w:val="24"/>
          <w:vertAlign w:val="superscript"/>
          <w:lang w:val="hy-AM"/>
        </w:rPr>
        <w:t xml:space="preserve">ընթացակարգի ծածկագիրը </w:t>
      </w:r>
    </w:p>
    <w:p w:rsidR="008C271A" w:rsidRPr="008C271A" w:rsidRDefault="008C271A" w:rsidP="00ED0530">
      <w:pPr>
        <w:shd w:val="clear" w:color="auto" w:fill="FFFFFF"/>
        <w:spacing w:after="0" w:line="240" w:lineRule="auto"/>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գնման ընթացակարգի արդյունքում </w:t>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p>
    <w:p w:rsidR="008C271A" w:rsidRPr="008C271A" w:rsidRDefault="008C271A" w:rsidP="00ED0530">
      <w:pPr>
        <w:shd w:val="clear" w:color="auto" w:fill="FFFFFF"/>
        <w:spacing w:after="0" w:line="240" w:lineRule="auto"/>
        <w:ind w:firstLine="375"/>
        <w:rPr>
          <w:rFonts w:ascii="Times New Roman" w:eastAsia="Times New Roman" w:hAnsi="Times New Roman" w:cs="Sylfaen"/>
          <w:sz w:val="24"/>
          <w:szCs w:val="24"/>
          <w:vertAlign w:val="superscript"/>
          <w:lang w:val="hy-AM"/>
        </w:rPr>
      </w:pP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Sylfaen"/>
          <w:sz w:val="24"/>
          <w:szCs w:val="24"/>
          <w:vertAlign w:val="superscript"/>
          <w:lang w:val="hy-AM"/>
        </w:rPr>
        <w:t>ընտրված մասնակցի անվանումը</w:t>
      </w:r>
    </w:p>
    <w:p w:rsidR="008C271A" w:rsidRPr="008C271A" w:rsidRDefault="008C271A" w:rsidP="00ED0530">
      <w:pPr>
        <w:shd w:val="clear" w:color="auto" w:fill="FFFFFF"/>
        <w:spacing w:after="0" w:line="240" w:lineRule="auto"/>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(այսուհետ՝ պրիցիպալ) կողմից կնքվելիք N</w:t>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Sylfaen"/>
          <w:sz w:val="24"/>
          <w:szCs w:val="24"/>
          <w:vertAlign w:val="superscript"/>
          <w:lang w:val="hy-AM"/>
        </w:rPr>
        <w:t>կնքվելիք պայմանագրի համարը</w:t>
      </w:r>
    </w:p>
    <w:p w:rsidR="008C271A" w:rsidRPr="008C271A" w:rsidRDefault="008C271A" w:rsidP="00ED0530">
      <w:pPr>
        <w:shd w:val="clear" w:color="auto" w:fill="FFFFFF"/>
        <w:spacing w:after="0" w:line="240" w:lineRule="auto"/>
        <w:jc w:val="both"/>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8C271A" w:rsidRPr="008C271A" w:rsidRDefault="008C271A" w:rsidP="00ED0530">
      <w:pPr>
        <w:shd w:val="clear" w:color="auto" w:fill="FFFFFF"/>
        <w:spacing w:after="0" w:line="240" w:lineRule="auto"/>
        <w:ind w:firstLine="708"/>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2. Երաշխիքով </w:t>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lang w:val="hy-AM"/>
        </w:rPr>
        <w:t xml:space="preserve"> (այսուհետ՝ երաշխիք տվող </w:t>
      </w:r>
    </w:p>
    <w:p w:rsidR="008C271A" w:rsidRPr="008C271A" w:rsidRDefault="008C271A" w:rsidP="00ED0530">
      <w:pPr>
        <w:shd w:val="clear" w:color="auto" w:fill="FFFFFF"/>
        <w:spacing w:after="0" w:line="240" w:lineRule="auto"/>
        <w:ind w:firstLine="375"/>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Sylfaen"/>
          <w:sz w:val="24"/>
          <w:szCs w:val="24"/>
          <w:vertAlign w:val="superscript"/>
          <w:lang w:val="hy-AM"/>
        </w:rPr>
        <w:t>երաշխիքը տվող բանկի կամ ապահովագրական կազմակերպության անվանումը</w:t>
      </w:r>
    </w:p>
    <w:p w:rsidR="008C271A" w:rsidRPr="008C271A" w:rsidRDefault="008C271A" w:rsidP="00ED0530">
      <w:pPr>
        <w:shd w:val="clear" w:color="auto" w:fill="FFFFFF"/>
        <w:spacing w:after="0" w:line="240" w:lineRule="auto"/>
        <w:rPr>
          <w:rFonts w:ascii="GHEA Grapalat" w:eastAsia="Times New Roman" w:hAnsi="GHEA Grapalat" w:cs="Times New Roman"/>
          <w:sz w:val="20"/>
          <w:szCs w:val="20"/>
          <w:u w:val="single"/>
          <w:lang w:val="hy-AM"/>
        </w:rPr>
      </w:pPr>
      <w:r w:rsidRPr="008C271A">
        <w:rPr>
          <w:rFonts w:ascii="GHEA Grapalat" w:eastAsia="Times New Roman" w:hAnsi="GHEA Grapalat" w:cs="Times New Roman"/>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p>
    <w:p w:rsidR="008C271A" w:rsidRPr="008C271A" w:rsidRDefault="008C271A" w:rsidP="00ED0530">
      <w:pPr>
        <w:shd w:val="clear" w:color="auto" w:fill="FFFFFF"/>
        <w:spacing w:after="0" w:line="240" w:lineRule="auto"/>
        <w:ind w:left="7080" w:firstLine="708"/>
        <w:rPr>
          <w:rFonts w:ascii="GHEA Grapalat" w:eastAsia="Times New Roman" w:hAnsi="GHEA Grapalat" w:cs="Times New Roman"/>
          <w:sz w:val="20"/>
          <w:szCs w:val="20"/>
          <w:u w:val="single"/>
          <w:lang w:val="hy-AM"/>
        </w:rPr>
      </w:pPr>
      <w:r w:rsidRPr="008C271A">
        <w:rPr>
          <w:rFonts w:ascii="GHEA Grapalat" w:eastAsia="Times New Roman" w:hAnsi="GHEA Grapalat" w:cs="Sylfaen"/>
          <w:sz w:val="24"/>
          <w:szCs w:val="24"/>
          <w:vertAlign w:val="superscript"/>
          <w:lang w:val="hy-AM"/>
        </w:rPr>
        <w:t xml:space="preserve">     գումարը թվերով և տառերով</w:t>
      </w:r>
    </w:p>
    <w:p w:rsidR="008C271A" w:rsidRPr="008C271A" w:rsidRDefault="008C271A" w:rsidP="00ED0530">
      <w:pPr>
        <w:shd w:val="clear" w:color="auto" w:fill="FFFFFF"/>
        <w:spacing w:after="0" w:line="240" w:lineRule="auto"/>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lang w:val="hy-AM"/>
        </w:rPr>
        <w:t xml:space="preserve"> հաշվեհամարին փոխանցման միջոցով:</w:t>
      </w:r>
    </w:p>
    <w:p w:rsidR="008C271A" w:rsidRPr="008C271A" w:rsidRDefault="008C271A" w:rsidP="00ED0530">
      <w:pPr>
        <w:shd w:val="clear" w:color="auto" w:fill="FFFFFF"/>
        <w:spacing w:after="0" w:line="240" w:lineRule="auto"/>
        <w:ind w:left="708"/>
        <w:rPr>
          <w:rFonts w:ascii="GHEA Grapalat" w:eastAsia="Times New Roman" w:hAnsi="GHEA Grapalat" w:cs="Times New Roman"/>
          <w:sz w:val="20"/>
          <w:szCs w:val="20"/>
          <w:lang w:val="hy-AM"/>
        </w:rPr>
      </w:pPr>
      <w:r w:rsidRPr="008C271A">
        <w:rPr>
          <w:rFonts w:ascii="GHEA Grapalat" w:eastAsia="Times New Roman" w:hAnsi="GHEA Grapalat" w:cs="Sylfaen"/>
          <w:sz w:val="24"/>
          <w:szCs w:val="24"/>
          <w:vertAlign w:val="superscript"/>
          <w:lang w:val="hy-AM"/>
        </w:rPr>
        <w:t xml:space="preserve">                                                                                     հաշվեհամարը  </w:t>
      </w:r>
    </w:p>
    <w:p w:rsidR="008C271A" w:rsidRPr="008C271A" w:rsidRDefault="008C271A" w:rsidP="00ED0530">
      <w:pPr>
        <w:shd w:val="clear" w:color="auto" w:fill="FFFFFF"/>
        <w:spacing w:after="0" w:line="240" w:lineRule="auto"/>
        <w:ind w:firstLine="708"/>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3. Սույն երաշխիքն անհետկանչելի է:</w:t>
      </w:r>
    </w:p>
    <w:p w:rsidR="008C271A" w:rsidRPr="008C271A" w:rsidRDefault="008C271A" w:rsidP="00ED0530">
      <w:pPr>
        <w:shd w:val="clear" w:color="auto" w:fill="FFFFFF"/>
        <w:spacing w:after="0" w:line="240" w:lineRule="auto"/>
        <w:ind w:firstLine="708"/>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8C271A" w:rsidRPr="008C271A" w:rsidRDefault="008C271A" w:rsidP="00ED0530">
      <w:pPr>
        <w:shd w:val="clear" w:color="auto" w:fill="FFFFFF"/>
        <w:spacing w:after="0" w:line="240" w:lineRule="auto"/>
        <w:ind w:firstLine="708"/>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 xml:space="preserve">5. Երաշխիքը գործում է բենեֆիցիարի և պրինցիպալի միջև N </w:t>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p>
    <w:p w:rsidR="008C271A" w:rsidRPr="008C271A" w:rsidRDefault="008C271A" w:rsidP="00ED0530">
      <w:pPr>
        <w:shd w:val="clear" w:color="auto" w:fill="FFFFFF"/>
        <w:spacing w:after="0" w:line="240" w:lineRule="auto"/>
        <w:ind w:left="4956" w:firstLine="708"/>
        <w:rPr>
          <w:rFonts w:ascii="GHEA Grapalat" w:eastAsia="Times New Roman" w:hAnsi="GHEA Grapalat" w:cs="Sylfaen"/>
          <w:sz w:val="24"/>
          <w:szCs w:val="24"/>
          <w:vertAlign w:val="superscript"/>
          <w:lang w:val="hy-AM"/>
        </w:rPr>
      </w:pPr>
      <w:r w:rsidRPr="008C271A">
        <w:rPr>
          <w:rFonts w:ascii="GHEA Grapalat" w:eastAsia="Times New Roman" w:hAnsi="GHEA Grapalat" w:cs="Sylfaen"/>
          <w:sz w:val="24"/>
          <w:szCs w:val="24"/>
          <w:vertAlign w:val="superscript"/>
          <w:lang w:val="hy-AM"/>
        </w:rPr>
        <w:t xml:space="preserve">                         կնքվելիք պայմանագրի համարը </w:t>
      </w:r>
    </w:p>
    <w:p w:rsidR="008C271A" w:rsidRPr="008C271A" w:rsidRDefault="008C271A" w:rsidP="00ED0530">
      <w:pPr>
        <w:tabs>
          <w:tab w:val="left" w:pos="0"/>
        </w:tabs>
        <w:spacing w:after="0" w:line="240" w:lineRule="auto"/>
        <w:mirrorIndents/>
        <w:jc w:val="both"/>
        <w:rPr>
          <w:rFonts w:ascii="GHEA Grapalat" w:eastAsia="Times New Roman" w:hAnsi="GHEA Grapalat" w:cs="Times New Roman"/>
          <w:color w:val="000000"/>
          <w:sz w:val="20"/>
          <w:szCs w:val="20"/>
          <w:u w:val="single"/>
          <w:lang w:val="hy-AM" w:eastAsia="ru-RU"/>
        </w:rPr>
      </w:pPr>
      <w:r w:rsidRPr="008C271A">
        <w:rPr>
          <w:rFonts w:ascii="GHEA Grapalat" w:eastAsia="Times New Roman" w:hAnsi="GHEA Grapalat" w:cs="Times New Roman"/>
          <w:color w:val="000000"/>
          <w:sz w:val="20"/>
          <w:szCs w:val="20"/>
          <w:lang w:val="hy-AM" w:eastAsia="ru-RU"/>
        </w:rPr>
        <w:t>ծածկագրով կնքվելիք պայմանագիրն ուժի մեջ մտնելու օրվանից մինչև</w:t>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p>
    <w:p w:rsidR="008C271A" w:rsidRPr="008C271A" w:rsidRDefault="008C271A" w:rsidP="00ED0530">
      <w:pPr>
        <w:tabs>
          <w:tab w:val="left" w:pos="0"/>
        </w:tabs>
        <w:spacing w:after="0" w:line="240" w:lineRule="auto"/>
        <w:mirrorIndents/>
        <w:jc w:val="both"/>
        <w:rPr>
          <w:rFonts w:ascii="GHEA Grapalat" w:eastAsia="Times New Roman" w:hAnsi="GHEA Grapalat" w:cs="Times New Roman"/>
          <w:color w:val="000000"/>
          <w:sz w:val="20"/>
          <w:szCs w:val="20"/>
          <w:u w:val="single"/>
          <w:lang w:val="hy-AM" w:eastAsia="ru-RU"/>
        </w:rPr>
      </w:pPr>
      <w:r w:rsidRPr="008C271A">
        <w:rPr>
          <w:rFonts w:ascii="GHEA Grapalat" w:eastAsia="Times New Roman" w:hAnsi="GHEA Grapalat" w:cs="Sylfaen"/>
          <w:sz w:val="24"/>
          <w:szCs w:val="24"/>
          <w:vertAlign w:val="superscript"/>
          <w:lang w:val="hy-AM" w:eastAsia="ru-RU"/>
        </w:rPr>
        <w:t xml:space="preserve">                                                                                                                                                   կնքվելիք պայմանագրով նախատեսված </w:t>
      </w:r>
    </w:p>
    <w:p w:rsidR="008C271A" w:rsidRPr="008C271A" w:rsidRDefault="008C271A" w:rsidP="00ED0530">
      <w:pPr>
        <w:tabs>
          <w:tab w:val="left" w:pos="0"/>
        </w:tabs>
        <w:spacing w:after="0" w:line="240" w:lineRule="auto"/>
        <w:mirrorIndents/>
        <w:jc w:val="both"/>
        <w:rPr>
          <w:rFonts w:ascii="GHEA Grapalat" w:eastAsia="Times New Roman" w:hAnsi="GHEA Grapalat" w:cs="Sylfaen"/>
          <w:sz w:val="24"/>
          <w:szCs w:val="24"/>
          <w:vertAlign w:val="superscript"/>
          <w:lang w:val="hy-AM" w:eastAsia="ru-RU"/>
        </w:rPr>
      </w:pP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p>
    <w:p w:rsidR="008C271A" w:rsidRPr="008C271A" w:rsidRDefault="008C271A" w:rsidP="00ED0530">
      <w:pPr>
        <w:tabs>
          <w:tab w:val="left" w:pos="0"/>
        </w:tabs>
        <w:spacing w:after="0" w:line="240" w:lineRule="auto"/>
        <w:mirrorIndents/>
        <w:jc w:val="both"/>
        <w:rPr>
          <w:rFonts w:ascii="GHEA Grapalat" w:eastAsia="Times New Roman" w:hAnsi="GHEA Grapalat" w:cs="Times New Roman"/>
          <w:color w:val="000000"/>
          <w:sz w:val="20"/>
          <w:szCs w:val="20"/>
          <w:u w:val="single"/>
          <w:lang w:val="hy-AM" w:eastAsia="ru-RU"/>
        </w:rPr>
      </w:pPr>
      <w:r w:rsidRPr="008C271A">
        <w:rPr>
          <w:rFonts w:ascii="GHEA Grapalat" w:eastAsia="Times New Roman" w:hAnsi="GHEA Grapalat" w:cs="Sylfaen"/>
          <w:sz w:val="24"/>
          <w:szCs w:val="24"/>
          <w:vertAlign w:val="superscript"/>
          <w:lang w:val="hy-AM" w:eastAsia="ru-RU"/>
        </w:rPr>
        <w:t xml:space="preserve"> աշխատանքի կատարման  վերջնաժամկետը </w:t>
      </w:r>
    </w:p>
    <w:p w:rsidR="008C271A" w:rsidRPr="008C271A" w:rsidRDefault="008C271A" w:rsidP="00ED0530">
      <w:pPr>
        <w:tabs>
          <w:tab w:val="left" w:pos="0"/>
        </w:tabs>
        <w:spacing w:after="0" w:line="240" w:lineRule="auto"/>
        <w:mirrorIndents/>
        <w:jc w:val="both"/>
        <w:rPr>
          <w:rFonts w:ascii="GHEA Grapalat" w:eastAsia="Times New Roman" w:hAnsi="GHEA Grapalat" w:cs="Times New Roman"/>
          <w:color w:val="000000"/>
          <w:sz w:val="20"/>
          <w:szCs w:val="20"/>
          <w:lang w:val="hy-AM" w:eastAsia="ru-RU"/>
        </w:rPr>
      </w:pPr>
      <w:r w:rsidRPr="008C271A">
        <w:rPr>
          <w:rFonts w:ascii="GHEA Grapalat" w:eastAsia="Times New Roman" w:hAnsi="GHEA Grapalat" w:cs="Times New Roman"/>
          <w:color w:val="000000"/>
          <w:sz w:val="20"/>
          <w:szCs w:val="20"/>
          <w:lang w:val="hy-AM" w:eastAsia="ru-RU"/>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8C271A" w:rsidRPr="008C271A" w:rsidRDefault="008C271A" w:rsidP="00ED0530">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8C271A" w:rsidRPr="008C271A" w:rsidRDefault="008C271A" w:rsidP="00ED0530">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 xml:space="preserve">1) N </w:t>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lang w:val="hy-AM"/>
        </w:rPr>
        <w:t xml:space="preserve"> ծածկագրով կնքված պայմանագրի, ներառյալ նաև դրանում </w:t>
      </w:r>
    </w:p>
    <w:p w:rsidR="008C271A" w:rsidRPr="008C271A" w:rsidRDefault="008C271A" w:rsidP="00ED0530">
      <w:pPr>
        <w:shd w:val="clear" w:color="auto" w:fill="FFFFFF"/>
        <w:spacing w:after="0" w:line="240" w:lineRule="auto"/>
        <w:rPr>
          <w:rFonts w:ascii="GHEA Grapalat" w:eastAsia="Times New Roman" w:hAnsi="GHEA Grapalat" w:cs="Sylfaen"/>
          <w:sz w:val="24"/>
          <w:szCs w:val="24"/>
          <w:vertAlign w:val="superscript"/>
          <w:lang w:val="hy-AM"/>
        </w:rPr>
      </w:pPr>
      <w:r w:rsidRPr="008C271A">
        <w:rPr>
          <w:rFonts w:ascii="GHEA Grapalat" w:eastAsia="Times New Roman" w:hAnsi="GHEA Grapalat" w:cs="Sylfaen"/>
          <w:sz w:val="24"/>
          <w:szCs w:val="24"/>
          <w:vertAlign w:val="superscript"/>
          <w:lang w:val="hy-AM"/>
        </w:rPr>
        <w:t xml:space="preserve">                          կնքվելիք պայմանագրի համարը</w:t>
      </w:r>
    </w:p>
    <w:p w:rsidR="008C271A" w:rsidRPr="008C271A" w:rsidRDefault="008C271A" w:rsidP="00ED0530">
      <w:pPr>
        <w:shd w:val="clear" w:color="auto" w:fill="FFFFFF"/>
        <w:spacing w:after="0" w:line="240" w:lineRule="auto"/>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կատարված փոփոխությունների, լրացուցիչ համաձայնագրերի պատճենները.</w:t>
      </w:r>
    </w:p>
    <w:p w:rsidR="008C271A" w:rsidRPr="008C271A" w:rsidRDefault="008C271A" w:rsidP="00ED0530">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 xml:space="preserve">2) բենեֆիցիարի կողմից պայմանագիրը միակողմանի լուծելու մասին </w:t>
      </w:r>
      <w:hyperlink r:id="rId8" w:history="1">
        <w:r w:rsidRPr="008C271A">
          <w:rPr>
            <w:rFonts w:ascii="GHEA Grapalat" w:eastAsia="Times New Roman" w:hAnsi="GHEA Grapalat" w:cs="Times New Roman"/>
            <w:color w:val="0000FF"/>
            <w:sz w:val="20"/>
            <w:szCs w:val="20"/>
            <w:u w:val="single"/>
            <w:lang w:val="hy-AM"/>
          </w:rPr>
          <w:t>www.procurement.am</w:t>
        </w:r>
      </w:hyperlink>
      <w:r w:rsidRPr="008C271A">
        <w:rPr>
          <w:rFonts w:ascii="GHEA Grapalat" w:eastAsia="Times New Roman" w:hAnsi="GHEA Grapalat" w:cs="Times New Roman"/>
          <w:color w:val="000000"/>
          <w:sz w:val="20"/>
          <w:szCs w:val="20"/>
          <w:lang w:val="hy-AM"/>
        </w:rPr>
        <w:t xml:space="preserve"> հասցեով գործող տեղեկագրում հրապարակած ծանուցումը.</w:t>
      </w:r>
    </w:p>
    <w:p w:rsidR="008C271A" w:rsidRPr="008C271A" w:rsidRDefault="008C271A" w:rsidP="00ED0530">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8C271A" w:rsidRPr="008C271A" w:rsidRDefault="008C271A" w:rsidP="00ED0530">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8. Երաշխիք տվող անձը մերժում է բենեֆիցիարի պահանջը, եթե`</w:t>
      </w:r>
    </w:p>
    <w:p w:rsidR="008C271A" w:rsidRPr="008C271A" w:rsidRDefault="008C271A" w:rsidP="00ED0530">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1) պահանջը կամ կից փաստաթղթերը չեն համապատասխանում սույն երաշխիքի պայմաններին.</w:t>
      </w:r>
    </w:p>
    <w:p w:rsidR="008C271A" w:rsidRPr="008C271A" w:rsidRDefault="008C271A" w:rsidP="00ED0530">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2) պահանջը ներկայացվել է երաշխիքով սահմանված ժամկետի ավարտից հետո:</w:t>
      </w:r>
    </w:p>
    <w:p w:rsidR="008C271A" w:rsidRPr="008C271A" w:rsidRDefault="008C271A" w:rsidP="00ED0530">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8C271A" w:rsidRPr="008C271A" w:rsidRDefault="008C271A" w:rsidP="00ED0530">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8C271A" w:rsidRPr="008C271A" w:rsidRDefault="008C271A" w:rsidP="00ED0530">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ED0530" w:rsidRPr="008C271A" w:rsidRDefault="008C271A" w:rsidP="00ED0530">
      <w:pPr>
        <w:shd w:val="clear" w:color="auto" w:fill="FFFFFF"/>
        <w:spacing w:after="0" w:line="240" w:lineRule="auto"/>
        <w:rPr>
          <w:rFonts w:ascii="GHEA Grapalat" w:eastAsia="Times New Roman" w:hAnsi="GHEA Grapalat" w:cs="Sylfaen"/>
          <w:sz w:val="24"/>
          <w:szCs w:val="24"/>
          <w:vertAlign w:val="superscript"/>
          <w:lang w:val="hy-AM"/>
        </w:rPr>
      </w:pPr>
      <w:r w:rsidRPr="008C271A">
        <w:rPr>
          <w:rFonts w:ascii="GHEA Grapalat" w:eastAsia="Times New Roman" w:hAnsi="GHEA Grapalat" w:cs="Times New Roman"/>
          <w:color w:val="000000"/>
          <w:sz w:val="20"/>
          <w:szCs w:val="20"/>
          <w:lang w:val="hy-AM"/>
        </w:rPr>
        <w:t xml:space="preserve">Գործադիր մարմնի ղեկավար  </w:t>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00ED0530" w:rsidRPr="008C271A">
        <w:rPr>
          <w:rFonts w:ascii="GHEA Grapalat" w:eastAsia="Times New Roman" w:hAnsi="GHEA Grapalat" w:cs="Sylfaen"/>
          <w:sz w:val="24"/>
          <w:szCs w:val="24"/>
          <w:vertAlign w:val="superscript"/>
          <w:lang w:val="hy-AM"/>
        </w:rPr>
        <w:t xml:space="preserve">                                                        ամիսը, ամսաթիվը, տարեթիվը</w:t>
      </w:r>
    </w:p>
    <w:p w:rsidR="008C271A" w:rsidRPr="008C271A" w:rsidRDefault="008C271A" w:rsidP="00ED0530">
      <w:pPr>
        <w:shd w:val="clear" w:color="auto" w:fill="FFFFFF"/>
        <w:spacing w:after="0" w:line="240" w:lineRule="auto"/>
        <w:jc w:val="both"/>
        <w:rPr>
          <w:rFonts w:ascii="GHEA Grapalat" w:eastAsia="Times New Roman" w:hAnsi="GHEA Grapalat" w:cs="Times New Roman"/>
          <w:color w:val="000000"/>
          <w:sz w:val="20"/>
          <w:szCs w:val="20"/>
          <w:u w:val="single"/>
          <w:lang w:val="hy-AM"/>
        </w:rPr>
      </w:pPr>
    </w:p>
    <w:p w:rsidR="008C271A" w:rsidRPr="008C271A" w:rsidRDefault="008C271A" w:rsidP="008C271A">
      <w:pPr>
        <w:spacing w:after="0" w:line="240" w:lineRule="auto"/>
        <w:ind w:firstLine="567"/>
        <w:jc w:val="right"/>
        <w:rPr>
          <w:rFonts w:ascii="GHEA Grapalat" w:eastAsia="Times New Roman" w:hAnsi="GHEA Grapalat" w:cs="Times New Roman"/>
          <w:b/>
          <w:sz w:val="20"/>
          <w:szCs w:val="20"/>
          <w:lang w:val="hy-AM"/>
        </w:rPr>
      </w:pPr>
      <w:r w:rsidRPr="008C271A">
        <w:rPr>
          <w:rFonts w:ascii="GHEA Grapalat" w:eastAsia="Times New Roman" w:hAnsi="GHEA Grapalat" w:cs="Times New Roman"/>
          <w:b/>
          <w:sz w:val="20"/>
          <w:szCs w:val="20"/>
          <w:lang w:val="hy-AM"/>
        </w:rPr>
        <w:br w:type="page"/>
      </w:r>
    </w:p>
    <w:tbl>
      <w:tblPr>
        <w:tblpPr w:leftFromText="180" w:rightFromText="180" w:vertAnchor="page" w:horzAnchor="margin" w:tblpXSpec="center" w:tblpY="1003"/>
        <w:tblW w:w="10980" w:type="dxa"/>
        <w:tblLook w:val="0000"/>
      </w:tblPr>
      <w:tblGrid>
        <w:gridCol w:w="5616"/>
        <w:gridCol w:w="5364"/>
      </w:tblGrid>
      <w:tr w:rsidR="008C271A" w:rsidRPr="008C271A" w:rsidTr="004050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Sylfaen"/>
                <w:b/>
                <w:bCs/>
                <w:sz w:val="20"/>
                <w:szCs w:val="20"/>
                <w:lang w:val="hy-AM"/>
              </w:rPr>
            </w:pPr>
            <w:r w:rsidRPr="008C271A">
              <w:rPr>
                <w:rFonts w:ascii="GHEA Grapalat" w:eastAsia="Times New Roman" w:hAnsi="GHEA Grapalat" w:cs="Sylfaen"/>
                <w:sz w:val="20"/>
                <w:szCs w:val="20"/>
                <w:lang w:val="en-US"/>
              </w:rPr>
              <w:lastRenderedPageBreak/>
              <w:t xml:space="preserve">1.                                                              </w:t>
            </w:r>
            <w:r w:rsidRPr="008C271A">
              <w:rPr>
                <w:rFonts w:ascii="GHEA Grapalat" w:eastAsia="Times New Roman" w:hAnsi="GHEA Grapalat" w:cs="Sylfaen"/>
                <w:b/>
                <w:bCs/>
                <w:sz w:val="20"/>
                <w:szCs w:val="20"/>
                <w:lang w:val="en-US"/>
              </w:rPr>
              <w:t xml:space="preserve">ՎՃԱՐՄԱՆՊԱՀԱՆՋԱԳԻՐ* </w:t>
            </w:r>
          </w:p>
          <w:p w:rsidR="008C271A" w:rsidRPr="008C271A" w:rsidRDefault="008C271A" w:rsidP="008C271A">
            <w:pPr>
              <w:spacing w:after="0" w:line="240" w:lineRule="auto"/>
              <w:jc w:val="center"/>
              <w:rPr>
                <w:rFonts w:ascii="GHEA Grapalat" w:eastAsia="Times New Roman" w:hAnsi="GHEA Grapalat" w:cs="Arial"/>
                <w:bCs/>
                <w:i/>
                <w:sz w:val="20"/>
                <w:szCs w:val="20"/>
                <w:lang w:val="en-US"/>
              </w:rPr>
            </w:pPr>
          </w:p>
        </w:tc>
      </w:tr>
      <w:tr w:rsidR="008C271A" w:rsidRPr="008C271A" w:rsidTr="004050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Sylfaen"/>
                <w:sz w:val="20"/>
                <w:szCs w:val="20"/>
                <w:lang w:val="hy-AM"/>
              </w:rPr>
            </w:pPr>
            <w:r w:rsidRPr="008C271A">
              <w:rPr>
                <w:rFonts w:ascii="GHEA Grapalat" w:eastAsia="Times New Roman" w:hAnsi="GHEA Grapalat" w:cs="Sylfaen"/>
                <w:sz w:val="20"/>
                <w:szCs w:val="20"/>
                <w:lang w:val="hy-AM"/>
              </w:rPr>
              <w:t>2</w:t>
            </w:r>
            <w:r w:rsidRPr="008C271A">
              <w:rPr>
                <w:rFonts w:ascii="GHEA Grapalat" w:eastAsia="Times New Roman" w:hAnsi="GHEA Grapalat" w:cs="Sylfaen"/>
                <w:sz w:val="20"/>
                <w:szCs w:val="20"/>
                <w:lang w:val="en-US"/>
              </w:rPr>
              <w:t>.</w:t>
            </w:r>
            <w:r w:rsidRPr="008C271A">
              <w:rPr>
                <w:rFonts w:ascii="GHEA Grapalat" w:eastAsia="Times New Roman" w:hAnsi="GHEA Grapalat" w:cs="Sylfaen"/>
                <w:sz w:val="20"/>
                <w:szCs w:val="20"/>
                <w:lang w:val="hy-AM"/>
              </w:rPr>
              <w:t xml:space="preserve"> Թիվ </w:t>
            </w:r>
          </w:p>
        </w:tc>
      </w:tr>
      <w:tr w:rsidR="008C271A" w:rsidRPr="008C271A" w:rsidTr="0040505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Sylfaen"/>
                <w:sz w:val="20"/>
                <w:szCs w:val="20"/>
                <w:lang w:val="en-US"/>
              </w:rPr>
            </w:pPr>
            <w:r w:rsidRPr="008C271A">
              <w:rPr>
                <w:rFonts w:ascii="GHEA Grapalat" w:eastAsia="Times New Roman" w:hAnsi="GHEA Grapalat" w:cs="Sylfaen"/>
                <w:sz w:val="20"/>
                <w:szCs w:val="20"/>
                <w:lang w:val="hy-AM"/>
              </w:rPr>
              <w:t>3</w:t>
            </w:r>
            <w:r w:rsidRPr="008C271A">
              <w:rPr>
                <w:rFonts w:ascii="GHEA Grapalat" w:eastAsia="Times New Roman" w:hAnsi="GHEA Grapalat" w:cs="Sylfaen"/>
                <w:sz w:val="20"/>
                <w:szCs w:val="20"/>
                <w:lang w:val="en-US"/>
              </w:rPr>
              <w:t>.                                                         Ներկայացմանամսաթիվը</w:t>
            </w:r>
            <w:r w:rsidRPr="008C271A">
              <w:rPr>
                <w:rFonts w:ascii="GHEA Grapalat" w:eastAsia="Times New Roman" w:hAnsi="GHEA Grapalat" w:cs="Arial"/>
                <w:sz w:val="20"/>
                <w:szCs w:val="20"/>
                <w:lang w:val="en-US"/>
              </w:rPr>
              <w:t xml:space="preserve">` </w:t>
            </w:r>
            <w:r w:rsidRPr="008C271A">
              <w:rPr>
                <w:rFonts w:ascii="GHEA Grapalat" w:eastAsia="Times New Roman" w:hAnsi="GHEA Grapalat" w:cs="Tahoma"/>
                <w:color w:val="000000"/>
                <w:sz w:val="20"/>
                <w:szCs w:val="20"/>
                <w:lang w:val="en-US"/>
              </w:rPr>
              <w:t xml:space="preserve">"___" </w:t>
            </w:r>
            <w:r w:rsidRPr="008C271A">
              <w:rPr>
                <w:rFonts w:ascii="GHEA Grapalat" w:eastAsia="Times New Roman" w:hAnsi="GHEA Grapalat" w:cs="Sylfaen"/>
                <w:color w:val="000000"/>
                <w:sz w:val="20"/>
                <w:szCs w:val="20"/>
                <w:lang w:val="en-US"/>
              </w:rPr>
              <w:t xml:space="preserve">___ </w:t>
            </w:r>
            <w:r w:rsidRPr="008C271A">
              <w:rPr>
                <w:rFonts w:ascii="GHEA Grapalat" w:eastAsia="Times New Roman" w:hAnsi="GHEA Grapalat" w:cs="Tahoma"/>
                <w:color w:val="000000"/>
                <w:sz w:val="20"/>
                <w:szCs w:val="20"/>
                <w:lang w:val="en-US"/>
              </w:rPr>
              <w:t>20___</w:t>
            </w:r>
            <w:r w:rsidRPr="008C271A">
              <w:rPr>
                <w:rFonts w:ascii="GHEA Grapalat" w:eastAsia="Times New Roman" w:hAnsi="GHEA Grapalat" w:cs="Sylfaen"/>
                <w:color w:val="000000"/>
                <w:sz w:val="20"/>
                <w:szCs w:val="20"/>
                <w:lang w:val="en-US"/>
              </w:rPr>
              <w:t>թ.</w:t>
            </w:r>
          </w:p>
        </w:tc>
      </w:tr>
      <w:tr w:rsidR="008C271A" w:rsidRPr="008C271A" w:rsidTr="0040505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405051" w:rsidRDefault="008C271A" w:rsidP="008C271A">
            <w:pPr>
              <w:spacing w:after="0" w:line="240" w:lineRule="auto"/>
              <w:rPr>
                <w:rFonts w:ascii="GHEA Grapalat" w:eastAsia="Times New Roman" w:hAnsi="GHEA Grapalat" w:cs="Arial"/>
                <w:sz w:val="20"/>
                <w:szCs w:val="20"/>
              </w:rPr>
            </w:pPr>
            <w:r w:rsidRPr="008C271A">
              <w:rPr>
                <w:rFonts w:ascii="GHEA Grapalat" w:eastAsia="Times New Roman" w:hAnsi="GHEA Grapalat" w:cs="Sylfaen"/>
                <w:sz w:val="20"/>
                <w:szCs w:val="20"/>
                <w:lang w:val="hy-AM"/>
              </w:rPr>
              <w:t>4</w:t>
            </w:r>
            <w:r w:rsidRPr="00405051">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hy-AM"/>
              </w:rPr>
              <w:t>Վճարողի անվանումը</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hy-AM"/>
              </w:rPr>
              <w:t xml:space="preserve"> կամ անուն ազգանուն </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Ընկերություն</w:t>
            </w:r>
            <w:r w:rsidRPr="00405051">
              <w:rPr>
                <w:rFonts w:ascii="GHEA Grapalat" w:eastAsia="Times New Roman" w:hAnsi="GHEA Grapalat" w:cs="Arial"/>
                <w:sz w:val="20"/>
                <w:szCs w:val="20"/>
              </w:rPr>
              <w:t>`</w:t>
            </w:r>
          </w:p>
        </w:tc>
      </w:tr>
      <w:tr w:rsidR="008C271A" w:rsidRPr="008C271A" w:rsidTr="0040505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405051" w:rsidRDefault="008C271A" w:rsidP="008C271A">
            <w:pPr>
              <w:spacing w:after="0" w:line="240" w:lineRule="auto"/>
              <w:rPr>
                <w:rFonts w:ascii="GHEA Grapalat" w:eastAsia="Times New Roman" w:hAnsi="GHEA Grapalat" w:cs="Arial"/>
                <w:sz w:val="20"/>
                <w:szCs w:val="20"/>
              </w:rPr>
            </w:pPr>
            <w:r w:rsidRPr="008C271A">
              <w:rPr>
                <w:rFonts w:ascii="GHEA Grapalat" w:eastAsia="Times New Roman" w:hAnsi="GHEA Grapalat" w:cs="Sylfaen"/>
                <w:sz w:val="20"/>
                <w:szCs w:val="20"/>
                <w:lang w:val="hy-AM"/>
              </w:rPr>
              <w:t>5</w:t>
            </w:r>
            <w:r w:rsidRPr="00405051">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en-US"/>
              </w:rPr>
              <w:t>Վճարողի</w:t>
            </w:r>
            <w:r w:rsidRPr="008C271A">
              <w:rPr>
                <w:rFonts w:ascii="GHEA Grapalat" w:eastAsia="Times New Roman" w:hAnsi="GHEA Grapalat" w:cs="Sylfaen"/>
                <w:sz w:val="20"/>
                <w:szCs w:val="20"/>
                <w:lang w:val="hy-AM"/>
              </w:rPr>
              <w:t xml:space="preserve">ն սպասարկող Ֆինանսական կազմակերպություն </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բանկ</w:t>
            </w:r>
            <w:r w:rsidRPr="00405051">
              <w:rPr>
                <w:rFonts w:ascii="GHEA Grapalat" w:eastAsia="Times New Roman" w:hAnsi="GHEA Grapalat" w:cs="Sylfaen"/>
                <w:sz w:val="20"/>
                <w:szCs w:val="20"/>
              </w:rPr>
              <w:t>)</w:t>
            </w:r>
            <w:r w:rsidRPr="00405051">
              <w:rPr>
                <w:rFonts w:ascii="GHEA Grapalat" w:eastAsia="Times New Roman" w:hAnsi="GHEA Grapalat" w:cs="Arial"/>
                <w:sz w:val="20"/>
                <w:szCs w:val="20"/>
              </w:rPr>
              <w:t>`</w:t>
            </w:r>
          </w:p>
        </w:tc>
      </w:tr>
      <w:tr w:rsidR="008C271A" w:rsidRPr="008C271A" w:rsidTr="0040505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Arial"/>
                <w:sz w:val="20"/>
                <w:szCs w:val="20"/>
                <w:lang w:val="en-US"/>
              </w:rPr>
            </w:pPr>
            <w:r w:rsidRPr="008C271A">
              <w:rPr>
                <w:rFonts w:ascii="GHEA Grapalat" w:eastAsia="Times New Roman" w:hAnsi="GHEA Grapalat" w:cs="Sylfaen"/>
                <w:sz w:val="20"/>
                <w:szCs w:val="20"/>
                <w:lang w:val="hy-AM"/>
              </w:rPr>
              <w:t>6</w:t>
            </w:r>
            <w:r w:rsidRPr="008C271A">
              <w:rPr>
                <w:rFonts w:ascii="GHEA Grapalat" w:eastAsia="Times New Roman" w:hAnsi="GHEA Grapalat" w:cs="Sylfaen"/>
                <w:sz w:val="20"/>
                <w:szCs w:val="20"/>
                <w:lang w:val="en-US"/>
              </w:rPr>
              <w:t>. Վճարողիհաշվիհամարը</w:t>
            </w:r>
            <w:r w:rsidRPr="008C271A">
              <w:rPr>
                <w:rFonts w:ascii="GHEA Grapalat" w:eastAsia="Times New Roman" w:hAnsi="GHEA Grapalat" w:cs="Arial"/>
                <w:sz w:val="20"/>
                <w:szCs w:val="20"/>
                <w:lang w:val="en-US"/>
              </w:rPr>
              <w:t>`</w:t>
            </w:r>
          </w:p>
        </w:tc>
      </w:tr>
      <w:tr w:rsidR="008C271A" w:rsidRPr="008C271A" w:rsidTr="004050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Arial"/>
                <w:sz w:val="20"/>
                <w:szCs w:val="20"/>
                <w:lang w:val="en-US"/>
              </w:rPr>
            </w:pPr>
            <w:r w:rsidRPr="008C271A">
              <w:rPr>
                <w:rFonts w:ascii="GHEA Grapalat" w:eastAsia="Times New Roman" w:hAnsi="GHEA Grapalat" w:cs="Sylfaen"/>
                <w:sz w:val="20"/>
                <w:szCs w:val="20"/>
                <w:lang w:val="hy-AM"/>
              </w:rPr>
              <w:t>7</w:t>
            </w:r>
            <w:r w:rsidRPr="008C271A">
              <w:rPr>
                <w:rFonts w:ascii="GHEA Grapalat" w:eastAsia="Times New Roman" w:hAnsi="GHEA Grapalat" w:cs="Sylfaen"/>
                <w:sz w:val="20"/>
                <w:szCs w:val="20"/>
                <w:lang w:val="en-US"/>
              </w:rPr>
              <w:t>. ՎճարողիՀՎՀՀ</w:t>
            </w:r>
            <w:r w:rsidRPr="008C271A">
              <w:rPr>
                <w:rFonts w:ascii="GHEA Grapalat" w:eastAsia="Times New Roman" w:hAnsi="GHEA Grapalat" w:cs="Arial"/>
                <w:sz w:val="20"/>
                <w:szCs w:val="20"/>
                <w:lang w:val="en-US"/>
              </w:rPr>
              <w:t>`</w:t>
            </w:r>
          </w:p>
        </w:tc>
      </w:tr>
      <w:tr w:rsidR="008C271A" w:rsidRPr="008C271A" w:rsidTr="004050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Arial"/>
                <w:sz w:val="20"/>
                <w:szCs w:val="20"/>
                <w:lang w:val="en-US"/>
              </w:rPr>
            </w:pPr>
            <w:r w:rsidRPr="008C271A">
              <w:rPr>
                <w:rFonts w:ascii="GHEA Grapalat" w:eastAsia="Times New Roman" w:hAnsi="GHEA Grapalat" w:cs="Sylfaen"/>
                <w:sz w:val="20"/>
                <w:szCs w:val="20"/>
                <w:lang w:val="hy-AM"/>
              </w:rPr>
              <w:t>8</w:t>
            </w:r>
            <w:r w:rsidRPr="008C271A">
              <w:rPr>
                <w:rFonts w:ascii="GHEA Grapalat" w:eastAsia="Times New Roman" w:hAnsi="GHEA Grapalat" w:cs="Sylfaen"/>
                <w:sz w:val="20"/>
                <w:szCs w:val="20"/>
                <w:lang w:val="en-US"/>
              </w:rPr>
              <w:t>. ՎճարողիՀԾՀ</w:t>
            </w:r>
            <w:r w:rsidRPr="008C271A">
              <w:rPr>
                <w:rFonts w:ascii="GHEA Grapalat" w:eastAsia="Times New Roman" w:hAnsi="GHEA Grapalat" w:cs="Arial"/>
                <w:sz w:val="20"/>
                <w:szCs w:val="20"/>
                <w:lang w:val="en-US"/>
              </w:rPr>
              <w:t>`</w:t>
            </w:r>
          </w:p>
        </w:tc>
      </w:tr>
      <w:tr w:rsidR="008C271A" w:rsidRPr="008C271A" w:rsidTr="004050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405051" w:rsidRDefault="008C271A" w:rsidP="008C271A">
            <w:pPr>
              <w:spacing w:after="0" w:line="240" w:lineRule="auto"/>
              <w:rPr>
                <w:rFonts w:ascii="GHEA Grapalat" w:eastAsia="Times New Roman" w:hAnsi="GHEA Grapalat" w:cs="Arial"/>
                <w:sz w:val="20"/>
                <w:szCs w:val="20"/>
              </w:rPr>
            </w:pPr>
            <w:r w:rsidRPr="008C271A">
              <w:rPr>
                <w:rFonts w:ascii="GHEA Grapalat" w:eastAsia="Times New Roman" w:hAnsi="GHEA Grapalat" w:cs="Sylfaen"/>
                <w:sz w:val="20"/>
                <w:szCs w:val="20"/>
                <w:lang w:val="hy-AM"/>
              </w:rPr>
              <w:t>9</w:t>
            </w:r>
            <w:r w:rsidRPr="00405051">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en-US"/>
              </w:rPr>
              <w:t>Շահառու</w:t>
            </w:r>
            <w:r w:rsidRPr="008C271A">
              <w:rPr>
                <w:rFonts w:ascii="GHEA Grapalat" w:eastAsia="Times New Roman" w:hAnsi="GHEA Grapalat" w:cs="Sylfaen"/>
                <w:sz w:val="20"/>
                <w:szCs w:val="20"/>
                <w:lang w:val="hy-AM"/>
              </w:rPr>
              <w:t>ի  անվանումը</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hy-AM"/>
              </w:rPr>
              <w:t xml:space="preserve"> կամ անուն ազգանուն </w:t>
            </w:r>
            <w:r w:rsidRPr="00405051">
              <w:rPr>
                <w:rFonts w:ascii="GHEA Grapalat" w:eastAsia="Times New Roman" w:hAnsi="GHEA Grapalat" w:cs="Arial"/>
                <w:sz w:val="20"/>
                <w:szCs w:val="20"/>
              </w:rPr>
              <w:t>`</w:t>
            </w:r>
            <w:r w:rsidR="00DC7FFD" w:rsidRPr="00ED1ED3">
              <w:rPr>
                <w:rFonts w:ascii="GHEA Grapalat" w:eastAsia="Times New Roman" w:hAnsi="GHEA Grapalat" w:cs="Arial"/>
                <w:sz w:val="20"/>
                <w:szCs w:val="20"/>
              </w:rPr>
              <w:t>Գեղակերտիհամայնքապետարան</w:t>
            </w:r>
          </w:p>
        </w:tc>
      </w:tr>
      <w:tr w:rsidR="008C271A" w:rsidRPr="008C271A" w:rsidTr="004050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Sylfaen"/>
                <w:sz w:val="20"/>
                <w:szCs w:val="20"/>
              </w:rPr>
            </w:pPr>
            <w:r w:rsidRPr="008C271A">
              <w:rPr>
                <w:rFonts w:ascii="GHEA Grapalat" w:eastAsia="Times New Roman" w:hAnsi="GHEA Grapalat" w:cs="Sylfaen"/>
                <w:sz w:val="20"/>
                <w:szCs w:val="20"/>
              </w:rPr>
              <w:t xml:space="preserve">10. </w:t>
            </w:r>
            <w:r w:rsidRPr="008C271A">
              <w:rPr>
                <w:rFonts w:ascii="GHEA Grapalat" w:eastAsia="Times New Roman" w:hAnsi="GHEA Grapalat" w:cs="Sylfaen"/>
                <w:sz w:val="20"/>
                <w:szCs w:val="20"/>
                <w:lang w:val="en-US"/>
              </w:rPr>
              <w:t>Շահառուի ՀԾՀ</w:t>
            </w:r>
            <w:r w:rsidRPr="008C271A">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hy-AM"/>
              </w:rPr>
              <w:t>չի լրացվում</w:t>
            </w:r>
            <w:r w:rsidRPr="008C271A">
              <w:rPr>
                <w:rFonts w:ascii="GHEA Grapalat" w:eastAsia="Times New Roman" w:hAnsi="GHEA Grapalat" w:cs="Sylfaen"/>
                <w:sz w:val="20"/>
                <w:szCs w:val="20"/>
              </w:rPr>
              <w:t>)</w:t>
            </w:r>
          </w:p>
        </w:tc>
      </w:tr>
      <w:tr w:rsidR="008C271A" w:rsidRPr="008C271A" w:rsidTr="0040505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Arial"/>
                <w:sz w:val="20"/>
                <w:szCs w:val="20"/>
                <w:lang w:val="en-US"/>
              </w:rPr>
            </w:pPr>
            <w:r w:rsidRPr="008C271A">
              <w:rPr>
                <w:rFonts w:ascii="GHEA Grapalat" w:eastAsia="Times New Roman" w:hAnsi="GHEA Grapalat" w:cs="Sylfaen"/>
                <w:sz w:val="20"/>
                <w:szCs w:val="20"/>
                <w:lang w:val="hy-AM"/>
              </w:rPr>
              <w:t>11</w:t>
            </w:r>
            <w:r w:rsidRPr="008C271A">
              <w:rPr>
                <w:rFonts w:ascii="GHEA Grapalat" w:eastAsia="Times New Roman" w:hAnsi="GHEA Grapalat" w:cs="Sylfaen"/>
                <w:sz w:val="20"/>
                <w:szCs w:val="20"/>
                <w:lang w:val="en-US"/>
              </w:rPr>
              <w:t>. ՇահառուիՀՎՀՀ</w:t>
            </w:r>
            <w:r w:rsidRPr="008C271A">
              <w:rPr>
                <w:rFonts w:ascii="GHEA Grapalat" w:eastAsia="Times New Roman" w:hAnsi="GHEA Grapalat" w:cs="Arial"/>
                <w:sz w:val="20"/>
                <w:szCs w:val="20"/>
                <w:lang w:val="en-US"/>
              </w:rPr>
              <w:t>`</w:t>
            </w:r>
            <w:r w:rsidR="00DC7FFD" w:rsidRPr="00ED1ED3">
              <w:rPr>
                <w:rFonts w:ascii="GHEA Grapalat" w:eastAsia="Times New Roman" w:hAnsi="GHEA Grapalat" w:cs="Arial"/>
                <w:sz w:val="20"/>
                <w:szCs w:val="20"/>
              </w:rPr>
              <w:t>04703572</w:t>
            </w:r>
          </w:p>
        </w:tc>
      </w:tr>
      <w:tr w:rsidR="008C271A" w:rsidRPr="008C271A" w:rsidTr="0040505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405051" w:rsidRDefault="008C271A" w:rsidP="008C271A">
            <w:pPr>
              <w:spacing w:after="0" w:line="240" w:lineRule="auto"/>
              <w:rPr>
                <w:rFonts w:ascii="GHEA Grapalat" w:eastAsia="Times New Roman" w:hAnsi="GHEA Grapalat" w:cs="Arial"/>
                <w:sz w:val="20"/>
                <w:szCs w:val="20"/>
              </w:rPr>
            </w:pPr>
            <w:r w:rsidRPr="00405051">
              <w:rPr>
                <w:rFonts w:ascii="GHEA Grapalat" w:eastAsia="Times New Roman" w:hAnsi="GHEA Grapalat" w:cs="Sylfaen"/>
                <w:sz w:val="20"/>
                <w:szCs w:val="20"/>
              </w:rPr>
              <w:t>1</w:t>
            </w:r>
            <w:r w:rsidRPr="008C271A">
              <w:rPr>
                <w:rFonts w:ascii="GHEA Grapalat" w:eastAsia="Times New Roman" w:hAnsi="GHEA Grapalat" w:cs="Sylfaen"/>
                <w:sz w:val="20"/>
                <w:szCs w:val="20"/>
                <w:lang w:val="hy-AM"/>
              </w:rPr>
              <w:t>2</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Շահառուի</w:t>
            </w:r>
            <w:r w:rsidRPr="008C271A">
              <w:rPr>
                <w:rFonts w:ascii="GHEA Grapalat" w:eastAsia="Times New Roman" w:hAnsi="GHEA Grapalat" w:cs="Sylfaen"/>
                <w:sz w:val="20"/>
                <w:szCs w:val="20"/>
                <w:lang w:val="hy-AM"/>
              </w:rPr>
              <w:t>ն սպասարկող Ֆինանսական կազմակերպություն</w:t>
            </w:r>
            <w:r w:rsidRPr="00405051">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en-US"/>
              </w:rPr>
              <w:t>բանկ</w:t>
            </w:r>
            <w:r w:rsidRPr="00405051">
              <w:rPr>
                <w:rFonts w:ascii="GHEA Grapalat" w:eastAsia="Times New Roman" w:hAnsi="GHEA Grapalat" w:cs="Sylfaen"/>
                <w:sz w:val="20"/>
                <w:szCs w:val="20"/>
              </w:rPr>
              <w:t>)</w:t>
            </w:r>
            <w:r w:rsidRPr="00405051">
              <w:rPr>
                <w:rFonts w:ascii="GHEA Grapalat" w:eastAsia="Times New Roman" w:hAnsi="GHEA Grapalat" w:cs="Arial"/>
                <w:sz w:val="20"/>
                <w:szCs w:val="20"/>
              </w:rPr>
              <w:t>`</w:t>
            </w:r>
            <w:r w:rsidR="00DC7FFD" w:rsidRPr="00ED1ED3">
              <w:rPr>
                <w:rFonts w:ascii="GHEA Grapalat" w:eastAsia="Times New Roman" w:hAnsi="GHEA Grapalat" w:cs="Arial"/>
                <w:sz w:val="20"/>
                <w:szCs w:val="20"/>
              </w:rPr>
              <w:t>Ֆին</w:t>
            </w:r>
            <w:r w:rsidR="00DC7FFD" w:rsidRPr="00C47329">
              <w:rPr>
                <w:rFonts w:ascii="GHEA Grapalat" w:eastAsia="Times New Roman" w:hAnsi="GHEA Grapalat" w:cs="Arial"/>
                <w:sz w:val="20"/>
                <w:szCs w:val="20"/>
              </w:rPr>
              <w:t xml:space="preserve"> .</w:t>
            </w:r>
            <w:r w:rsidR="00DC7FFD" w:rsidRPr="00ED1ED3">
              <w:rPr>
                <w:rFonts w:ascii="GHEA Grapalat" w:eastAsia="Times New Roman" w:hAnsi="GHEA Grapalat" w:cs="Arial"/>
                <w:sz w:val="20"/>
                <w:szCs w:val="20"/>
              </w:rPr>
              <w:t>նախ</w:t>
            </w:r>
            <w:r w:rsidR="00DC7FFD" w:rsidRPr="00C47329">
              <w:rPr>
                <w:rFonts w:ascii="GHEA Grapalat" w:eastAsia="Times New Roman" w:hAnsi="GHEA Grapalat" w:cs="Arial"/>
                <w:sz w:val="20"/>
                <w:szCs w:val="20"/>
              </w:rPr>
              <w:t xml:space="preserve">. </w:t>
            </w:r>
            <w:r w:rsidR="00DC7FFD" w:rsidRPr="00ED1ED3">
              <w:rPr>
                <w:rFonts w:ascii="GHEA Grapalat" w:eastAsia="Times New Roman" w:hAnsi="GHEA Grapalat" w:cs="Arial"/>
                <w:sz w:val="20"/>
                <w:szCs w:val="20"/>
              </w:rPr>
              <w:t>գործ</w:t>
            </w:r>
            <w:r w:rsidR="00DC7FFD" w:rsidRPr="00C47329">
              <w:rPr>
                <w:rFonts w:ascii="GHEA Grapalat" w:eastAsia="Times New Roman" w:hAnsi="GHEA Grapalat" w:cs="Arial"/>
                <w:sz w:val="20"/>
                <w:szCs w:val="20"/>
              </w:rPr>
              <w:t xml:space="preserve">. </w:t>
            </w:r>
            <w:r w:rsidR="00DC7FFD" w:rsidRPr="00ED1ED3">
              <w:rPr>
                <w:rFonts w:ascii="GHEA Grapalat" w:eastAsia="Times New Roman" w:hAnsi="GHEA Grapalat" w:cs="Arial"/>
                <w:sz w:val="20"/>
                <w:szCs w:val="20"/>
              </w:rPr>
              <w:t>Վարչ.</w:t>
            </w:r>
          </w:p>
        </w:tc>
      </w:tr>
      <w:tr w:rsidR="008C271A" w:rsidRPr="008C271A" w:rsidTr="0040505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DC7FFD" w:rsidRDefault="008C271A" w:rsidP="008C271A">
            <w:pPr>
              <w:spacing w:after="0" w:line="240" w:lineRule="auto"/>
              <w:rPr>
                <w:rFonts w:ascii="GHEA Grapalat" w:eastAsia="Times New Roman" w:hAnsi="GHEA Grapalat" w:cs="Arial"/>
                <w:sz w:val="20"/>
                <w:szCs w:val="20"/>
                <w:lang w:val="hy-AM"/>
              </w:rPr>
            </w:pPr>
            <w:r w:rsidRPr="00405051">
              <w:rPr>
                <w:rFonts w:ascii="GHEA Grapalat" w:eastAsia="Times New Roman" w:hAnsi="GHEA Grapalat" w:cs="Sylfaen"/>
                <w:sz w:val="20"/>
                <w:szCs w:val="20"/>
              </w:rPr>
              <w:t>1</w:t>
            </w:r>
            <w:r w:rsidRPr="008C271A">
              <w:rPr>
                <w:rFonts w:ascii="GHEA Grapalat" w:eastAsia="Times New Roman" w:hAnsi="GHEA Grapalat" w:cs="Sylfaen"/>
                <w:sz w:val="20"/>
                <w:szCs w:val="20"/>
                <w:lang w:val="hy-AM"/>
              </w:rPr>
              <w:t>3</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Շահառուիհաշվիհամարը</w:t>
            </w:r>
            <w:r w:rsidRPr="00405051">
              <w:rPr>
                <w:rFonts w:ascii="GHEA Grapalat" w:eastAsia="Times New Roman" w:hAnsi="GHEA Grapalat" w:cs="Arial"/>
                <w:sz w:val="20"/>
                <w:szCs w:val="20"/>
              </w:rPr>
              <w:t xml:space="preserve"> (</w:t>
            </w:r>
            <w:r w:rsidRPr="008C271A">
              <w:rPr>
                <w:rFonts w:ascii="GHEA Grapalat" w:eastAsia="Times New Roman" w:hAnsi="GHEA Grapalat" w:cs="Sylfaen"/>
                <w:sz w:val="20"/>
                <w:szCs w:val="20"/>
                <w:lang w:val="en-US"/>
              </w:rPr>
              <w:t>հշ</w:t>
            </w:r>
            <w:r w:rsidRPr="00405051">
              <w:rPr>
                <w:rFonts w:ascii="GHEA Grapalat" w:eastAsia="Times New Roman" w:hAnsi="GHEA Grapalat" w:cs="Arial"/>
                <w:sz w:val="20"/>
                <w:szCs w:val="20"/>
              </w:rPr>
              <w:t>.</w:t>
            </w:r>
            <w:r w:rsidRPr="008C271A">
              <w:rPr>
                <w:rFonts w:ascii="GHEA Grapalat" w:eastAsia="Times New Roman" w:hAnsi="GHEA Grapalat" w:cs="Arial"/>
                <w:sz w:val="20"/>
                <w:szCs w:val="20"/>
                <w:lang w:val="en-US"/>
              </w:rPr>
              <w:t>N</w:t>
            </w:r>
            <w:r w:rsidRPr="00405051">
              <w:rPr>
                <w:rFonts w:ascii="GHEA Grapalat" w:eastAsia="Times New Roman" w:hAnsi="GHEA Grapalat" w:cs="Arial"/>
                <w:sz w:val="20"/>
                <w:szCs w:val="20"/>
              </w:rPr>
              <w:t>)</w:t>
            </w:r>
            <w:r w:rsidR="00DC7FFD">
              <w:rPr>
                <w:rFonts w:ascii="GHEA Grapalat" w:eastAsia="Times New Roman" w:hAnsi="GHEA Grapalat" w:cs="Arial"/>
                <w:sz w:val="20"/>
                <w:szCs w:val="20"/>
                <w:lang w:val="hy-AM"/>
              </w:rPr>
              <w:t>900322001455</w:t>
            </w:r>
          </w:p>
        </w:tc>
      </w:tr>
      <w:tr w:rsidR="008C271A" w:rsidRPr="008C271A" w:rsidTr="004050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Arial"/>
                <w:sz w:val="20"/>
                <w:szCs w:val="20"/>
                <w:lang w:val="en-US"/>
              </w:rPr>
            </w:pPr>
            <w:r w:rsidRPr="008C271A">
              <w:rPr>
                <w:rFonts w:ascii="GHEA Grapalat" w:eastAsia="Times New Roman" w:hAnsi="GHEA Grapalat" w:cs="Sylfaen"/>
                <w:sz w:val="20"/>
                <w:szCs w:val="20"/>
                <w:lang w:val="en-US"/>
              </w:rPr>
              <w:t>1</w:t>
            </w:r>
            <w:r w:rsidRPr="008C271A">
              <w:rPr>
                <w:rFonts w:ascii="GHEA Grapalat" w:eastAsia="Times New Roman" w:hAnsi="GHEA Grapalat" w:cs="Sylfaen"/>
                <w:sz w:val="20"/>
                <w:szCs w:val="20"/>
                <w:lang w:val="hy-AM"/>
              </w:rPr>
              <w:t>4</w:t>
            </w:r>
            <w:r w:rsidRPr="008C271A">
              <w:rPr>
                <w:rFonts w:ascii="GHEA Grapalat" w:eastAsia="Times New Roman" w:hAnsi="GHEA Grapalat" w:cs="Sylfaen"/>
                <w:sz w:val="20"/>
                <w:szCs w:val="20"/>
                <w:lang w:val="en-US"/>
              </w:rPr>
              <w:t>.Գումարը</w:t>
            </w:r>
            <w:r w:rsidRPr="008C271A">
              <w:rPr>
                <w:rFonts w:ascii="GHEA Grapalat" w:eastAsia="Times New Roman" w:hAnsi="GHEA Grapalat" w:cs="Arial"/>
                <w:sz w:val="20"/>
                <w:szCs w:val="20"/>
              </w:rPr>
              <w:t>(</w:t>
            </w:r>
            <w:r w:rsidRPr="008C271A">
              <w:rPr>
                <w:rFonts w:ascii="GHEA Grapalat" w:eastAsia="Times New Roman" w:hAnsi="GHEA Grapalat" w:cs="Sylfaen"/>
                <w:sz w:val="20"/>
                <w:szCs w:val="20"/>
                <w:lang w:val="en-US"/>
              </w:rPr>
              <w:t>թվերովևբառերով</w:t>
            </w:r>
            <w:r w:rsidRPr="008C271A">
              <w:rPr>
                <w:rFonts w:ascii="GHEA Grapalat" w:eastAsia="Times New Roman" w:hAnsi="GHEA Grapalat" w:cs="Sylfaen"/>
                <w:sz w:val="20"/>
                <w:szCs w:val="20"/>
              </w:rPr>
              <w:t>)</w:t>
            </w:r>
            <w:r w:rsidRPr="008C271A">
              <w:rPr>
                <w:rFonts w:ascii="GHEA Grapalat" w:eastAsia="Times New Roman" w:hAnsi="GHEA Grapalat" w:cs="Arial"/>
                <w:sz w:val="20"/>
                <w:szCs w:val="20"/>
                <w:lang w:val="en-US"/>
              </w:rPr>
              <w:t>`</w:t>
            </w:r>
          </w:p>
        </w:tc>
      </w:tr>
      <w:tr w:rsidR="008C271A" w:rsidRPr="008C271A" w:rsidTr="004050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405051" w:rsidRDefault="008C271A" w:rsidP="008C271A">
            <w:pPr>
              <w:spacing w:after="0" w:line="240" w:lineRule="auto"/>
              <w:rPr>
                <w:rFonts w:ascii="GHEA Grapalat" w:eastAsia="Times New Roman" w:hAnsi="GHEA Grapalat" w:cs="Sylfaen"/>
                <w:sz w:val="20"/>
                <w:szCs w:val="20"/>
              </w:rPr>
            </w:pPr>
            <w:r w:rsidRPr="00405051">
              <w:rPr>
                <w:rFonts w:ascii="GHEA Grapalat" w:eastAsia="Times New Roman" w:hAnsi="GHEA Grapalat" w:cs="Sylfaen"/>
                <w:sz w:val="20"/>
                <w:szCs w:val="20"/>
              </w:rPr>
              <w:t xml:space="preserve">15. </w:t>
            </w:r>
            <w:r w:rsidRPr="008C271A">
              <w:rPr>
                <w:rFonts w:ascii="GHEA Grapalat" w:eastAsia="Times New Roman" w:hAnsi="GHEA Grapalat" w:cs="Sylfaen"/>
                <w:sz w:val="20"/>
                <w:szCs w:val="20"/>
                <w:lang w:val="hy-AM"/>
              </w:rPr>
              <w:t xml:space="preserve">Ակցեպտավորված գումարը՝ </w:t>
            </w:r>
            <w:r w:rsidRPr="00405051">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en-US"/>
              </w:rPr>
              <w:t>թվերովևբառերով</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hy-AM"/>
              </w:rPr>
              <w:t>նախատեսված է նշված գումարի մասնակի ակցեպտի համար, որը չի կիրառվում</w:t>
            </w:r>
            <w:r w:rsidRPr="00405051">
              <w:rPr>
                <w:rFonts w:ascii="GHEA Grapalat" w:eastAsia="Times New Roman" w:hAnsi="GHEA Grapalat" w:cs="Sylfaen"/>
                <w:sz w:val="20"/>
                <w:szCs w:val="20"/>
              </w:rPr>
              <w:t>)</w:t>
            </w:r>
          </w:p>
        </w:tc>
      </w:tr>
      <w:tr w:rsidR="008C271A" w:rsidRPr="008C271A" w:rsidTr="004050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DC7FFD" w:rsidRDefault="008C271A" w:rsidP="008C271A">
            <w:pPr>
              <w:spacing w:after="0" w:line="240" w:lineRule="auto"/>
              <w:rPr>
                <w:rFonts w:ascii="GHEA Grapalat" w:eastAsia="Times New Roman" w:hAnsi="GHEA Grapalat" w:cs="Arial"/>
                <w:sz w:val="20"/>
                <w:szCs w:val="20"/>
              </w:rPr>
            </w:pPr>
            <w:r w:rsidRPr="00DC7FFD">
              <w:rPr>
                <w:rFonts w:ascii="GHEA Grapalat" w:eastAsia="Times New Roman" w:hAnsi="GHEA Grapalat" w:cs="Sylfaen"/>
                <w:sz w:val="20"/>
                <w:szCs w:val="20"/>
              </w:rPr>
              <w:t>1</w:t>
            </w:r>
            <w:r w:rsidRPr="008C271A">
              <w:rPr>
                <w:rFonts w:ascii="GHEA Grapalat" w:eastAsia="Times New Roman" w:hAnsi="GHEA Grapalat" w:cs="Sylfaen"/>
                <w:sz w:val="20"/>
                <w:szCs w:val="20"/>
              </w:rPr>
              <w:t>6</w:t>
            </w:r>
            <w:r w:rsidRPr="00DC7FFD">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Արժույթը</w:t>
            </w:r>
            <w:r w:rsidRPr="00DC7FFD">
              <w:rPr>
                <w:rFonts w:ascii="GHEA Grapalat" w:eastAsia="Times New Roman" w:hAnsi="GHEA Grapalat" w:cs="Arial"/>
                <w:sz w:val="20"/>
                <w:szCs w:val="20"/>
              </w:rPr>
              <w:t xml:space="preserve"> (</w:t>
            </w:r>
            <w:r w:rsidRPr="008C271A">
              <w:rPr>
                <w:rFonts w:ascii="GHEA Grapalat" w:eastAsia="Times New Roman" w:hAnsi="GHEA Grapalat" w:cs="Sylfaen"/>
                <w:sz w:val="20"/>
                <w:szCs w:val="20"/>
                <w:lang w:val="en-US"/>
              </w:rPr>
              <w:t>բառերովևկոդով</w:t>
            </w:r>
            <w:r w:rsidRPr="00DC7FFD">
              <w:rPr>
                <w:rFonts w:ascii="GHEA Grapalat" w:eastAsia="Times New Roman" w:hAnsi="GHEA Grapalat" w:cs="Arial"/>
                <w:sz w:val="20"/>
                <w:szCs w:val="20"/>
              </w:rPr>
              <w:t>)`</w:t>
            </w:r>
            <w:r w:rsidR="00DC7FFD">
              <w:rPr>
                <w:rFonts w:ascii="GHEA Grapalat" w:hAnsi="GHEA Grapalat" w:cs="Arial"/>
                <w:b/>
                <w:sz w:val="20"/>
                <w:szCs w:val="20"/>
                <w:lang w:val="hy-AM"/>
              </w:rPr>
              <w:t>ՀՀ դրամ /</w:t>
            </w:r>
            <w:r w:rsidR="00DC7FFD">
              <w:rPr>
                <w:rFonts w:ascii="GHEA Grapalat" w:hAnsi="GHEA Grapalat" w:cs="Arial"/>
                <w:b/>
                <w:sz w:val="20"/>
                <w:szCs w:val="20"/>
                <w:lang w:val="en-GB"/>
              </w:rPr>
              <w:t>AMD</w:t>
            </w:r>
          </w:p>
        </w:tc>
      </w:tr>
      <w:tr w:rsidR="008C271A" w:rsidRPr="008C271A" w:rsidTr="004050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Arial"/>
                <w:sz w:val="20"/>
                <w:szCs w:val="20"/>
                <w:lang w:val="hy-AM"/>
              </w:rPr>
            </w:pPr>
            <w:r w:rsidRPr="00405051">
              <w:rPr>
                <w:rFonts w:ascii="GHEA Grapalat" w:eastAsia="Times New Roman" w:hAnsi="GHEA Grapalat" w:cs="Sylfaen"/>
                <w:sz w:val="20"/>
                <w:szCs w:val="20"/>
              </w:rPr>
              <w:t>1</w:t>
            </w:r>
            <w:r w:rsidRPr="008C271A">
              <w:rPr>
                <w:rFonts w:ascii="GHEA Grapalat" w:eastAsia="Times New Roman" w:hAnsi="GHEA Grapalat" w:cs="Sylfaen"/>
                <w:sz w:val="20"/>
                <w:szCs w:val="20"/>
                <w:lang w:val="hy-AM"/>
              </w:rPr>
              <w:t>7</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Գործարքի</w:t>
            </w:r>
            <w:r w:rsidRPr="00405051">
              <w:rPr>
                <w:rFonts w:ascii="GHEA Grapalat" w:eastAsia="Times New Roman" w:hAnsi="GHEA Grapalat" w:cs="Arial"/>
                <w:sz w:val="20"/>
                <w:szCs w:val="20"/>
              </w:rPr>
              <w:t xml:space="preserve"> (</w:t>
            </w:r>
            <w:r w:rsidRPr="008C271A">
              <w:rPr>
                <w:rFonts w:ascii="GHEA Grapalat" w:eastAsia="Times New Roman" w:hAnsi="GHEA Grapalat" w:cs="Sylfaen"/>
                <w:sz w:val="20"/>
                <w:szCs w:val="20"/>
                <w:lang w:val="en-US"/>
              </w:rPr>
              <w:t>վճարման</w:t>
            </w:r>
            <w:r w:rsidRPr="00405051">
              <w:rPr>
                <w:rFonts w:ascii="GHEA Grapalat" w:eastAsia="Times New Roman" w:hAnsi="GHEA Grapalat" w:cs="Arial"/>
                <w:sz w:val="20"/>
                <w:szCs w:val="20"/>
              </w:rPr>
              <w:t xml:space="preserve">) </w:t>
            </w:r>
            <w:r w:rsidRPr="008C271A">
              <w:rPr>
                <w:rFonts w:ascii="GHEA Grapalat" w:eastAsia="Times New Roman" w:hAnsi="GHEA Grapalat" w:cs="Sylfaen"/>
                <w:sz w:val="20"/>
                <w:szCs w:val="20"/>
                <w:lang w:val="en-US"/>
              </w:rPr>
              <w:t>նպատակը</w:t>
            </w:r>
            <w:r w:rsidRPr="00405051">
              <w:rPr>
                <w:rFonts w:ascii="GHEA Grapalat" w:eastAsia="Times New Roman" w:hAnsi="GHEA Grapalat" w:cs="Arial"/>
                <w:sz w:val="20"/>
                <w:szCs w:val="20"/>
              </w:rPr>
              <w:t>`</w:t>
            </w:r>
            <w:r w:rsidRPr="00405051">
              <w:rPr>
                <w:rFonts w:ascii="GHEA Grapalat" w:eastAsia="Times New Roman" w:hAnsi="GHEA Grapalat" w:cs="Sylfaen"/>
                <w:bCs/>
                <w:i/>
                <w:sz w:val="20"/>
                <w:szCs w:val="20"/>
              </w:rPr>
              <w:t>(</w:t>
            </w:r>
            <w:r w:rsidRPr="008C271A">
              <w:rPr>
                <w:rFonts w:ascii="GHEA Grapalat" w:eastAsia="Times New Roman" w:hAnsi="GHEA Grapalat" w:cs="Sylfaen"/>
                <w:bCs/>
                <w:i/>
                <w:sz w:val="20"/>
                <w:szCs w:val="20"/>
                <w:lang w:val="en-US"/>
              </w:rPr>
              <w:t>որակավորմանապահովմ</w:t>
            </w:r>
            <w:r w:rsidRPr="008C271A">
              <w:rPr>
                <w:rFonts w:ascii="GHEA Grapalat" w:eastAsia="Times New Roman" w:hAnsi="GHEA Grapalat" w:cs="Sylfaen"/>
                <w:bCs/>
                <w:i/>
                <w:sz w:val="20"/>
                <w:szCs w:val="20"/>
                <w:lang w:val="hy-AM"/>
              </w:rPr>
              <w:t>ան համար</w:t>
            </w:r>
            <w:r w:rsidRPr="00405051">
              <w:rPr>
                <w:rFonts w:ascii="GHEA Grapalat" w:eastAsia="Times New Roman" w:hAnsi="GHEA Grapalat" w:cs="Sylfaen"/>
                <w:bCs/>
                <w:i/>
                <w:sz w:val="20"/>
                <w:szCs w:val="20"/>
              </w:rPr>
              <w:t>)</w:t>
            </w:r>
          </w:p>
        </w:tc>
      </w:tr>
      <w:tr w:rsidR="008C271A" w:rsidRPr="008C271A" w:rsidTr="00405051">
        <w:trPr>
          <w:trHeight w:val="424"/>
        </w:trPr>
        <w:tc>
          <w:tcPr>
            <w:tcW w:w="10980" w:type="dxa"/>
            <w:gridSpan w:val="2"/>
            <w:tcBorders>
              <w:top w:val="single" w:sz="4" w:space="0" w:color="auto"/>
              <w:left w:val="single" w:sz="4" w:space="0" w:color="auto"/>
              <w:right w:val="single" w:sz="4" w:space="0" w:color="000000"/>
            </w:tcBorders>
            <w:noWrap/>
            <w:vAlign w:val="bottom"/>
          </w:tcPr>
          <w:p w:rsidR="008C271A" w:rsidRPr="00405051" w:rsidRDefault="008C271A" w:rsidP="008C271A">
            <w:pPr>
              <w:spacing w:after="0" w:line="240" w:lineRule="auto"/>
              <w:rPr>
                <w:rFonts w:ascii="GHEA Grapalat" w:eastAsia="Times New Roman" w:hAnsi="GHEA Grapalat" w:cs="Arial"/>
                <w:sz w:val="20"/>
                <w:szCs w:val="20"/>
              </w:rPr>
            </w:pPr>
            <w:r w:rsidRPr="00405051">
              <w:rPr>
                <w:rFonts w:ascii="GHEA Grapalat" w:eastAsia="Times New Roman" w:hAnsi="GHEA Grapalat" w:cs="Sylfaen"/>
                <w:sz w:val="20"/>
                <w:szCs w:val="20"/>
              </w:rPr>
              <w:t>1</w:t>
            </w:r>
            <w:r w:rsidRPr="008C271A">
              <w:rPr>
                <w:rFonts w:ascii="GHEA Grapalat" w:eastAsia="Times New Roman" w:hAnsi="GHEA Grapalat" w:cs="Sylfaen"/>
                <w:sz w:val="20"/>
                <w:szCs w:val="20"/>
                <w:lang w:val="hy-AM"/>
              </w:rPr>
              <w:t>8</w:t>
            </w:r>
            <w:r w:rsidRPr="00405051">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hy-AM"/>
              </w:rPr>
              <w:t xml:space="preserve">Վճարման կատարման հիմքերը՝ </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hy-AM"/>
              </w:rPr>
              <w:t>Փաստաթղթերի</w:t>
            </w:r>
            <w:r w:rsidRPr="008C271A">
              <w:rPr>
                <w:rFonts w:ascii="GHEA Grapalat" w:eastAsia="Times New Roman" w:hAnsi="GHEA Grapalat" w:cs="Arial"/>
                <w:sz w:val="20"/>
                <w:szCs w:val="20"/>
                <w:lang w:val="hy-AM"/>
              </w:rPr>
              <w:t xml:space="preserve"> անվանումը</w:t>
            </w:r>
            <w:r w:rsidRPr="00405051">
              <w:rPr>
                <w:rFonts w:ascii="GHEA Grapalat" w:eastAsia="Times New Roman" w:hAnsi="GHEA Grapalat" w:cs="Arial"/>
                <w:sz w:val="20"/>
                <w:szCs w:val="20"/>
              </w:rPr>
              <w:t>,</w:t>
            </w:r>
            <w:r w:rsidRPr="008C271A">
              <w:rPr>
                <w:rFonts w:ascii="GHEA Grapalat" w:eastAsia="Times New Roman" w:hAnsi="GHEA Grapalat" w:cs="Arial"/>
                <w:sz w:val="20"/>
                <w:szCs w:val="20"/>
                <w:lang w:val="hy-AM"/>
              </w:rPr>
              <w:t xml:space="preserve"> այդ թվում՝ տուժանքի մասին համաձայնագիրը, </w:t>
            </w:r>
            <w:r w:rsidRPr="008C271A">
              <w:rPr>
                <w:rFonts w:ascii="GHEA Grapalat" w:eastAsia="Times New Roman" w:hAnsi="GHEA Grapalat" w:cs="Sylfaen"/>
                <w:sz w:val="20"/>
                <w:szCs w:val="20"/>
                <w:lang w:val="hy-AM"/>
              </w:rPr>
              <w:t>դրանցհամարները</w:t>
            </w:r>
            <w:r w:rsidRPr="008C271A">
              <w:rPr>
                <w:rFonts w:ascii="GHEA Grapalat" w:eastAsia="Times New Roman" w:hAnsi="GHEA Grapalat" w:cs="Arial"/>
                <w:sz w:val="20"/>
                <w:szCs w:val="20"/>
                <w:lang w:val="hy-AM"/>
              </w:rPr>
              <w:t>,</w:t>
            </w:r>
            <w:r w:rsidRPr="008C271A">
              <w:rPr>
                <w:rFonts w:ascii="GHEA Grapalat" w:eastAsia="Times New Roman" w:hAnsi="GHEA Grapalat" w:cs="Sylfaen"/>
                <w:sz w:val="20"/>
                <w:szCs w:val="20"/>
                <w:lang w:val="hy-AM"/>
              </w:rPr>
              <w:t>պ</w:t>
            </w:r>
            <w:r w:rsidRPr="008C271A">
              <w:rPr>
                <w:rFonts w:ascii="GHEA Grapalat" w:eastAsia="Times New Roman" w:hAnsi="GHEA Grapalat" w:cs="Sylfaen"/>
                <w:sz w:val="20"/>
                <w:szCs w:val="20"/>
                <w:lang w:val="en-US"/>
              </w:rPr>
              <w:t>այմանագրիծածկագիրը</w:t>
            </w:r>
            <w:r w:rsidRPr="008C271A">
              <w:rPr>
                <w:rFonts w:ascii="GHEA Grapalat" w:eastAsia="Times New Roman" w:hAnsi="GHEA Grapalat" w:cs="Arial"/>
                <w:sz w:val="20"/>
                <w:szCs w:val="20"/>
                <w:lang w:val="hy-AM"/>
              </w:rPr>
              <w:t xml:space="preserve"> որի հիման վրա կատարվում է  գանձումը</w:t>
            </w:r>
            <w:r w:rsidRPr="00405051">
              <w:rPr>
                <w:rFonts w:ascii="GHEA Grapalat" w:eastAsia="Times New Roman" w:hAnsi="GHEA Grapalat" w:cs="Arial"/>
                <w:sz w:val="20"/>
                <w:szCs w:val="20"/>
              </w:rPr>
              <w:t>)</w:t>
            </w:r>
            <w:r w:rsidRPr="00405051">
              <w:rPr>
                <w:rFonts w:ascii="GHEA Grapalat" w:eastAsia="Times New Roman" w:hAnsi="GHEA Grapalat" w:cs="Sylfaen"/>
                <w:sz w:val="20"/>
                <w:szCs w:val="20"/>
              </w:rPr>
              <w:t>`</w:t>
            </w:r>
          </w:p>
          <w:p w:rsidR="008C271A" w:rsidRPr="00405051" w:rsidRDefault="008C271A" w:rsidP="008C271A">
            <w:pPr>
              <w:spacing w:after="0" w:line="240" w:lineRule="auto"/>
              <w:rPr>
                <w:rFonts w:ascii="GHEA Grapalat" w:eastAsia="Times New Roman" w:hAnsi="GHEA Grapalat" w:cs="Arial"/>
                <w:sz w:val="20"/>
                <w:szCs w:val="20"/>
              </w:rPr>
            </w:pPr>
          </w:p>
        </w:tc>
      </w:tr>
      <w:tr w:rsidR="008C271A" w:rsidRPr="008C271A" w:rsidTr="00405051">
        <w:trPr>
          <w:trHeight w:val="704"/>
        </w:trPr>
        <w:tc>
          <w:tcPr>
            <w:tcW w:w="10980" w:type="dxa"/>
            <w:gridSpan w:val="2"/>
            <w:tcBorders>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Arial"/>
                <w:sz w:val="20"/>
                <w:szCs w:val="20"/>
                <w:lang w:val="hy-AM"/>
              </w:rPr>
            </w:pPr>
          </w:p>
        </w:tc>
      </w:tr>
      <w:tr w:rsidR="008C271A" w:rsidRPr="008C271A" w:rsidTr="0040505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Sylfaen"/>
                <w:sz w:val="20"/>
                <w:szCs w:val="20"/>
                <w:lang w:val="hy-AM"/>
              </w:rPr>
            </w:pPr>
            <w:r w:rsidRPr="008C271A">
              <w:rPr>
                <w:rFonts w:ascii="GHEA Grapalat" w:eastAsia="Times New Roman" w:hAnsi="GHEA Grapalat" w:cs="Sylfaen"/>
                <w:sz w:val="20"/>
                <w:szCs w:val="20"/>
                <w:lang w:val="hy-AM"/>
              </w:rPr>
              <w:t>19. Վճարման պայմանները՝                                &lt;ակցեպտավորված վճարում&gt;</w:t>
            </w:r>
          </w:p>
          <w:p w:rsidR="008C271A" w:rsidRPr="008C271A" w:rsidRDefault="008C271A" w:rsidP="008C271A">
            <w:pPr>
              <w:spacing w:after="0" w:line="240" w:lineRule="auto"/>
              <w:rPr>
                <w:rFonts w:ascii="GHEA Grapalat" w:eastAsia="Times New Roman" w:hAnsi="GHEA Grapalat" w:cs="Sylfaen"/>
                <w:sz w:val="20"/>
                <w:szCs w:val="20"/>
              </w:rPr>
            </w:pPr>
          </w:p>
        </w:tc>
      </w:tr>
      <w:tr w:rsidR="008C271A" w:rsidRPr="008C271A" w:rsidTr="0040505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Sylfaen"/>
                <w:sz w:val="20"/>
                <w:szCs w:val="20"/>
                <w:lang w:val="en-US"/>
              </w:rPr>
            </w:pPr>
            <w:r w:rsidRPr="008C271A">
              <w:rPr>
                <w:rFonts w:ascii="GHEA Grapalat" w:eastAsia="Times New Roman" w:hAnsi="GHEA Grapalat" w:cs="Sylfaen"/>
                <w:sz w:val="20"/>
                <w:szCs w:val="20"/>
                <w:lang w:val="hy-AM"/>
              </w:rPr>
              <w:t xml:space="preserve">20. Առդիր էջերի քանակը՝    </w:t>
            </w:r>
            <w:r w:rsidRPr="008C271A">
              <w:rPr>
                <w:rFonts w:ascii="GHEA Grapalat" w:eastAsia="Times New Roman" w:hAnsi="GHEA Grapalat" w:cs="Arial"/>
                <w:sz w:val="20"/>
                <w:szCs w:val="20"/>
                <w:lang w:val="en-US"/>
              </w:rPr>
              <w:t xml:space="preserve">--- </w:t>
            </w:r>
            <w:r w:rsidRPr="008C271A">
              <w:rPr>
                <w:rFonts w:ascii="GHEA Grapalat" w:eastAsia="Times New Roman" w:hAnsi="GHEA Grapalat" w:cs="Sylfaen"/>
                <w:sz w:val="20"/>
                <w:szCs w:val="20"/>
                <w:lang w:val="en-US"/>
              </w:rPr>
              <w:t>էջ</w:t>
            </w:r>
          </w:p>
          <w:p w:rsidR="008C271A" w:rsidRPr="008C271A" w:rsidRDefault="008C271A" w:rsidP="008C271A">
            <w:pPr>
              <w:spacing w:after="0" w:line="240" w:lineRule="auto"/>
              <w:rPr>
                <w:rFonts w:ascii="GHEA Grapalat" w:eastAsia="Times New Roman" w:hAnsi="GHEA Grapalat" w:cs="Sylfaen"/>
                <w:sz w:val="20"/>
                <w:szCs w:val="20"/>
                <w:lang w:val="hy-AM"/>
              </w:rPr>
            </w:pPr>
          </w:p>
        </w:tc>
      </w:tr>
      <w:tr w:rsidR="008C271A" w:rsidRPr="008C271A" w:rsidTr="00405051">
        <w:trPr>
          <w:trHeight w:val="2194"/>
        </w:trPr>
        <w:tc>
          <w:tcPr>
            <w:tcW w:w="5616" w:type="dxa"/>
            <w:tcBorders>
              <w:top w:val="nil"/>
              <w:left w:val="single" w:sz="4" w:space="0" w:color="auto"/>
              <w:bottom w:val="single" w:sz="4" w:space="0" w:color="auto"/>
              <w:right w:val="single" w:sz="4" w:space="0" w:color="auto"/>
            </w:tcBorders>
            <w:noWrap/>
            <w:vAlign w:val="bottom"/>
          </w:tcPr>
          <w:p w:rsidR="008C271A" w:rsidRPr="00405051" w:rsidRDefault="008C271A" w:rsidP="008C271A">
            <w:pPr>
              <w:spacing w:after="0" w:line="240" w:lineRule="auto"/>
              <w:rPr>
                <w:rFonts w:ascii="GHEA Grapalat" w:eastAsia="Times New Roman" w:hAnsi="GHEA Grapalat" w:cs="Sylfaen"/>
                <w:sz w:val="20"/>
                <w:szCs w:val="20"/>
              </w:rPr>
            </w:pPr>
            <w:r w:rsidRPr="008C271A">
              <w:rPr>
                <w:rFonts w:ascii="Courier New" w:eastAsia="Times New Roman" w:hAnsi="Courier New" w:cs="Courier New"/>
                <w:sz w:val="20"/>
                <w:szCs w:val="20"/>
                <w:lang w:val="en-US"/>
              </w:rPr>
              <w:t> </w:t>
            </w:r>
            <w:r w:rsidRPr="008C271A">
              <w:rPr>
                <w:rFonts w:ascii="GHEA Grapalat" w:eastAsia="Times New Roman" w:hAnsi="GHEA Grapalat" w:cs="Arial"/>
                <w:sz w:val="20"/>
                <w:szCs w:val="20"/>
                <w:lang w:val="hy-AM"/>
              </w:rPr>
              <w:t>22</w:t>
            </w:r>
            <w:r w:rsidRPr="00405051">
              <w:rPr>
                <w:rFonts w:ascii="GHEA Grapalat" w:eastAsia="Times New Roman" w:hAnsi="GHEA Grapalat" w:cs="Arial"/>
                <w:sz w:val="20"/>
                <w:szCs w:val="20"/>
              </w:rPr>
              <w:t>.</w:t>
            </w:r>
            <w:r w:rsidRPr="008C271A">
              <w:rPr>
                <w:rFonts w:ascii="GHEA Grapalat" w:eastAsia="Times New Roman" w:hAnsi="GHEA Grapalat" w:cs="Sylfaen"/>
                <w:sz w:val="20"/>
                <w:szCs w:val="20"/>
                <w:lang w:val="en-US"/>
              </w:rPr>
              <w:t>ա</w:t>
            </w:r>
            <w:r w:rsidRPr="00405051">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en-US"/>
              </w:rPr>
              <w:t>Շահառուիստորագրությունները</w:t>
            </w:r>
          </w:p>
          <w:p w:rsidR="008C271A" w:rsidRPr="00405051" w:rsidRDefault="008C271A" w:rsidP="008C271A">
            <w:pPr>
              <w:spacing w:after="0" w:line="240" w:lineRule="auto"/>
              <w:rPr>
                <w:rFonts w:ascii="GHEA Grapalat" w:eastAsia="Times New Roman" w:hAnsi="GHEA Grapalat" w:cs="Sylfaen"/>
                <w:sz w:val="20"/>
                <w:szCs w:val="20"/>
              </w:rPr>
            </w:pPr>
          </w:p>
          <w:p w:rsidR="008C271A" w:rsidRPr="00405051" w:rsidRDefault="008C271A" w:rsidP="008C271A">
            <w:pPr>
              <w:spacing w:after="0" w:line="240" w:lineRule="auto"/>
              <w:jc w:val="right"/>
              <w:rPr>
                <w:rFonts w:ascii="GHEA Grapalat" w:eastAsia="Times New Roman" w:hAnsi="GHEA Grapalat" w:cs="Tahoma"/>
                <w:color w:val="000000"/>
                <w:sz w:val="20"/>
                <w:szCs w:val="20"/>
              </w:rPr>
            </w:pPr>
            <w:r w:rsidRPr="00405051">
              <w:rPr>
                <w:rFonts w:ascii="GHEA Grapalat" w:eastAsia="Times New Roman" w:hAnsi="GHEA Grapalat" w:cs="Tahoma"/>
                <w:color w:val="000000"/>
                <w:sz w:val="20"/>
                <w:szCs w:val="20"/>
              </w:rPr>
              <w:t>/____________________/</w:t>
            </w:r>
          </w:p>
          <w:p w:rsidR="008C271A" w:rsidRPr="00405051" w:rsidRDefault="008C271A" w:rsidP="008C271A">
            <w:pPr>
              <w:spacing w:after="0" w:line="240" w:lineRule="auto"/>
              <w:rPr>
                <w:rFonts w:ascii="GHEA Grapalat" w:eastAsia="Times New Roman" w:hAnsi="GHEA Grapalat" w:cs="Tahoma"/>
                <w:color w:val="000000"/>
                <w:sz w:val="20"/>
                <w:szCs w:val="20"/>
              </w:rPr>
            </w:pPr>
          </w:p>
          <w:p w:rsidR="008C271A" w:rsidRPr="00405051" w:rsidRDefault="008C271A" w:rsidP="008C271A">
            <w:pPr>
              <w:spacing w:after="0" w:line="240" w:lineRule="auto"/>
              <w:rPr>
                <w:rFonts w:ascii="GHEA Grapalat" w:eastAsia="Times New Roman" w:hAnsi="GHEA Grapalat" w:cs="Sylfaen"/>
                <w:sz w:val="20"/>
                <w:szCs w:val="20"/>
              </w:rPr>
            </w:pPr>
          </w:p>
          <w:p w:rsidR="008C271A" w:rsidRPr="00405051" w:rsidRDefault="008C271A" w:rsidP="008C271A">
            <w:pPr>
              <w:spacing w:after="0" w:line="240" w:lineRule="auto"/>
              <w:jc w:val="right"/>
              <w:rPr>
                <w:rFonts w:ascii="GHEA Grapalat" w:eastAsia="Times New Roman" w:hAnsi="GHEA Grapalat" w:cs="Sylfaen"/>
                <w:sz w:val="20"/>
                <w:szCs w:val="20"/>
              </w:rPr>
            </w:pPr>
            <w:r w:rsidRPr="00405051">
              <w:rPr>
                <w:rFonts w:ascii="GHEA Grapalat" w:eastAsia="Times New Roman" w:hAnsi="GHEA Grapalat" w:cs="Tahoma"/>
                <w:color w:val="000000"/>
                <w:sz w:val="20"/>
                <w:szCs w:val="20"/>
              </w:rPr>
              <w:t>/____________________/</w:t>
            </w:r>
          </w:p>
          <w:p w:rsidR="008C271A" w:rsidRPr="00405051" w:rsidRDefault="008C271A" w:rsidP="008C271A">
            <w:pPr>
              <w:spacing w:after="0" w:line="240" w:lineRule="auto"/>
              <w:rPr>
                <w:rFonts w:ascii="GHEA Grapalat" w:eastAsia="Times New Roman" w:hAnsi="GHEA Grapalat" w:cs="Sylfaen"/>
                <w:sz w:val="20"/>
                <w:szCs w:val="20"/>
              </w:rPr>
            </w:pPr>
          </w:p>
          <w:p w:rsidR="008C271A" w:rsidRPr="00405051" w:rsidRDefault="008C271A" w:rsidP="008C271A">
            <w:pPr>
              <w:spacing w:after="0" w:line="240" w:lineRule="auto"/>
              <w:rPr>
                <w:rFonts w:ascii="GHEA Grapalat" w:eastAsia="Times New Roman" w:hAnsi="GHEA Grapalat" w:cs="Sylfaen"/>
                <w:sz w:val="20"/>
                <w:szCs w:val="20"/>
              </w:rPr>
            </w:pPr>
            <w:r w:rsidRPr="008C271A">
              <w:rPr>
                <w:rFonts w:ascii="GHEA Grapalat" w:eastAsia="Times New Roman" w:hAnsi="GHEA Grapalat" w:cs="Sylfaen"/>
                <w:sz w:val="20"/>
                <w:szCs w:val="20"/>
                <w:lang w:val="hy-AM"/>
              </w:rPr>
              <w:t>22</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բ</w:t>
            </w:r>
            <w:r w:rsidRPr="00405051">
              <w:rPr>
                <w:rFonts w:ascii="GHEA Grapalat" w:eastAsia="Times New Roman" w:hAnsi="GHEA Grapalat" w:cs="Sylfaen"/>
                <w:sz w:val="20"/>
                <w:szCs w:val="20"/>
              </w:rPr>
              <w:t>.</w:t>
            </w:r>
          </w:p>
          <w:p w:rsidR="008C271A" w:rsidRPr="00405051" w:rsidRDefault="008C271A" w:rsidP="008C271A">
            <w:pPr>
              <w:spacing w:after="0" w:line="240" w:lineRule="auto"/>
              <w:rPr>
                <w:rFonts w:ascii="GHEA Grapalat" w:eastAsia="Times New Roman" w:hAnsi="GHEA Grapalat" w:cs="Sylfaen"/>
                <w:sz w:val="20"/>
                <w:szCs w:val="20"/>
              </w:rPr>
            </w:pPr>
            <w:r w:rsidRPr="008C271A">
              <w:rPr>
                <w:rFonts w:ascii="GHEA Grapalat" w:eastAsia="Times New Roman" w:hAnsi="GHEA Grapalat" w:cs="Sylfaen"/>
                <w:sz w:val="20"/>
                <w:szCs w:val="20"/>
                <w:lang w:val="en-US"/>
              </w:rPr>
              <w:t>Կ</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Տ</w:t>
            </w:r>
            <w:r w:rsidRPr="00405051">
              <w:rPr>
                <w:rFonts w:ascii="GHEA Grapalat" w:eastAsia="Times New Roman" w:hAnsi="GHEA Grapalat" w:cs="Sylfaen"/>
                <w:sz w:val="20"/>
                <w:szCs w:val="20"/>
              </w:rPr>
              <w:t>.</w:t>
            </w:r>
          </w:p>
          <w:p w:rsidR="008C271A" w:rsidRPr="00405051" w:rsidRDefault="008C271A" w:rsidP="008C271A">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C271A" w:rsidRPr="00405051" w:rsidRDefault="008C271A" w:rsidP="008C271A">
            <w:pPr>
              <w:spacing w:after="0" w:line="240" w:lineRule="auto"/>
              <w:rPr>
                <w:rFonts w:ascii="GHEA Grapalat" w:eastAsia="Times New Roman" w:hAnsi="GHEA Grapalat" w:cs="Sylfaen"/>
                <w:sz w:val="20"/>
                <w:szCs w:val="20"/>
              </w:rPr>
            </w:pPr>
            <w:r w:rsidRPr="008C271A">
              <w:rPr>
                <w:rFonts w:ascii="GHEA Grapalat" w:eastAsia="Times New Roman" w:hAnsi="GHEA Grapalat" w:cs="Arial"/>
                <w:sz w:val="20"/>
                <w:szCs w:val="20"/>
                <w:lang w:val="hy-AM"/>
              </w:rPr>
              <w:t>2</w:t>
            </w:r>
            <w:r w:rsidRPr="00405051">
              <w:rPr>
                <w:rFonts w:ascii="GHEA Grapalat" w:eastAsia="Times New Roman" w:hAnsi="GHEA Grapalat" w:cs="Arial"/>
                <w:sz w:val="20"/>
                <w:szCs w:val="20"/>
              </w:rPr>
              <w:t>1.</w:t>
            </w:r>
            <w:r w:rsidRPr="008C271A">
              <w:rPr>
                <w:rFonts w:ascii="GHEA Grapalat" w:eastAsia="Times New Roman" w:hAnsi="GHEA Grapalat" w:cs="Sylfaen"/>
                <w:sz w:val="20"/>
                <w:szCs w:val="20"/>
                <w:lang w:val="en-US"/>
              </w:rPr>
              <w:t>ա</w:t>
            </w:r>
            <w:r w:rsidRPr="00405051">
              <w:rPr>
                <w:rFonts w:ascii="GHEA Grapalat" w:eastAsia="Times New Roman" w:hAnsi="GHEA Grapalat" w:cs="Sylfaen"/>
                <w:sz w:val="20"/>
                <w:szCs w:val="20"/>
              </w:rPr>
              <w:t xml:space="preserve">. </w:t>
            </w:r>
            <w:r w:rsidRPr="008C271A">
              <w:rPr>
                <w:rFonts w:ascii="Courier New" w:eastAsia="Times New Roman" w:hAnsi="Courier New" w:cs="Courier New"/>
                <w:sz w:val="20"/>
                <w:szCs w:val="20"/>
                <w:lang w:val="en-US"/>
              </w:rPr>
              <w:t> </w:t>
            </w:r>
            <w:r w:rsidRPr="008C271A">
              <w:rPr>
                <w:rFonts w:ascii="GHEA Grapalat" w:eastAsia="Times New Roman" w:hAnsi="GHEA Grapalat" w:cs="Sylfaen"/>
                <w:sz w:val="20"/>
                <w:szCs w:val="20"/>
                <w:lang w:val="en-US"/>
              </w:rPr>
              <w:t>Վճարողիստորագրությունները</w:t>
            </w:r>
            <w:r w:rsidRPr="00405051">
              <w:rPr>
                <w:rFonts w:ascii="GHEA Grapalat" w:eastAsia="Times New Roman" w:hAnsi="GHEA Grapalat" w:cs="Sylfaen"/>
                <w:sz w:val="20"/>
                <w:szCs w:val="20"/>
              </w:rPr>
              <w:t>`</w:t>
            </w:r>
          </w:p>
          <w:p w:rsidR="008C271A" w:rsidRPr="00405051" w:rsidRDefault="008C271A" w:rsidP="008C271A">
            <w:pPr>
              <w:spacing w:after="0" w:line="240" w:lineRule="auto"/>
              <w:jc w:val="right"/>
              <w:rPr>
                <w:rFonts w:ascii="GHEA Grapalat" w:eastAsia="Times New Roman" w:hAnsi="GHEA Grapalat" w:cs="Sylfaen"/>
                <w:sz w:val="20"/>
                <w:szCs w:val="20"/>
              </w:rPr>
            </w:pPr>
          </w:p>
          <w:p w:rsidR="008C271A" w:rsidRPr="00405051" w:rsidRDefault="008C271A" w:rsidP="008C271A">
            <w:pPr>
              <w:spacing w:after="0" w:line="240" w:lineRule="auto"/>
              <w:rPr>
                <w:rFonts w:ascii="GHEA Grapalat" w:eastAsia="Times New Roman" w:hAnsi="GHEA Grapalat" w:cs="Sylfaen"/>
                <w:sz w:val="20"/>
                <w:szCs w:val="20"/>
              </w:rPr>
            </w:pPr>
            <w:r w:rsidRPr="00405051">
              <w:rPr>
                <w:rFonts w:ascii="GHEA Grapalat" w:eastAsia="Times New Roman" w:hAnsi="GHEA Grapalat" w:cs="Tahoma"/>
                <w:color w:val="000000"/>
                <w:sz w:val="20"/>
                <w:szCs w:val="20"/>
              </w:rPr>
              <w:t xml:space="preserve">                                               /____________________/</w:t>
            </w:r>
          </w:p>
          <w:p w:rsidR="008C271A" w:rsidRPr="00405051" w:rsidRDefault="008C271A" w:rsidP="008C271A">
            <w:pPr>
              <w:spacing w:after="0" w:line="240" w:lineRule="auto"/>
              <w:jc w:val="right"/>
              <w:rPr>
                <w:rFonts w:ascii="GHEA Grapalat" w:eastAsia="Times New Roman" w:hAnsi="GHEA Grapalat" w:cs="Tahoma"/>
                <w:color w:val="000000"/>
                <w:sz w:val="20"/>
                <w:szCs w:val="20"/>
              </w:rPr>
            </w:pPr>
          </w:p>
          <w:p w:rsidR="008C271A" w:rsidRPr="00405051" w:rsidRDefault="008C271A" w:rsidP="008C271A">
            <w:pPr>
              <w:spacing w:after="0" w:line="240" w:lineRule="auto"/>
              <w:jc w:val="right"/>
              <w:rPr>
                <w:rFonts w:ascii="GHEA Grapalat" w:eastAsia="Times New Roman" w:hAnsi="GHEA Grapalat" w:cs="Tahoma"/>
                <w:color w:val="000000"/>
                <w:sz w:val="20"/>
                <w:szCs w:val="20"/>
              </w:rPr>
            </w:pPr>
          </w:p>
          <w:p w:rsidR="008C271A" w:rsidRPr="00405051" w:rsidRDefault="008C271A" w:rsidP="008C271A">
            <w:pPr>
              <w:spacing w:after="0" w:line="240" w:lineRule="auto"/>
              <w:jc w:val="right"/>
              <w:rPr>
                <w:rFonts w:ascii="GHEA Grapalat" w:eastAsia="Times New Roman" w:hAnsi="GHEA Grapalat" w:cs="Sylfaen"/>
                <w:sz w:val="20"/>
                <w:szCs w:val="20"/>
              </w:rPr>
            </w:pPr>
            <w:r w:rsidRPr="00405051">
              <w:rPr>
                <w:rFonts w:ascii="GHEA Grapalat" w:eastAsia="Times New Roman" w:hAnsi="GHEA Grapalat" w:cs="Tahoma"/>
                <w:color w:val="000000"/>
                <w:sz w:val="20"/>
                <w:szCs w:val="20"/>
              </w:rPr>
              <w:t>/____________________/</w:t>
            </w:r>
          </w:p>
          <w:p w:rsidR="008C271A" w:rsidRPr="00405051" w:rsidRDefault="008C271A" w:rsidP="008C271A">
            <w:pPr>
              <w:spacing w:after="0" w:line="240" w:lineRule="auto"/>
              <w:jc w:val="right"/>
              <w:rPr>
                <w:rFonts w:ascii="GHEA Grapalat" w:eastAsia="Times New Roman" w:hAnsi="GHEA Grapalat" w:cs="Sylfaen"/>
                <w:sz w:val="20"/>
                <w:szCs w:val="20"/>
              </w:rPr>
            </w:pPr>
          </w:p>
          <w:p w:rsidR="008C271A" w:rsidRPr="00405051" w:rsidRDefault="008C271A" w:rsidP="008C271A">
            <w:pPr>
              <w:spacing w:after="0" w:line="240" w:lineRule="auto"/>
              <w:jc w:val="right"/>
              <w:rPr>
                <w:rFonts w:ascii="GHEA Grapalat" w:eastAsia="Times New Roman" w:hAnsi="GHEA Grapalat" w:cs="Sylfaen"/>
                <w:sz w:val="20"/>
                <w:szCs w:val="20"/>
              </w:rPr>
            </w:pPr>
            <w:r w:rsidRPr="008C271A">
              <w:rPr>
                <w:rFonts w:ascii="GHEA Grapalat" w:eastAsia="Times New Roman" w:hAnsi="GHEA Grapalat" w:cs="Sylfaen"/>
                <w:sz w:val="20"/>
                <w:szCs w:val="20"/>
                <w:lang w:val="hy-AM"/>
              </w:rPr>
              <w:t>2</w:t>
            </w:r>
            <w:r w:rsidRPr="00405051">
              <w:rPr>
                <w:rFonts w:ascii="GHEA Grapalat" w:eastAsia="Times New Roman" w:hAnsi="GHEA Grapalat" w:cs="Sylfaen"/>
                <w:sz w:val="20"/>
                <w:szCs w:val="20"/>
              </w:rPr>
              <w:t>1.</w:t>
            </w:r>
            <w:r w:rsidRPr="008C271A">
              <w:rPr>
                <w:rFonts w:ascii="GHEA Grapalat" w:eastAsia="Times New Roman" w:hAnsi="GHEA Grapalat" w:cs="Sylfaen"/>
                <w:sz w:val="20"/>
                <w:szCs w:val="20"/>
                <w:lang w:val="en-US"/>
              </w:rPr>
              <w:t>բ</w:t>
            </w:r>
            <w:r w:rsidRPr="00405051">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en-US"/>
              </w:rPr>
              <w:t>Կ</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Տ</w:t>
            </w:r>
            <w:r w:rsidRPr="00405051">
              <w:rPr>
                <w:rFonts w:ascii="GHEA Grapalat" w:eastAsia="Times New Roman" w:hAnsi="GHEA Grapalat" w:cs="Sylfaen"/>
                <w:sz w:val="20"/>
                <w:szCs w:val="20"/>
              </w:rPr>
              <w:t>.</w:t>
            </w:r>
          </w:p>
          <w:p w:rsidR="008C271A" w:rsidRPr="00405051" w:rsidRDefault="008C271A" w:rsidP="008C271A">
            <w:pPr>
              <w:spacing w:after="0" w:line="240" w:lineRule="auto"/>
              <w:jc w:val="right"/>
              <w:rPr>
                <w:rFonts w:ascii="GHEA Grapalat" w:eastAsia="Times New Roman" w:hAnsi="GHEA Grapalat" w:cs="Sylfaen"/>
                <w:sz w:val="20"/>
                <w:szCs w:val="20"/>
              </w:rPr>
            </w:pPr>
          </w:p>
        </w:tc>
      </w:tr>
      <w:tr w:rsidR="008C271A" w:rsidRPr="008C271A" w:rsidTr="00405051">
        <w:trPr>
          <w:trHeight w:val="2058"/>
        </w:trPr>
        <w:tc>
          <w:tcPr>
            <w:tcW w:w="5616" w:type="dxa"/>
            <w:tcBorders>
              <w:top w:val="single" w:sz="4" w:space="0" w:color="auto"/>
              <w:left w:val="single" w:sz="4" w:space="0" w:color="auto"/>
              <w:right w:val="single" w:sz="4" w:space="0" w:color="auto"/>
            </w:tcBorders>
            <w:noWrap/>
            <w:vAlign w:val="bottom"/>
          </w:tcPr>
          <w:p w:rsidR="008C271A" w:rsidRPr="00405051" w:rsidRDefault="008C271A" w:rsidP="008C271A">
            <w:pPr>
              <w:spacing w:after="0" w:line="240" w:lineRule="auto"/>
              <w:rPr>
                <w:rFonts w:ascii="GHEA Grapalat" w:eastAsia="Times New Roman" w:hAnsi="GHEA Grapalat" w:cs="Tahoma"/>
                <w:color w:val="000000"/>
                <w:sz w:val="20"/>
                <w:szCs w:val="20"/>
              </w:rPr>
            </w:pPr>
            <w:r w:rsidRPr="00405051">
              <w:rPr>
                <w:rFonts w:ascii="GHEA Grapalat" w:eastAsia="Times New Roman" w:hAnsi="GHEA Grapalat" w:cs="Tahoma"/>
                <w:color w:val="000000"/>
                <w:sz w:val="20"/>
                <w:szCs w:val="20"/>
              </w:rPr>
              <w:t>2</w:t>
            </w:r>
            <w:r w:rsidRPr="008C271A">
              <w:rPr>
                <w:rFonts w:ascii="GHEA Grapalat" w:eastAsia="Times New Roman" w:hAnsi="GHEA Grapalat" w:cs="Tahoma"/>
                <w:color w:val="000000"/>
                <w:sz w:val="20"/>
                <w:szCs w:val="20"/>
                <w:lang w:val="hy-AM"/>
              </w:rPr>
              <w:t>4</w:t>
            </w:r>
            <w:r w:rsidRPr="00405051">
              <w:rPr>
                <w:rFonts w:ascii="GHEA Grapalat" w:eastAsia="Times New Roman" w:hAnsi="GHEA Grapalat" w:cs="Tahoma"/>
                <w:color w:val="000000"/>
                <w:sz w:val="20"/>
                <w:szCs w:val="20"/>
              </w:rPr>
              <w:t>.</w:t>
            </w:r>
            <w:r w:rsidRPr="008C271A">
              <w:rPr>
                <w:rFonts w:ascii="GHEA Grapalat" w:eastAsia="Times New Roman" w:hAnsi="GHEA Grapalat" w:cs="Tahoma"/>
                <w:color w:val="000000"/>
                <w:sz w:val="20"/>
                <w:szCs w:val="20"/>
                <w:lang w:val="en-US"/>
              </w:rPr>
              <w:t>ա</w:t>
            </w:r>
            <w:r w:rsidRPr="00405051">
              <w:rPr>
                <w:rFonts w:ascii="GHEA Grapalat" w:eastAsia="Times New Roman" w:hAnsi="GHEA Grapalat" w:cs="Tahoma"/>
                <w:color w:val="000000"/>
                <w:sz w:val="20"/>
                <w:szCs w:val="20"/>
              </w:rPr>
              <w:t xml:space="preserve">.   </w:t>
            </w:r>
            <w:r w:rsidRPr="008C271A">
              <w:rPr>
                <w:rFonts w:ascii="GHEA Grapalat" w:eastAsia="Times New Roman" w:hAnsi="GHEA Grapalat" w:cs="Tahoma"/>
                <w:color w:val="000000"/>
                <w:sz w:val="20"/>
                <w:szCs w:val="20"/>
                <w:lang w:val="hy-AM"/>
              </w:rPr>
              <w:t>Շահառուին  սպասարկող ֆինանսական կազմակերպություն</w:t>
            </w:r>
          </w:p>
          <w:p w:rsidR="008C271A" w:rsidRPr="008C271A" w:rsidRDefault="008C271A" w:rsidP="008C271A">
            <w:pPr>
              <w:spacing w:after="0" w:line="240" w:lineRule="auto"/>
              <w:rPr>
                <w:rFonts w:ascii="GHEA Grapalat" w:eastAsia="Times New Roman" w:hAnsi="GHEA Grapalat" w:cs="Tahoma"/>
                <w:color w:val="000000"/>
                <w:sz w:val="20"/>
                <w:szCs w:val="20"/>
                <w:lang w:val="hy-AM"/>
              </w:rPr>
            </w:pPr>
          </w:p>
          <w:p w:rsidR="008C271A" w:rsidRPr="00405051" w:rsidRDefault="008C271A" w:rsidP="008C271A">
            <w:pPr>
              <w:spacing w:after="0" w:line="240" w:lineRule="auto"/>
              <w:rPr>
                <w:rFonts w:ascii="GHEA Grapalat" w:eastAsia="Times New Roman" w:hAnsi="GHEA Grapalat" w:cs="Tahoma"/>
                <w:color w:val="000000"/>
                <w:sz w:val="20"/>
                <w:szCs w:val="20"/>
              </w:rPr>
            </w:pPr>
            <w:r w:rsidRPr="00405051">
              <w:rPr>
                <w:rFonts w:ascii="GHEA Grapalat" w:eastAsia="Times New Roman" w:hAnsi="GHEA Grapalat" w:cs="Tahoma"/>
                <w:color w:val="000000"/>
                <w:sz w:val="20"/>
                <w:szCs w:val="20"/>
              </w:rPr>
              <w:t xml:space="preserve">   /____________________/</w:t>
            </w:r>
          </w:p>
          <w:p w:rsidR="008C271A" w:rsidRPr="00405051" w:rsidRDefault="008C271A" w:rsidP="008C271A">
            <w:pPr>
              <w:spacing w:after="0" w:line="240" w:lineRule="auto"/>
              <w:rPr>
                <w:rFonts w:ascii="GHEA Grapalat" w:eastAsia="Times New Roman" w:hAnsi="GHEA Grapalat" w:cs="Sylfaen"/>
                <w:sz w:val="20"/>
                <w:szCs w:val="20"/>
              </w:rPr>
            </w:pPr>
          </w:p>
          <w:p w:rsidR="008C271A" w:rsidRPr="008C271A" w:rsidRDefault="008C271A" w:rsidP="008C271A">
            <w:pPr>
              <w:spacing w:after="0" w:line="240" w:lineRule="auto"/>
              <w:rPr>
                <w:rFonts w:ascii="GHEA Grapalat" w:eastAsia="Times New Roman" w:hAnsi="GHEA Grapalat" w:cs="Sylfaen"/>
                <w:sz w:val="20"/>
                <w:szCs w:val="20"/>
                <w:lang w:val="en-US"/>
              </w:rPr>
            </w:pPr>
            <w:r w:rsidRPr="008C271A">
              <w:rPr>
                <w:rFonts w:ascii="GHEA Grapalat" w:eastAsia="Times New Roman" w:hAnsi="GHEA Grapalat" w:cs="Sylfaen"/>
                <w:sz w:val="20"/>
                <w:szCs w:val="20"/>
                <w:lang w:val="en-US"/>
              </w:rPr>
              <w:t>/ստորագրություն/</w:t>
            </w:r>
          </w:p>
          <w:p w:rsidR="008C271A" w:rsidRPr="008C271A" w:rsidRDefault="008C271A" w:rsidP="008C271A">
            <w:pPr>
              <w:spacing w:after="0" w:line="240" w:lineRule="auto"/>
              <w:rPr>
                <w:rFonts w:ascii="GHEA Grapalat" w:eastAsia="Times New Roman" w:hAnsi="GHEA Grapalat" w:cs="Tahoma"/>
                <w:color w:val="000000"/>
                <w:sz w:val="20"/>
                <w:szCs w:val="20"/>
                <w:lang w:val="en-US"/>
              </w:rPr>
            </w:pPr>
          </w:p>
          <w:p w:rsidR="008C271A" w:rsidRPr="008C271A" w:rsidRDefault="008C271A" w:rsidP="008C271A">
            <w:pPr>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rsidR="008C271A" w:rsidRPr="008C271A" w:rsidRDefault="008C271A" w:rsidP="008C271A">
            <w:pPr>
              <w:spacing w:after="0" w:line="240" w:lineRule="auto"/>
              <w:rPr>
                <w:rFonts w:ascii="GHEA Grapalat" w:eastAsia="Times New Roman" w:hAnsi="GHEA Grapalat" w:cs="Tahoma"/>
                <w:color w:val="000000"/>
                <w:sz w:val="20"/>
                <w:szCs w:val="20"/>
                <w:lang w:val="en-US"/>
              </w:rPr>
            </w:pPr>
            <w:r w:rsidRPr="008C271A">
              <w:rPr>
                <w:rFonts w:ascii="GHEA Grapalat" w:eastAsia="Times New Roman" w:hAnsi="GHEA Grapalat" w:cs="Tahoma"/>
                <w:color w:val="000000"/>
                <w:sz w:val="20"/>
                <w:szCs w:val="20"/>
                <w:lang w:val="en-US"/>
              </w:rPr>
              <w:t>2</w:t>
            </w:r>
            <w:r w:rsidRPr="008C271A">
              <w:rPr>
                <w:rFonts w:ascii="GHEA Grapalat" w:eastAsia="Times New Roman" w:hAnsi="GHEA Grapalat" w:cs="Tahoma"/>
                <w:color w:val="000000"/>
                <w:sz w:val="20"/>
                <w:szCs w:val="20"/>
                <w:lang w:val="hy-AM"/>
              </w:rPr>
              <w:t>3</w:t>
            </w:r>
            <w:r w:rsidRPr="008C271A">
              <w:rPr>
                <w:rFonts w:ascii="GHEA Grapalat" w:eastAsia="Times New Roman" w:hAnsi="GHEA Grapalat" w:cs="Tahoma"/>
                <w:color w:val="000000"/>
                <w:sz w:val="20"/>
                <w:szCs w:val="20"/>
                <w:lang w:val="en-US"/>
              </w:rPr>
              <w:t xml:space="preserve">.ա.   </w:t>
            </w:r>
            <w:r w:rsidRPr="008C271A">
              <w:rPr>
                <w:rFonts w:ascii="GHEA Grapalat" w:eastAsia="Times New Roman" w:hAnsi="GHEA Grapalat" w:cs="Tahoma"/>
                <w:color w:val="000000"/>
                <w:sz w:val="20"/>
                <w:szCs w:val="20"/>
                <w:lang w:val="hy-AM"/>
              </w:rPr>
              <w:t>Վճարողին  սպասարկող ֆինանսական կազմակերպություն</w:t>
            </w:r>
          </w:p>
          <w:p w:rsidR="008C271A" w:rsidRPr="008C271A" w:rsidRDefault="008C271A" w:rsidP="008C271A">
            <w:pPr>
              <w:spacing w:after="0" w:line="240" w:lineRule="auto"/>
              <w:jc w:val="right"/>
              <w:rPr>
                <w:rFonts w:ascii="GHEA Grapalat" w:eastAsia="Times New Roman" w:hAnsi="GHEA Grapalat" w:cs="Tahoma"/>
                <w:color w:val="000000"/>
                <w:sz w:val="20"/>
                <w:szCs w:val="20"/>
                <w:lang w:val="en-US"/>
              </w:rPr>
            </w:pPr>
          </w:p>
          <w:p w:rsidR="008C271A" w:rsidRPr="008C271A" w:rsidRDefault="008C271A" w:rsidP="008C271A">
            <w:pPr>
              <w:spacing w:after="0" w:line="240" w:lineRule="auto"/>
              <w:jc w:val="right"/>
              <w:rPr>
                <w:rFonts w:ascii="GHEA Grapalat" w:eastAsia="Times New Roman" w:hAnsi="GHEA Grapalat" w:cs="Tahoma"/>
                <w:color w:val="000000"/>
                <w:sz w:val="20"/>
                <w:szCs w:val="20"/>
                <w:lang w:val="en-US"/>
              </w:rPr>
            </w:pPr>
          </w:p>
          <w:p w:rsidR="008C271A" w:rsidRPr="008C271A" w:rsidRDefault="008C271A" w:rsidP="008C271A">
            <w:pPr>
              <w:spacing w:after="0" w:line="240" w:lineRule="auto"/>
              <w:jc w:val="right"/>
              <w:rPr>
                <w:rFonts w:ascii="GHEA Grapalat" w:eastAsia="Times New Roman" w:hAnsi="GHEA Grapalat" w:cs="Tahoma"/>
                <w:color w:val="000000"/>
                <w:sz w:val="20"/>
                <w:szCs w:val="20"/>
                <w:lang w:val="en-US"/>
              </w:rPr>
            </w:pPr>
            <w:r w:rsidRPr="008C271A">
              <w:rPr>
                <w:rFonts w:ascii="GHEA Grapalat" w:eastAsia="Times New Roman" w:hAnsi="GHEA Grapalat" w:cs="Tahoma"/>
                <w:color w:val="000000"/>
                <w:sz w:val="20"/>
                <w:szCs w:val="20"/>
                <w:lang w:val="en-US"/>
              </w:rPr>
              <w:t>/____________________/</w:t>
            </w:r>
          </w:p>
          <w:p w:rsidR="008C271A" w:rsidRPr="008C271A" w:rsidRDefault="008C271A" w:rsidP="008C271A">
            <w:pPr>
              <w:spacing w:after="0" w:line="240" w:lineRule="auto"/>
              <w:jc w:val="center"/>
              <w:rPr>
                <w:rFonts w:ascii="GHEA Grapalat" w:eastAsia="Times New Roman" w:hAnsi="GHEA Grapalat" w:cs="Sylfaen"/>
                <w:sz w:val="20"/>
                <w:szCs w:val="20"/>
                <w:lang w:val="en-US"/>
              </w:rPr>
            </w:pPr>
            <w:r w:rsidRPr="008C271A">
              <w:rPr>
                <w:rFonts w:ascii="GHEA Grapalat" w:eastAsia="Times New Roman" w:hAnsi="GHEA Grapalat" w:cs="Sylfaen"/>
                <w:sz w:val="20"/>
                <w:szCs w:val="20"/>
                <w:lang w:val="en-US"/>
              </w:rPr>
              <w:t>/ստորագրություն/</w:t>
            </w:r>
          </w:p>
          <w:p w:rsidR="008C271A" w:rsidRPr="008C271A" w:rsidRDefault="008C271A" w:rsidP="008C271A">
            <w:pPr>
              <w:spacing w:after="0" w:line="240" w:lineRule="auto"/>
              <w:jc w:val="right"/>
              <w:rPr>
                <w:rFonts w:ascii="GHEA Grapalat" w:eastAsia="Times New Roman" w:hAnsi="GHEA Grapalat" w:cs="Arial"/>
                <w:sz w:val="20"/>
                <w:szCs w:val="20"/>
                <w:lang w:val="hy-AM"/>
              </w:rPr>
            </w:pPr>
          </w:p>
        </w:tc>
      </w:tr>
      <w:tr w:rsidR="008C271A" w:rsidRPr="005712A8" w:rsidTr="00405051">
        <w:trPr>
          <w:trHeight w:val="2194"/>
        </w:trPr>
        <w:tc>
          <w:tcPr>
            <w:tcW w:w="5616" w:type="dxa"/>
            <w:tcBorders>
              <w:top w:val="nil"/>
              <w:left w:val="single" w:sz="4" w:space="0" w:color="auto"/>
              <w:bottom w:val="single" w:sz="4" w:space="0" w:color="auto"/>
              <w:right w:val="single" w:sz="4" w:space="0" w:color="auto"/>
            </w:tcBorders>
            <w:noWrap/>
            <w:vAlign w:val="bottom"/>
          </w:tcPr>
          <w:p w:rsidR="008C271A" w:rsidRPr="008C271A" w:rsidRDefault="008C271A" w:rsidP="008C271A">
            <w:pPr>
              <w:spacing w:after="0" w:line="240" w:lineRule="auto"/>
              <w:rPr>
                <w:rFonts w:ascii="GHEA Grapalat" w:eastAsia="Times New Roman" w:hAnsi="GHEA Grapalat" w:cs="Sylfaen"/>
                <w:sz w:val="20"/>
                <w:szCs w:val="20"/>
                <w:lang w:val="en-US"/>
              </w:rPr>
            </w:pPr>
            <w:r w:rsidRPr="008C271A">
              <w:rPr>
                <w:rFonts w:ascii="GHEA Grapalat" w:eastAsia="Times New Roman" w:hAnsi="GHEA Grapalat" w:cs="Sylfaen"/>
                <w:sz w:val="20"/>
                <w:szCs w:val="20"/>
                <w:lang w:val="en-US"/>
              </w:rPr>
              <w:lastRenderedPageBreak/>
              <w:t>24.բ.                                                       Կ.Տ.</w:t>
            </w:r>
          </w:p>
          <w:p w:rsidR="008C271A" w:rsidRPr="008C271A" w:rsidRDefault="008C271A" w:rsidP="008C271A">
            <w:pPr>
              <w:spacing w:after="0" w:line="240" w:lineRule="auto"/>
              <w:rPr>
                <w:rFonts w:ascii="GHEA Grapalat" w:eastAsia="Times New Roman" w:hAnsi="GHEA Grapalat" w:cs="Sylfaen"/>
                <w:sz w:val="20"/>
                <w:szCs w:val="20"/>
                <w:lang w:val="en-US"/>
              </w:rPr>
            </w:pPr>
          </w:p>
          <w:p w:rsidR="008C271A" w:rsidRPr="008C271A" w:rsidRDefault="008C271A" w:rsidP="008C271A">
            <w:pPr>
              <w:spacing w:after="0" w:line="240" w:lineRule="auto"/>
              <w:rPr>
                <w:rFonts w:ascii="GHEA Grapalat" w:eastAsia="Times New Roman" w:hAnsi="GHEA Grapalat" w:cs="Sylfaen"/>
                <w:sz w:val="20"/>
                <w:szCs w:val="20"/>
                <w:lang w:val="en-US"/>
              </w:rPr>
            </w:pPr>
          </w:p>
          <w:p w:rsidR="008C271A" w:rsidRPr="008C271A" w:rsidRDefault="008C271A" w:rsidP="008C271A">
            <w:pPr>
              <w:spacing w:after="0" w:line="240" w:lineRule="auto"/>
              <w:rPr>
                <w:rFonts w:ascii="GHEA Grapalat" w:eastAsia="Times New Roman" w:hAnsi="GHEA Grapalat" w:cs="Sylfaen"/>
                <w:sz w:val="20"/>
                <w:szCs w:val="20"/>
                <w:lang w:val="en-US"/>
              </w:rPr>
            </w:pPr>
            <w:r w:rsidRPr="008C271A">
              <w:rPr>
                <w:rFonts w:ascii="GHEA Grapalat" w:eastAsia="Times New Roman" w:hAnsi="GHEA Grapalat" w:cs="Sylfaen"/>
                <w:sz w:val="20"/>
                <w:szCs w:val="20"/>
                <w:lang w:val="en-US"/>
              </w:rPr>
              <w:t>2</w:t>
            </w:r>
            <w:r w:rsidRPr="008C271A">
              <w:rPr>
                <w:rFonts w:ascii="GHEA Grapalat" w:eastAsia="Times New Roman" w:hAnsi="GHEA Grapalat" w:cs="Sylfaen"/>
                <w:sz w:val="20"/>
                <w:szCs w:val="20"/>
                <w:lang w:val="hy-AM"/>
              </w:rPr>
              <w:t>4</w:t>
            </w:r>
            <w:r w:rsidRPr="008C271A">
              <w:rPr>
                <w:rFonts w:ascii="GHEA Grapalat" w:eastAsia="Times New Roman" w:hAnsi="GHEA Grapalat" w:cs="Sylfaen"/>
                <w:sz w:val="20"/>
                <w:szCs w:val="20"/>
                <w:lang w:val="en-US"/>
              </w:rPr>
              <w:t>.</w:t>
            </w:r>
            <w:r w:rsidRPr="008C271A">
              <w:rPr>
                <w:rFonts w:ascii="GHEA Grapalat" w:eastAsia="Times New Roman" w:hAnsi="GHEA Grapalat" w:cs="Sylfaen"/>
                <w:sz w:val="20"/>
                <w:szCs w:val="20"/>
                <w:lang w:val="hy-AM"/>
              </w:rPr>
              <w:t>գ</w:t>
            </w:r>
            <w:r w:rsidRPr="008C271A">
              <w:rPr>
                <w:rFonts w:ascii="GHEA Grapalat" w:eastAsia="Times New Roman" w:hAnsi="GHEA Grapalat" w:cs="Tahoma"/>
                <w:color w:val="000000"/>
                <w:sz w:val="20"/>
                <w:szCs w:val="20"/>
                <w:lang w:val="en-US"/>
              </w:rPr>
              <w:t xml:space="preserve">                                                 "___" </w:t>
            </w:r>
            <w:r w:rsidRPr="008C271A">
              <w:rPr>
                <w:rFonts w:ascii="GHEA Grapalat" w:eastAsia="Times New Roman" w:hAnsi="GHEA Grapalat" w:cs="Sylfaen"/>
                <w:color w:val="000000"/>
                <w:sz w:val="20"/>
                <w:szCs w:val="20"/>
                <w:lang w:val="en-US"/>
              </w:rPr>
              <w:t xml:space="preserve">___ </w:t>
            </w:r>
            <w:r w:rsidRPr="008C271A">
              <w:rPr>
                <w:rFonts w:ascii="GHEA Grapalat" w:eastAsia="Times New Roman" w:hAnsi="GHEA Grapalat" w:cs="Tahoma"/>
                <w:color w:val="000000"/>
                <w:sz w:val="20"/>
                <w:szCs w:val="20"/>
                <w:lang w:val="en-US"/>
              </w:rPr>
              <w:t xml:space="preserve">20___ </w:t>
            </w:r>
            <w:r w:rsidRPr="008C271A">
              <w:rPr>
                <w:rFonts w:ascii="GHEA Grapalat" w:eastAsia="Times New Roman" w:hAnsi="GHEA Grapalat" w:cs="Sylfaen"/>
                <w:color w:val="000000"/>
                <w:sz w:val="20"/>
                <w:szCs w:val="20"/>
                <w:lang w:val="en-US"/>
              </w:rPr>
              <w:t>թ.</w:t>
            </w:r>
          </w:p>
          <w:p w:rsidR="008C271A" w:rsidRPr="008C271A" w:rsidRDefault="008C271A" w:rsidP="008C271A">
            <w:pPr>
              <w:spacing w:after="0" w:line="240" w:lineRule="auto"/>
              <w:rPr>
                <w:rFonts w:ascii="GHEA Grapalat" w:eastAsia="Times New Roman" w:hAnsi="GHEA Grapalat" w:cs="Sylfaen"/>
                <w:sz w:val="20"/>
                <w:szCs w:val="20"/>
                <w:lang w:val="en-US"/>
              </w:rPr>
            </w:pPr>
          </w:p>
          <w:p w:rsidR="008C271A" w:rsidRPr="008C271A" w:rsidRDefault="008C271A" w:rsidP="008C271A">
            <w:pPr>
              <w:spacing w:after="0" w:line="240" w:lineRule="auto"/>
              <w:rPr>
                <w:rFonts w:ascii="GHEA Grapalat" w:eastAsia="Times New Roman" w:hAnsi="GHEA Grapalat" w:cs="Sylfaen"/>
                <w:sz w:val="20"/>
                <w:szCs w:val="20"/>
                <w:lang w:val="en-US"/>
              </w:rPr>
            </w:pPr>
          </w:p>
          <w:p w:rsidR="008C271A" w:rsidRPr="008C271A" w:rsidRDefault="008C271A" w:rsidP="008C271A">
            <w:pPr>
              <w:spacing w:after="0" w:line="240" w:lineRule="auto"/>
              <w:rPr>
                <w:rFonts w:ascii="GHEA Grapalat" w:eastAsia="Times New Roman" w:hAnsi="GHEA Grapalat" w:cs="Arial"/>
                <w:sz w:val="20"/>
                <w:szCs w:val="20"/>
                <w:lang w:val="en-US"/>
              </w:rPr>
            </w:pPr>
          </w:p>
        </w:tc>
        <w:tc>
          <w:tcPr>
            <w:tcW w:w="5364" w:type="dxa"/>
            <w:tcBorders>
              <w:top w:val="nil"/>
              <w:left w:val="nil"/>
              <w:bottom w:val="single" w:sz="4" w:space="0" w:color="auto"/>
              <w:right w:val="single" w:sz="4" w:space="0" w:color="auto"/>
            </w:tcBorders>
            <w:noWrap/>
            <w:vAlign w:val="bottom"/>
          </w:tcPr>
          <w:p w:rsidR="008C271A" w:rsidRPr="008C271A" w:rsidRDefault="008C271A" w:rsidP="008C271A">
            <w:pPr>
              <w:spacing w:after="0" w:line="240" w:lineRule="auto"/>
              <w:rPr>
                <w:rFonts w:ascii="GHEA Grapalat" w:eastAsia="Times New Roman" w:hAnsi="GHEA Grapalat" w:cs="Sylfaen"/>
                <w:sz w:val="20"/>
                <w:szCs w:val="20"/>
                <w:lang w:val="en-US"/>
              </w:rPr>
            </w:pPr>
            <w:r w:rsidRPr="008C271A">
              <w:rPr>
                <w:rFonts w:ascii="GHEA Grapalat" w:eastAsia="Times New Roman" w:hAnsi="GHEA Grapalat" w:cs="Sylfaen"/>
                <w:sz w:val="20"/>
                <w:szCs w:val="20"/>
                <w:lang w:val="en-US"/>
              </w:rPr>
              <w:t xml:space="preserve">23.բ.                                                                 Կ.Տ.    </w:t>
            </w:r>
          </w:p>
          <w:p w:rsidR="008C271A" w:rsidRPr="008C271A" w:rsidRDefault="008C271A" w:rsidP="008C271A">
            <w:pPr>
              <w:spacing w:after="0" w:line="240" w:lineRule="auto"/>
              <w:rPr>
                <w:rFonts w:ascii="GHEA Grapalat" w:eastAsia="Times New Roman" w:hAnsi="GHEA Grapalat" w:cs="Sylfaen"/>
                <w:sz w:val="20"/>
                <w:szCs w:val="20"/>
                <w:lang w:val="en-US"/>
              </w:rPr>
            </w:pPr>
          </w:p>
          <w:p w:rsidR="008C271A" w:rsidRPr="008C271A" w:rsidRDefault="008C271A" w:rsidP="008C271A">
            <w:pPr>
              <w:spacing w:after="0" w:line="240" w:lineRule="auto"/>
              <w:rPr>
                <w:rFonts w:ascii="GHEA Grapalat" w:eastAsia="Times New Roman" w:hAnsi="GHEA Grapalat" w:cs="Sylfaen"/>
                <w:sz w:val="20"/>
                <w:szCs w:val="20"/>
                <w:lang w:val="en-US"/>
              </w:rPr>
            </w:pPr>
          </w:p>
          <w:p w:rsidR="008C271A" w:rsidRPr="008C271A" w:rsidRDefault="008C271A" w:rsidP="008C271A">
            <w:pPr>
              <w:spacing w:after="0" w:line="240" w:lineRule="auto"/>
              <w:rPr>
                <w:rFonts w:ascii="GHEA Grapalat" w:eastAsia="Times New Roman" w:hAnsi="GHEA Grapalat" w:cs="Sylfaen"/>
                <w:color w:val="000000"/>
                <w:sz w:val="20"/>
                <w:szCs w:val="20"/>
                <w:lang w:val="en-US"/>
              </w:rPr>
            </w:pPr>
            <w:r w:rsidRPr="008C271A">
              <w:rPr>
                <w:rFonts w:ascii="GHEA Grapalat" w:eastAsia="Times New Roman" w:hAnsi="GHEA Grapalat" w:cs="Sylfaen"/>
                <w:sz w:val="20"/>
                <w:szCs w:val="20"/>
                <w:lang w:val="en-US"/>
              </w:rPr>
              <w:t>23.</w:t>
            </w:r>
            <w:r w:rsidRPr="008C271A">
              <w:rPr>
                <w:rFonts w:ascii="GHEA Grapalat" w:eastAsia="Times New Roman" w:hAnsi="GHEA Grapalat" w:cs="Sylfaen"/>
                <w:sz w:val="20"/>
                <w:szCs w:val="20"/>
                <w:lang w:val="hy-AM"/>
              </w:rPr>
              <w:t>գ</w:t>
            </w:r>
            <w:r w:rsidRPr="008C271A">
              <w:rPr>
                <w:rFonts w:ascii="GHEA Grapalat" w:eastAsia="Times New Roman" w:hAnsi="GHEA Grapalat" w:cs="Sylfaen"/>
                <w:sz w:val="20"/>
                <w:szCs w:val="20"/>
                <w:lang w:val="en-US"/>
              </w:rPr>
              <w:t xml:space="preserve">.Կատարմանամսաթիվը`           </w:t>
            </w:r>
            <w:r w:rsidRPr="008C271A">
              <w:rPr>
                <w:rFonts w:ascii="GHEA Grapalat" w:eastAsia="Times New Roman" w:hAnsi="GHEA Grapalat" w:cs="Tahoma"/>
                <w:color w:val="000000"/>
                <w:sz w:val="20"/>
                <w:szCs w:val="20"/>
                <w:lang w:val="en-US"/>
              </w:rPr>
              <w:t xml:space="preserve">"___" </w:t>
            </w:r>
            <w:r w:rsidRPr="008C271A">
              <w:rPr>
                <w:rFonts w:ascii="GHEA Grapalat" w:eastAsia="Times New Roman" w:hAnsi="GHEA Grapalat" w:cs="Sylfaen"/>
                <w:color w:val="000000"/>
                <w:sz w:val="20"/>
                <w:szCs w:val="20"/>
                <w:lang w:val="en-US"/>
              </w:rPr>
              <w:t xml:space="preserve">___ </w:t>
            </w:r>
            <w:r w:rsidRPr="008C271A">
              <w:rPr>
                <w:rFonts w:ascii="GHEA Grapalat" w:eastAsia="Times New Roman" w:hAnsi="GHEA Grapalat" w:cs="Tahoma"/>
                <w:color w:val="000000"/>
                <w:sz w:val="20"/>
                <w:szCs w:val="20"/>
                <w:lang w:val="en-US"/>
              </w:rPr>
              <w:t>20___</w:t>
            </w:r>
            <w:r w:rsidRPr="008C271A">
              <w:rPr>
                <w:rFonts w:ascii="GHEA Grapalat" w:eastAsia="Times New Roman" w:hAnsi="GHEA Grapalat" w:cs="Sylfaen"/>
                <w:color w:val="000000"/>
                <w:sz w:val="20"/>
                <w:szCs w:val="20"/>
                <w:lang w:val="en-US"/>
              </w:rPr>
              <w:t>թ.</w:t>
            </w:r>
          </w:p>
          <w:p w:rsidR="008C271A" w:rsidRPr="008C271A" w:rsidRDefault="008C271A" w:rsidP="008C271A">
            <w:pPr>
              <w:spacing w:after="0" w:line="240" w:lineRule="auto"/>
              <w:rPr>
                <w:rFonts w:ascii="GHEA Grapalat" w:eastAsia="Times New Roman" w:hAnsi="GHEA Grapalat" w:cs="Sylfaen"/>
                <w:color w:val="000000"/>
                <w:sz w:val="20"/>
                <w:szCs w:val="20"/>
                <w:lang w:val="en-US"/>
              </w:rPr>
            </w:pPr>
          </w:p>
          <w:p w:rsidR="008C271A" w:rsidRPr="008C271A" w:rsidRDefault="008C271A" w:rsidP="008C271A">
            <w:pPr>
              <w:spacing w:after="0" w:line="240" w:lineRule="auto"/>
              <w:rPr>
                <w:rFonts w:ascii="GHEA Grapalat" w:eastAsia="Times New Roman" w:hAnsi="GHEA Grapalat" w:cs="Sylfaen"/>
                <w:sz w:val="20"/>
                <w:szCs w:val="20"/>
                <w:lang w:val="en-US"/>
              </w:rPr>
            </w:pPr>
          </w:p>
          <w:p w:rsidR="008C271A" w:rsidRPr="008C271A" w:rsidRDefault="008C271A" w:rsidP="008C271A">
            <w:pPr>
              <w:spacing w:after="0" w:line="240" w:lineRule="auto"/>
              <w:jc w:val="right"/>
              <w:rPr>
                <w:rFonts w:ascii="GHEA Grapalat" w:eastAsia="Times New Roman" w:hAnsi="GHEA Grapalat" w:cs="Arial"/>
                <w:sz w:val="20"/>
                <w:szCs w:val="20"/>
                <w:lang w:val="en-US"/>
              </w:rPr>
            </w:pPr>
          </w:p>
        </w:tc>
      </w:tr>
    </w:tbl>
    <w:p w:rsidR="008C271A" w:rsidRPr="008C271A" w:rsidRDefault="008C271A" w:rsidP="008C271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8C271A" w:rsidRPr="008C271A" w:rsidRDefault="008C271A" w:rsidP="008C271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8C271A" w:rsidRPr="008C271A" w:rsidRDefault="008C271A" w:rsidP="008C271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8C271A" w:rsidRPr="008C271A" w:rsidRDefault="008C271A" w:rsidP="008C271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8C271A" w:rsidRPr="008C271A" w:rsidRDefault="008C271A" w:rsidP="008C271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8C271A" w:rsidRPr="008C271A" w:rsidRDefault="008C271A" w:rsidP="008C271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8C271A">
        <w:rPr>
          <w:rFonts w:ascii="GHEA Grapalat" w:eastAsia="Times New Roman" w:hAnsi="GHEA Grapalat" w:cs="Times New Roman"/>
          <w:i/>
          <w:sz w:val="16"/>
          <w:szCs w:val="24"/>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C271A" w:rsidRPr="008C271A" w:rsidRDefault="008C271A" w:rsidP="008C271A">
      <w:pPr>
        <w:spacing w:after="0" w:line="240" w:lineRule="auto"/>
        <w:jc w:val="center"/>
        <w:rPr>
          <w:rFonts w:ascii="GHEA Grapalat" w:eastAsia="Times New Roman" w:hAnsi="GHEA Grapalat" w:cs="Times New Roman"/>
          <w:b/>
          <w:lang w:val="nl-NL"/>
        </w:rPr>
      </w:pPr>
      <w:r w:rsidRPr="008C271A">
        <w:rPr>
          <w:rFonts w:ascii="GHEA Grapalat" w:eastAsia="Times New Roman" w:hAnsi="GHEA Grapalat" w:cs="Times New Roman"/>
          <w:b/>
          <w:sz w:val="24"/>
          <w:szCs w:val="24"/>
          <w:lang w:val="hy-AM"/>
        </w:rPr>
        <w:br w:type="page"/>
      </w:r>
      <w:r w:rsidRPr="008C271A">
        <w:rPr>
          <w:rFonts w:ascii="GHEA Grapalat" w:eastAsia="Times New Roman" w:hAnsi="GHEA Grapalat" w:cs="Times New Roman"/>
          <w:b/>
          <w:lang w:val="hy-AM"/>
        </w:rPr>
        <w:lastRenderedPageBreak/>
        <w:t>Վճարմանպահանջագրիպարտադիրվավերապայմաններըևլրացմանուղեցույցը</w:t>
      </w:r>
    </w:p>
    <w:p w:rsidR="008C271A" w:rsidRPr="008C271A" w:rsidRDefault="008C271A" w:rsidP="008C271A">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both"/>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Հ/Հ</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&lt;&lt;Վճարմանպահանջագիր&gt;&gt;փաստաթղթիվավերապայմանները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Նշվածդաշտի/</w:t>
            </w:r>
          </w:p>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վավերապայմանիառկայությունըփաստաթղթում</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b/>
                <w:sz w:val="20"/>
                <w:szCs w:val="20"/>
                <w:lang w:val="hy-AM"/>
              </w:rPr>
            </w:pPr>
            <w:r w:rsidRPr="008C271A">
              <w:rPr>
                <w:rFonts w:ascii="GHEA Grapalat" w:eastAsia="Times New Roman" w:hAnsi="GHEA Grapalat" w:cs="Times New Roman"/>
                <w:b/>
                <w:sz w:val="20"/>
                <w:szCs w:val="20"/>
                <w:lang w:val="en-US"/>
              </w:rPr>
              <w:t>Վավերապայմանիլրացմանպահանջը</w:t>
            </w:r>
          </w:p>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w:t>
            </w:r>
            <w:r w:rsidRPr="008C271A">
              <w:rPr>
                <w:rFonts w:ascii="GHEA Grapalat" w:eastAsia="Times New Roman" w:hAnsi="GHEA Grapalat" w:cs="Times New Roman"/>
                <w:b/>
                <w:sz w:val="20"/>
                <w:szCs w:val="20"/>
                <w:lang w:val="hy-AM"/>
              </w:rPr>
              <w:t>գնումների գործընթացի հետ կապված</w:t>
            </w:r>
            <w:r w:rsidRPr="008C271A">
              <w:rPr>
                <w:rFonts w:ascii="GHEA Grapalat" w:eastAsia="Times New Roman" w:hAnsi="GHEA Grapalat" w:cs="Times New Roman"/>
                <w:b/>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ind w:left="-588" w:firstLine="588"/>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Վավերապայմանը</w:t>
            </w:r>
          </w:p>
          <w:p w:rsidR="008C271A" w:rsidRPr="008C271A" w:rsidRDefault="008C271A" w:rsidP="008C271A">
            <w:pPr>
              <w:spacing w:after="0" w:line="240" w:lineRule="auto"/>
              <w:ind w:left="-588" w:firstLine="588"/>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 xml:space="preserve">լրացնողկողմը` </w:t>
            </w:r>
          </w:p>
          <w:p w:rsidR="008C271A" w:rsidRPr="008C271A" w:rsidRDefault="008C271A" w:rsidP="008C271A">
            <w:pPr>
              <w:spacing w:after="0" w:line="240" w:lineRule="auto"/>
              <w:ind w:left="-588" w:firstLine="588"/>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շահառունկամվճարողը</w:t>
            </w:r>
          </w:p>
          <w:p w:rsidR="008C271A" w:rsidRPr="008C271A" w:rsidRDefault="008C271A" w:rsidP="008C271A">
            <w:pPr>
              <w:spacing w:after="0" w:line="240" w:lineRule="auto"/>
              <w:ind w:left="-588" w:firstLine="588"/>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w:t>
            </w:r>
            <w:r w:rsidRPr="008C271A">
              <w:rPr>
                <w:rFonts w:ascii="GHEA Grapalat" w:eastAsia="Times New Roman" w:hAnsi="GHEA Grapalat" w:cs="Times New Roman"/>
                <w:b/>
                <w:sz w:val="20"/>
                <w:szCs w:val="20"/>
                <w:lang w:val="hy-AM"/>
              </w:rPr>
              <w:t>գնումների գործընթացի հետ կապված</w:t>
            </w:r>
            <w:r w:rsidRPr="008C271A">
              <w:rPr>
                <w:rFonts w:ascii="GHEA Grapalat" w:eastAsia="Times New Roman" w:hAnsi="GHEA Grapalat" w:cs="Times New Roman"/>
                <w:b/>
                <w:sz w:val="20"/>
                <w:szCs w:val="20"/>
                <w:lang w:val="en-US"/>
              </w:rPr>
              <w:t>)</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1</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2</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3</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4</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5</w:t>
            </w: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Փաստաթղթի վրա նախապես լրացված է &lt;Վճարման պահանջագիր&gt;</w:t>
            </w:r>
          </w:p>
        </w:tc>
      </w:tr>
      <w:tr w:rsidR="008C271A" w:rsidRPr="00405051"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numPr>
                <w:ilvl w:val="0"/>
                <w:numId w:val="17"/>
              </w:numPr>
              <w:spacing w:after="0" w:line="240" w:lineRule="auto"/>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both"/>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վճարմանպահանջագրիհամարը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շահառուիկողմից` վճարողիբանկինվճարմանպահանջագիրըներկայացնելիս</w:t>
            </w:r>
          </w:p>
        </w:tc>
      </w:tr>
      <w:tr w:rsidR="008C271A" w:rsidRPr="00405051"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numPr>
                <w:ilvl w:val="0"/>
                <w:numId w:val="17"/>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both"/>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ներկայացմանամսաթիվը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ind w:left="132" w:hanging="132"/>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t>լրացվում է շահառուիկողմից` վճարողիբանկինվճարմանպահանջագրիներկայացմանօրը</w:t>
            </w:r>
            <w:r w:rsidRPr="008C271A">
              <w:rPr>
                <w:rFonts w:ascii="GHEA Grapalat" w:eastAsia="Times New Roman" w:hAnsi="GHEA Grapalat" w:cs="Times New Roman"/>
                <w:sz w:val="20"/>
                <w:szCs w:val="20"/>
                <w:lang w:val="hy-AM"/>
              </w:rPr>
              <w:t xml:space="preserve">: </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numPr>
                <w:ilvl w:val="0"/>
                <w:numId w:val="17"/>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both"/>
              <w:rPr>
                <w:rFonts w:ascii="GHEA Grapalat" w:eastAsia="Times New Roman" w:hAnsi="GHEA Grapalat" w:cs="Times New Roman"/>
                <w:sz w:val="20"/>
                <w:szCs w:val="20"/>
                <w:lang w:val="en-US"/>
              </w:rPr>
            </w:pPr>
            <w:r w:rsidRPr="008C271A">
              <w:rPr>
                <w:rFonts w:ascii="GHEA Grapalat" w:eastAsia="Times New Roman" w:hAnsi="GHEA Grapalat" w:cs="Sylfaen"/>
                <w:sz w:val="20"/>
                <w:szCs w:val="20"/>
                <w:lang w:val="hy-AM"/>
              </w:rPr>
              <w:t>Վճարողի անվանումը</w:t>
            </w:r>
            <w:r w:rsidRPr="008C271A">
              <w:rPr>
                <w:rFonts w:ascii="GHEA Grapalat" w:eastAsia="Times New Roman" w:hAnsi="GHEA Grapalat" w:cs="Sylfaen"/>
                <w:sz w:val="20"/>
                <w:szCs w:val="20"/>
                <w:lang w:val="en-US"/>
              </w:rPr>
              <w:t>,</w:t>
            </w:r>
            <w:r w:rsidRPr="008C271A">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այնանձի (վճարողի) անունը, որիհաշվիցպետք է գանձվիպահանջագրովնշվածգումարը: Լրացվում է վճարողիանունը, ազգանունը, եթեայնֆիզիկականանձ է կամանվանումը, եթեայնիրավաբանականանձ է: Նշվումեննաևայլտվյալներ` ըստանհրաժեշտության:Լրացվում է վճարողիկողմից</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ind w:left="252" w:hanging="252"/>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վճարողիկողմից</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վճարողինսպասարկողֆինանսականկազմակերպության (մասնաճյուղի) անվանումը (վճարողիբանկը)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վճարողիկողմից</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վճարողիհաշվիհամարը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վճարողիբանկայինհաշվիհամարըիրենսպասարկողֆինանսականկազմակերպությունում (մասնաճյուղի), որիցպետք է գանձվիպահանջագրովնշվածգումարը</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վճարողիկողմից</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ոչպարտադիր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ՀայաստանիՀանրապետությաննորմատիվիրավականակտերովսահմավածդեպքերում, երբվճարողըհանդիսանում է հաշվառվածհարկատու</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վճարողիկողմից</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վճարողի ՀԾՀ</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ոչպարտադիր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ՀայաստանիՀանրապետությաննո</w:t>
            </w:r>
            <w:r w:rsidRPr="008C271A">
              <w:rPr>
                <w:rFonts w:ascii="GHEA Grapalat" w:eastAsia="Times New Roman" w:hAnsi="GHEA Grapalat" w:cs="Times New Roman"/>
                <w:sz w:val="20"/>
                <w:szCs w:val="20"/>
                <w:lang w:val="en-US"/>
              </w:rPr>
              <w:lastRenderedPageBreak/>
              <w:t>րմատիվիրավականակտերովսահմանվածդեպքերում, երբվճարողըհանդիսանում է ֆիզիկականանձ</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lastRenderedPageBreak/>
              <w:t>լրացվում է վճարողիկողմից</w:t>
            </w:r>
          </w:p>
        </w:tc>
      </w:tr>
      <w:tr w:rsidR="008C271A" w:rsidRPr="00405051"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շահառու</w:t>
            </w:r>
            <w:r w:rsidRPr="008C271A">
              <w:rPr>
                <w:rFonts w:ascii="GHEA Grapalat" w:eastAsia="Times New Roman" w:hAnsi="GHEA Grapalat" w:cs="Sylfaen"/>
                <w:sz w:val="20"/>
                <w:szCs w:val="20"/>
                <w:lang w:val="hy-AM"/>
              </w:rPr>
              <w:t>ի  անվանումը</w:t>
            </w:r>
            <w:r w:rsidRPr="008C271A">
              <w:rPr>
                <w:rFonts w:ascii="GHEA Grapalat" w:eastAsia="Times New Roman" w:hAnsi="GHEA Grapalat" w:cs="Sylfaen"/>
                <w:sz w:val="20"/>
                <w:szCs w:val="20"/>
                <w:lang w:val="en-US"/>
              </w:rPr>
              <w:t>,</w:t>
            </w:r>
            <w:r w:rsidRPr="008C271A">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շահառուհանդիսացողանձի (վճարումըստացողի) անվանումը: Նշվումեննաևայլտվյալներ` ըստանհրաժեշտության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նախապեսլրացվում է շահառուիկողմից` հրավերով</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շահառուի Հ</w:t>
            </w:r>
            <w:r w:rsidRPr="008C271A">
              <w:rPr>
                <w:rFonts w:ascii="GHEA Grapalat" w:eastAsia="Times New Roman" w:hAnsi="GHEA Grapalat"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ոչպարտադիր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Sylfaen"/>
                <w:sz w:val="20"/>
                <w:szCs w:val="20"/>
                <w:lang w:val="en-US"/>
              </w:rPr>
              <w:t xml:space="preserve"> (</w:t>
            </w:r>
            <w:r w:rsidRPr="008C271A">
              <w:rPr>
                <w:rFonts w:ascii="GHEA Grapalat" w:eastAsia="Times New Roman" w:hAnsi="GHEA Grapalat" w:cs="Sylfaen"/>
                <w:sz w:val="20"/>
                <w:szCs w:val="20"/>
                <w:lang w:val="hy-AM"/>
              </w:rPr>
              <w:t>գնումների հետ կապված գործընթացում չի լրացվում</w:t>
            </w:r>
            <w:r w:rsidRPr="008C271A">
              <w:rPr>
                <w:rFonts w:ascii="GHEA Grapalat" w:eastAsia="Times New Roman" w:hAnsi="GHEA Grapalat"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Sylfaen"/>
                <w:sz w:val="20"/>
                <w:szCs w:val="20"/>
              </w:rPr>
              <w:t>(</w:t>
            </w:r>
            <w:r w:rsidRPr="008C271A">
              <w:rPr>
                <w:rFonts w:ascii="GHEA Grapalat" w:eastAsia="Times New Roman" w:hAnsi="GHEA Grapalat" w:cs="Sylfaen"/>
                <w:sz w:val="20"/>
                <w:szCs w:val="20"/>
                <w:lang w:val="hy-AM"/>
              </w:rPr>
              <w:t>չի լրացվում</w:t>
            </w:r>
            <w:r w:rsidRPr="008C271A">
              <w:rPr>
                <w:rFonts w:ascii="GHEA Grapalat" w:eastAsia="Times New Roman" w:hAnsi="GHEA Grapalat" w:cs="Sylfaen"/>
                <w:sz w:val="20"/>
                <w:szCs w:val="20"/>
              </w:rPr>
              <w:t>)</w:t>
            </w:r>
          </w:p>
        </w:tc>
      </w:tr>
      <w:tr w:rsidR="008C271A" w:rsidRPr="00405051"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ոչպարտադիր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ՀայաստանիՀանրապետությաննորմատիվիրավականակտերովսահմանվածդեպքերում, երբշահառունհանդիսանում է հաշվառվածհարկատու</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նախապեսլրացվում է շահառուիկողմից` հրավերով</w:t>
            </w:r>
          </w:p>
        </w:tc>
      </w:tr>
      <w:tr w:rsidR="008C271A" w:rsidRPr="00405051"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շահառուինսպասարկողֆինանսականկազմակերպության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նախապեսլրացվում է շահառուիկողմից` հրավերով</w:t>
            </w:r>
          </w:p>
        </w:tc>
      </w:tr>
      <w:tr w:rsidR="008C271A" w:rsidRPr="00405051"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շահառուիհաշվիհամարը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շահառուիայնբանկային (</w:t>
            </w:r>
            <w:r w:rsidRPr="008C271A">
              <w:rPr>
                <w:rFonts w:ascii="GHEA Grapalat" w:eastAsia="Times New Roman" w:hAnsi="GHEA Grapalat" w:cs="Times New Roman"/>
                <w:sz w:val="20"/>
                <w:szCs w:val="20"/>
                <w:lang w:val="hy-AM"/>
              </w:rPr>
              <w:t>գանձապետական</w:t>
            </w:r>
            <w:r w:rsidRPr="008C271A">
              <w:rPr>
                <w:rFonts w:ascii="GHEA Grapalat" w:eastAsia="Times New Roman" w:hAnsi="GHEA Grapalat" w:cs="Times New Roman"/>
                <w:sz w:val="20"/>
                <w:szCs w:val="20"/>
                <w:lang w:val="en-US"/>
              </w:rPr>
              <w:t>) հաշվիհամարը, որիվրապետք է փոխանցվենվճարողիցգանձվածմիջոցները</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նախապեսլրացվում է շահառուիկողմից` հրավերով</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շահառուինվճարմանենթակագումարը</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t>լրացվում է վճարողիկողմից</w:t>
            </w: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ոչ 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Sylfaen"/>
                <w:sz w:val="20"/>
                <w:szCs w:val="20"/>
                <w:lang w:val="hy-AM"/>
              </w:rPr>
              <w:t>(չի լրացվում եւ չի կիրառվում)</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վճարողիկողմից</w:t>
            </w: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գործարքինպատակը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t>Պարտադիր</w:t>
            </w:r>
            <w:r w:rsidRPr="008C271A">
              <w:rPr>
                <w:rFonts w:ascii="GHEA Grapalat" w:eastAsia="Times New Roman" w:hAnsi="GHEA Grapalat" w:cs="Times New Roman"/>
                <w:sz w:val="20"/>
                <w:szCs w:val="20"/>
                <w:lang w:val="hy-AM"/>
              </w:rPr>
              <w:t xml:space="preserve">լրացվում է </w:t>
            </w:r>
            <w:r w:rsidRPr="008C271A">
              <w:rPr>
                <w:rFonts w:ascii="GHEA Grapalat" w:eastAsia="Times New Roman" w:hAnsi="GHEA Grapalat" w:cs="Times New Roman"/>
                <w:sz w:val="20"/>
                <w:szCs w:val="20"/>
                <w:lang w:val="en-US"/>
              </w:rPr>
              <w:t>«</w:t>
            </w:r>
            <w:r w:rsidRPr="008C271A">
              <w:rPr>
                <w:rFonts w:ascii="GHEA Grapalat" w:eastAsia="Times New Roman" w:hAnsi="GHEA Grapalat" w:cs="Times New Roman"/>
                <w:sz w:val="20"/>
                <w:szCs w:val="20"/>
                <w:lang w:val="hy-AM"/>
              </w:rPr>
              <w:t>որակավորման ապահովման համար</w:t>
            </w:r>
            <w:r w:rsidRPr="008C271A">
              <w:rPr>
                <w:rFonts w:ascii="GHEA Grapalat" w:eastAsia="Times New Roman" w:hAnsi="GHEA Grapalat" w:cs="Times New Roman"/>
                <w:sz w:val="20"/>
                <w:szCs w:val="20"/>
                <w:lang w:val="en-US"/>
              </w:rPr>
              <w:t>»</w:t>
            </w:r>
            <w:r w:rsidRPr="008C271A">
              <w:rPr>
                <w:rFonts w:ascii="GHEA Grapalat" w:eastAsia="Times New Roman" w:hAnsi="GHEA Grapalat"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նախապես լրացվում է շահառուի կողմից` հրավերով</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 xml:space="preserve">լրացվում է պահանջագրովնշվածգումարիգանձման և շահառուինվճարմանհամարհիմքհանդիսացողփաստաթղթիտվյալները, որոնցհիմանվրաշահառունվճարմանպահանջագիր է ներկայացնումվճարողինսպասարկողբանկինլրացվում է </w:t>
            </w:r>
            <w:r w:rsidRPr="008C271A">
              <w:rPr>
                <w:rFonts w:ascii="GHEA Grapalat" w:eastAsia="Times New Roman" w:hAnsi="GHEA Grapalat" w:cs="Times New Roman"/>
                <w:sz w:val="20"/>
                <w:szCs w:val="20"/>
                <w:lang w:val="en-US"/>
              </w:rPr>
              <w:lastRenderedPageBreak/>
              <w:t>պահանջագրիներկայացմանհամարհիմքհանդիսացողպայմանագրիհամարը</w:t>
            </w:r>
            <w:r w:rsidRPr="008C271A">
              <w:rPr>
                <w:rFonts w:ascii="GHEA Grapalat" w:eastAsia="Times New Roman" w:hAnsi="GHEA Grapalat" w:cs="Times New Roman"/>
                <w:sz w:val="20"/>
                <w:szCs w:val="20"/>
                <w:lang w:val="hy-AM"/>
              </w:rPr>
              <w:t>,</w:t>
            </w:r>
            <w:r w:rsidRPr="008C271A">
              <w:rPr>
                <w:rFonts w:ascii="GHEA Grapalat" w:eastAsia="Times New Roman" w:hAnsi="GHEA Grapalat" w:cs="Times New Roman"/>
                <w:sz w:val="20"/>
                <w:szCs w:val="20"/>
                <w:lang w:val="en-US"/>
              </w:rPr>
              <w:t>գնմանընթացակարգիծածկագիրը</w:t>
            </w:r>
            <w:r w:rsidRPr="008C271A">
              <w:rPr>
                <w:rFonts w:ascii="GHEA Grapalat" w:eastAsia="Times New Roman"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lastRenderedPageBreak/>
              <w:t xml:space="preserve">լրացվում է </w:t>
            </w:r>
            <w:r w:rsidRPr="008C271A">
              <w:rPr>
                <w:rFonts w:ascii="GHEA Grapalat" w:eastAsia="Times New Roman" w:hAnsi="GHEA Grapalat" w:cs="Times New Roman"/>
                <w:sz w:val="20"/>
                <w:szCs w:val="20"/>
                <w:lang w:val="hy-AM"/>
              </w:rPr>
              <w:t>շահառու</w:t>
            </w:r>
            <w:r w:rsidRPr="008C271A">
              <w:rPr>
                <w:rFonts w:ascii="GHEA Grapalat" w:eastAsia="Times New Roman" w:hAnsi="GHEA Grapalat" w:cs="Times New Roman"/>
                <w:sz w:val="20"/>
                <w:szCs w:val="20"/>
                <w:lang w:val="en-US"/>
              </w:rPr>
              <w:t>ի կողմից</w:t>
            </w: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Del="0010680B"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Sylfaen"/>
                <w:sz w:val="20"/>
                <w:szCs w:val="20"/>
                <w:lang w:val="hy-AM"/>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Sylfaen"/>
                <w:sz w:val="20"/>
                <w:szCs w:val="20"/>
                <w:lang w:val="hy-AM"/>
              </w:rPr>
            </w:pPr>
            <w:r w:rsidRPr="008C271A">
              <w:rPr>
                <w:rFonts w:ascii="GHEA Grapalat" w:eastAsia="Times New Roman" w:hAnsi="GHEA Grapalat" w:cs="Sylfaen"/>
                <w:sz w:val="20"/>
                <w:szCs w:val="20"/>
                <w:lang w:val="hy-AM"/>
              </w:rPr>
              <w:t xml:space="preserve">լրացվում է &lt;ակցեպտավորված վճարում&gt; բառերը, </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նախապես լրացվում է շահառուի կողմից </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առդիրէջերիքանակը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ոչպարտադիր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պահանջագրինկիցներկայացվածփաստաթղթերիէջերիքանակը, որոնքպետք է տրամադրվենվճարողին(</w:t>
            </w:r>
            <w:r w:rsidRPr="008C271A">
              <w:rPr>
                <w:rFonts w:ascii="GHEA Grapalat" w:eastAsia="Times New Roman" w:hAnsi="GHEA Grapalat" w:cs="Times New Roman"/>
                <w:sz w:val="20"/>
                <w:szCs w:val="20"/>
                <w:lang w:val="hy-AM"/>
              </w:rPr>
              <w:t>վճարողի բանկին</w:t>
            </w:r>
            <w:r w:rsidRPr="008C271A">
              <w:rPr>
                <w:rFonts w:ascii="GHEA Grapalat" w:eastAsia="Times New Roman" w:hAnsi="GHEA Grapalat" w:cs="Times New Roman"/>
                <w:sz w:val="20"/>
                <w:szCs w:val="20"/>
                <w:lang w:val="en-US"/>
              </w:rPr>
              <w:t>)</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Եթ ե լրացվել է &lt;</w:t>
            </w:r>
            <w:r w:rsidRPr="008C271A">
              <w:rPr>
                <w:rFonts w:ascii="GHEA Grapalat" w:eastAsia="Times New Roman" w:hAnsi="GHEA Grapalat" w:cs="Sylfaen"/>
                <w:sz w:val="20"/>
                <w:szCs w:val="20"/>
                <w:lang w:val="hy-AM"/>
              </w:rPr>
              <w:t>Վճարման կատարման հիմքեր&gt; դաշտը ապա այս տվյալը պարտադիր լրացվում է</w:t>
            </w:r>
            <w:r w:rsidRPr="008C271A">
              <w:rPr>
                <w:rFonts w:ascii="GHEA Grapalat" w:eastAsia="Times New Roman" w:hAnsi="GHEA Grapalat"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շահառուիկողմից</w:t>
            </w: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2</w:t>
            </w:r>
            <w:r w:rsidRPr="008C271A">
              <w:rPr>
                <w:rFonts w:ascii="GHEA Grapalat" w:eastAsia="Times New Roman" w:hAnsi="GHEA Grapalat" w:cs="Times New Roman"/>
                <w:sz w:val="20"/>
                <w:szCs w:val="20"/>
                <w:lang w:val="en-US"/>
              </w:rPr>
              <w:t>1.ա.</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վճարողիստորագրությունը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t>այսդաշտըլրացվում</w:t>
            </w:r>
            <w:r w:rsidRPr="008C271A">
              <w:rPr>
                <w:rFonts w:ascii="GHEA Grapalat" w:eastAsia="Times New Roman" w:hAnsi="GHEA Grapalat" w:cs="Times New Roman"/>
                <w:sz w:val="20"/>
                <w:szCs w:val="20"/>
                <w:lang w:val="hy-AM"/>
              </w:rPr>
              <w:t xml:space="preserve"> է վճարողի կողմից պահանջագրի ներկայացման դեպքում: Ընդ որում</w:t>
            </w:r>
            <w:r w:rsidRPr="008C271A">
              <w:rPr>
                <w:rFonts w:ascii="GHEA Grapalat" w:eastAsia="Times New Roman" w:hAnsi="GHEA Grapalat" w:cs="Times New Roman"/>
                <w:sz w:val="20"/>
                <w:szCs w:val="20"/>
                <w:lang w:val="en-US"/>
              </w:rPr>
              <w:t>եթե</w:t>
            </w:r>
            <w:r w:rsidRPr="008C271A">
              <w:rPr>
                <w:rFonts w:ascii="GHEA Grapalat" w:eastAsia="Times New Roman" w:hAnsi="GHEA Grapalat" w:cs="Sylfaen"/>
                <w:sz w:val="20"/>
                <w:szCs w:val="20"/>
                <w:lang w:val="hy-AM"/>
              </w:rPr>
              <w:t xml:space="preserve">Վճարման պայմաններ դաշտում </w:t>
            </w:r>
            <w:r w:rsidRPr="008C271A">
              <w:rPr>
                <w:rFonts w:ascii="GHEA Grapalat" w:eastAsia="Times New Roman" w:hAnsi="GHEA Grapalat" w:cs="Times New Roman"/>
                <w:sz w:val="20"/>
                <w:szCs w:val="20"/>
                <w:lang w:val="hy-AM"/>
              </w:rPr>
              <w:t>նշված է &lt;ակցեպտավորված վճարում&gt; ապա</w:t>
            </w:r>
            <w:r w:rsidRPr="008C271A">
              <w:rPr>
                <w:rFonts w:ascii="GHEA Grapalat" w:eastAsia="Times New Roman" w:hAnsi="GHEA Grapalat" w:cs="Times New Roman"/>
                <w:sz w:val="20"/>
                <w:szCs w:val="20"/>
                <w:lang w:val="en-US"/>
              </w:rPr>
              <w:t>վճարող</w:t>
            </w:r>
            <w:r w:rsidRPr="008C271A">
              <w:rPr>
                <w:rFonts w:ascii="GHEA Grapalat" w:eastAsia="Times New Roman" w:hAnsi="GHEA Grapalat" w:cs="Times New Roman"/>
                <w:sz w:val="20"/>
                <w:szCs w:val="20"/>
                <w:lang w:val="hy-AM"/>
              </w:rPr>
              <w:t xml:space="preserve">ը ստորագրելով՝ </w:t>
            </w:r>
            <w:r w:rsidRPr="008C271A">
              <w:rPr>
                <w:rFonts w:ascii="GHEA Grapalat" w:eastAsia="Times New Roman" w:hAnsi="GHEA Grapalat" w:cs="Sylfaen"/>
                <w:sz w:val="20"/>
                <w:szCs w:val="20"/>
                <w:lang w:val="hy-AM"/>
              </w:rPr>
              <w:t xml:space="preserve">նախապես </w:t>
            </w:r>
            <w:r w:rsidRPr="008C271A">
              <w:rPr>
                <w:rFonts w:ascii="GHEA Grapalat" w:eastAsia="Times New Roman" w:hAnsi="GHEA Grapalat" w:cs="Times New Roman"/>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ստորագրվում է վճարողի կողմից կամ </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դրվում է վճարողի էլեկտրոնային ստորագրությունը</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vAlign w:val="center"/>
          </w:tcPr>
          <w:p w:rsidR="008C271A" w:rsidRPr="008C271A" w:rsidRDefault="008C271A" w:rsidP="008C271A">
            <w:pPr>
              <w:spacing w:after="0" w:line="240" w:lineRule="auto"/>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2</w:t>
            </w:r>
            <w:r w:rsidRPr="008C271A">
              <w:rPr>
                <w:rFonts w:ascii="GHEA Grapalat" w:eastAsia="Times New Roman" w:hAnsi="GHEA Grapalat" w:cs="Times New Roman"/>
                <w:sz w:val="20"/>
                <w:szCs w:val="20"/>
                <w:lang w:val="en-US"/>
              </w:rPr>
              <w:t>1.բ.</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վճարողիկնիքը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 xml:space="preserve">պարտադիր` </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t>կնիքիառկայությանդեպքում</w:t>
            </w:r>
            <w:r w:rsidRPr="008C271A">
              <w:rPr>
                <w:rFonts w:ascii="GHEA Grapalat" w:eastAsia="Times New Roman" w:hAnsi="GHEA Grapalat"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կնքվում է վճարողի կողմից </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թղթային եղանակով ներկայացնելիս</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22</w:t>
            </w:r>
            <w:r w:rsidRPr="008C271A">
              <w:rPr>
                <w:rFonts w:ascii="GHEA Grapalat" w:eastAsia="Times New Roman" w:hAnsi="GHEA Grapalat" w:cs="Times New Roman"/>
                <w:sz w:val="20"/>
                <w:szCs w:val="20"/>
                <w:lang w:val="en-US"/>
              </w:rPr>
              <w:t>.ա.</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շահառուիստորագրությունը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r w:rsidRPr="008C271A">
              <w:rPr>
                <w:rFonts w:ascii="GHEA Grapalat" w:eastAsia="Times New Roman" w:hAnsi="GHEA Grapalat" w:cs="Times New Roman"/>
                <w:sz w:val="20"/>
                <w:szCs w:val="20"/>
                <w:lang w:val="hy-AM"/>
              </w:rPr>
              <w:t>՝</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բանկներկայացնելիս</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ստորագրվում է շահառուիկողմից</w:t>
            </w: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vAlign w:val="center"/>
          </w:tcPr>
          <w:p w:rsidR="008C271A" w:rsidRPr="008C271A" w:rsidRDefault="008C271A" w:rsidP="008C271A">
            <w:pPr>
              <w:spacing w:after="0" w:line="240" w:lineRule="auto"/>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22</w:t>
            </w:r>
            <w:r w:rsidRPr="008C271A">
              <w:rPr>
                <w:rFonts w:ascii="GHEA Grapalat" w:eastAsia="Times New Roman" w:hAnsi="GHEA Grapalat" w:cs="Times New Roman"/>
                <w:sz w:val="20"/>
                <w:szCs w:val="20"/>
                <w:lang w:val="en-US"/>
              </w:rPr>
              <w:t>.բ.</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շահառուիկնիքը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 xml:space="preserve">պարտադիր` </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կնիքիառկայությանդեպքում</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t>կնքվում է շահառուիկողմից</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թղթային եղանակով բանկ ներկայացնելիս</w:t>
            </w:r>
          </w:p>
        </w:tc>
      </w:tr>
      <w:tr w:rsidR="008C271A" w:rsidRPr="00405051"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2</w:t>
            </w:r>
            <w:r w:rsidRPr="008C271A">
              <w:rPr>
                <w:rFonts w:ascii="GHEA Grapalat" w:eastAsia="Times New Roman" w:hAnsi="GHEA Grapalat" w:cs="Times New Roman"/>
                <w:sz w:val="20"/>
                <w:szCs w:val="20"/>
                <w:lang w:val="hy-AM"/>
              </w:rPr>
              <w:t>3</w:t>
            </w:r>
            <w:r w:rsidRPr="008C271A">
              <w:rPr>
                <w:rFonts w:ascii="GHEA Grapalat" w:eastAsia="Times New Roman" w:hAnsi="GHEA Grapalat" w:cs="Times New Roman"/>
                <w:sz w:val="20"/>
                <w:szCs w:val="20"/>
                <w:lang w:val="en-US"/>
              </w:rPr>
              <w:t>.ա.</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վճարողինսպասարկողֆինանսականկազմակերպության (մասնաճյուղի) աշխատակցիստո</w:t>
            </w:r>
            <w:r w:rsidRPr="008C271A">
              <w:rPr>
                <w:rFonts w:ascii="GHEA Grapalat" w:eastAsia="Times New Roman" w:hAnsi="GHEA Grapalat" w:cs="Times New Roman"/>
                <w:sz w:val="20"/>
                <w:szCs w:val="20"/>
                <w:lang w:val="en-US"/>
              </w:rPr>
              <w:lastRenderedPageBreak/>
              <w:t>րագրությունը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վճարմանպահանջագիրըվճարողինսպասարկողֆինանսականկազմակերպության</w:t>
            </w:r>
            <w:r w:rsidRPr="008C271A">
              <w:rPr>
                <w:rFonts w:ascii="GHEA Grapalat" w:eastAsia="Times New Roman" w:hAnsi="GHEA Grapalat" w:cs="Times New Roman"/>
                <w:sz w:val="20"/>
                <w:szCs w:val="20"/>
                <w:lang w:val="hy-AM"/>
              </w:rPr>
              <w:t>ը</w:t>
            </w:r>
            <w:r w:rsidRPr="008C271A">
              <w:rPr>
                <w:rFonts w:ascii="GHEA Grapalat" w:eastAsia="Times New Roman" w:hAnsi="GHEA Grapalat" w:cs="Times New Roman"/>
                <w:sz w:val="20"/>
                <w:szCs w:val="20"/>
                <w:lang w:val="en-US"/>
              </w:rPr>
              <w:t>թղթայինեղանակովներկայաց</w:t>
            </w:r>
            <w:r w:rsidRPr="008C271A">
              <w:rPr>
                <w:rFonts w:ascii="GHEA Grapalat" w:eastAsia="Times New Roman" w:hAnsi="GHEA Grapalat" w:cs="Times New Roman"/>
                <w:sz w:val="20"/>
                <w:szCs w:val="20"/>
                <w:lang w:val="hy-AM"/>
              </w:rPr>
              <w:t>ված լի</w:t>
            </w:r>
            <w:r w:rsidRPr="008C271A">
              <w:rPr>
                <w:rFonts w:ascii="GHEA Grapalat" w:eastAsia="Times New Roman" w:hAnsi="GHEA Grapalat" w:cs="Times New Roman"/>
                <w:sz w:val="20"/>
                <w:szCs w:val="20"/>
                <w:lang w:val="en-US"/>
              </w:rPr>
              <w:t>նելուդեպքում</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p>
        </w:tc>
      </w:tr>
      <w:tr w:rsidR="008C271A" w:rsidRPr="00405051" w:rsidTr="00405051">
        <w:tc>
          <w:tcPr>
            <w:tcW w:w="720" w:type="dxa"/>
            <w:tcBorders>
              <w:top w:val="single" w:sz="4" w:space="0" w:color="auto"/>
              <w:left w:val="single" w:sz="4" w:space="0" w:color="auto"/>
              <w:bottom w:val="single" w:sz="4" w:space="0" w:color="auto"/>
              <w:right w:val="single" w:sz="4" w:space="0" w:color="auto"/>
            </w:tcBorders>
            <w:vAlign w:val="center"/>
          </w:tcPr>
          <w:p w:rsidR="008C271A" w:rsidRPr="008C271A" w:rsidRDefault="008C271A" w:rsidP="008C271A">
            <w:pPr>
              <w:spacing w:after="0" w:line="240" w:lineRule="auto"/>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lastRenderedPageBreak/>
              <w:t>2</w:t>
            </w:r>
            <w:r w:rsidRPr="008C271A">
              <w:rPr>
                <w:rFonts w:ascii="GHEA Grapalat" w:eastAsia="Times New Roman" w:hAnsi="GHEA Grapalat" w:cs="Times New Roman"/>
                <w:sz w:val="20"/>
                <w:szCs w:val="20"/>
                <w:lang w:val="hy-AM"/>
              </w:rPr>
              <w:t>3</w:t>
            </w:r>
            <w:r w:rsidRPr="008C271A">
              <w:rPr>
                <w:rFonts w:ascii="GHEA Grapalat" w:eastAsia="Times New Roman" w:hAnsi="GHEA Grapalat" w:cs="Times New Roman"/>
                <w:sz w:val="20"/>
                <w:szCs w:val="20"/>
                <w:lang w:val="en-US"/>
              </w:rPr>
              <w:t>.բ.</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 xml:space="preserve">վճարողինսպասարկողֆինանսականկազմակերպության (մասնաճյուղի) </w:t>
            </w:r>
            <w:r w:rsidRPr="008C271A">
              <w:rPr>
                <w:rFonts w:ascii="GHEA Grapalat" w:eastAsia="Times New Roman" w:hAnsi="GHEA Grapalat" w:cs="Times New Roman"/>
                <w:sz w:val="20"/>
                <w:szCs w:val="20"/>
                <w:lang w:val="hy-AM"/>
              </w:rPr>
              <w:t>դրոշմա</w:t>
            </w:r>
            <w:r w:rsidRPr="008C271A">
              <w:rPr>
                <w:rFonts w:ascii="GHEA Grapalat" w:eastAsia="Times New Roman" w:hAnsi="GHEA Grapalat" w:cs="Times New Roman"/>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վճարմանպահանջագիրըվճարողինսպասարկողֆինանսականկազմակերպության</w:t>
            </w:r>
            <w:r w:rsidRPr="008C271A">
              <w:rPr>
                <w:rFonts w:ascii="GHEA Grapalat" w:eastAsia="Times New Roman" w:hAnsi="GHEA Grapalat" w:cs="Times New Roman"/>
                <w:sz w:val="20"/>
                <w:szCs w:val="20"/>
                <w:lang w:val="hy-AM"/>
              </w:rPr>
              <w:t>ը</w:t>
            </w:r>
            <w:r w:rsidRPr="008C271A">
              <w:rPr>
                <w:rFonts w:ascii="GHEA Grapalat" w:eastAsia="Times New Roman" w:hAnsi="GHEA Grapalat" w:cs="Times New Roman"/>
                <w:sz w:val="20"/>
                <w:szCs w:val="20"/>
                <w:lang w:val="en-US"/>
              </w:rPr>
              <w:t>թղթայինեղանակովներկայաց</w:t>
            </w:r>
            <w:r w:rsidRPr="008C271A">
              <w:rPr>
                <w:rFonts w:ascii="GHEA Grapalat" w:eastAsia="Times New Roman" w:hAnsi="GHEA Grapalat" w:cs="Times New Roman"/>
                <w:sz w:val="20"/>
                <w:szCs w:val="20"/>
                <w:lang w:val="hy-AM"/>
              </w:rPr>
              <w:t>ված լի</w:t>
            </w:r>
            <w:r w:rsidRPr="008C271A">
              <w:rPr>
                <w:rFonts w:ascii="GHEA Grapalat" w:eastAsia="Times New Roman" w:hAnsi="GHEA Grapalat" w:cs="Times New Roman"/>
                <w:sz w:val="20"/>
                <w:szCs w:val="20"/>
                <w:lang w:val="en-US"/>
              </w:rPr>
              <w:t>նելուդեպքում</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t>2</w:t>
            </w:r>
            <w:r w:rsidRPr="008C271A">
              <w:rPr>
                <w:rFonts w:ascii="GHEA Grapalat" w:eastAsia="Times New Roman" w:hAnsi="GHEA Grapalat" w:cs="Times New Roman"/>
                <w:sz w:val="20"/>
                <w:szCs w:val="20"/>
                <w:lang w:val="hy-AM"/>
              </w:rPr>
              <w:t>3</w:t>
            </w:r>
            <w:r w:rsidRPr="008C271A">
              <w:rPr>
                <w:rFonts w:ascii="GHEA Grapalat" w:eastAsia="Times New Roman" w:hAnsi="GHEA Grapalat" w:cs="Times New Roman"/>
                <w:sz w:val="20"/>
                <w:szCs w:val="20"/>
                <w:lang w:val="en-US"/>
              </w:rPr>
              <w:t>.</w:t>
            </w:r>
            <w:r w:rsidRPr="008C271A">
              <w:rPr>
                <w:rFonts w:ascii="GHEA Grapalat" w:eastAsia="Times New Roman" w:hAnsi="GHEA Grapalat"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վճարողինսպասարկողֆինանսականկազմակերպության (մասնաճյուղի) կողմիցպարտադիրնշվում է պահանջագրիկատարմանամսաթիվը,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2</w:t>
            </w:r>
            <w:r w:rsidRPr="008C271A">
              <w:rPr>
                <w:rFonts w:ascii="GHEA Grapalat" w:eastAsia="Times New Roman" w:hAnsi="GHEA Grapalat" w:cs="Times New Roman"/>
                <w:sz w:val="20"/>
                <w:szCs w:val="20"/>
                <w:lang w:val="hy-AM"/>
              </w:rPr>
              <w:t>4</w:t>
            </w:r>
            <w:r w:rsidRPr="008C271A">
              <w:rPr>
                <w:rFonts w:ascii="GHEA Grapalat" w:eastAsia="Times New Roman" w:hAnsi="GHEA Grapalat" w:cs="Times New Roman"/>
                <w:sz w:val="20"/>
                <w:szCs w:val="20"/>
                <w:lang w:val="en-US"/>
              </w:rPr>
              <w:t>.ա.</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շահառուինսպասարկողֆինանսականկազմակերպության (մասնաճյուղի) աշխատակցիստորագրությունը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ոչպարտադիր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 xml:space="preserve">լրացվում է </w:t>
            </w:r>
            <w:r w:rsidRPr="008C271A">
              <w:rPr>
                <w:rFonts w:ascii="GHEA Grapalat" w:eastAsia="Times New Roman" w:hAnsi="GHEA Grapalat" w:cs="Times New Roman"/>
                <w:sz w:val="20"/>
                <w:szCs w:val="20"/>
                <w:lang w:val="en-US"/>
              </w:rPr>
              <w:t>վճարմանպահանջագիրըշահառուինսպասարկողֆինանսականկազմակերպության</w:t>
            </w:r>
            <w:r w:rsidRPr="008C271A">
              <w:rPr>
                <w:rFonts w:ascii="GHEA Grapalat" w:eastAsia="Times New Roman" w:hAnsi="GHEA Grapalat" w:cs="Times New Roman"/>
                <w:sz w:val="20"/>
                <w:szCs w:val="20"/>
                <w:lang w:val="hy-AM"/>
              </w:rPr>
              <w:t xml:space="preserve">ը </w:t>
            </w:r>
            <w:r w:rsidRPr="008C271A">
              <w:rPr>
                <w:rFonts w:ascii="GHEA Grapalat" w:eastAsia="Times New Roman" w:hAnsi="GHEA Grapalat" w:cs="Times New Roman"/>
                <w:sz w:val="20"/>
                <w:szCs w:val="20"/>
                <w:lang w:val="en-US"/>
              </w:rPr>
              <w:t>ներկայաց</w:t>
            </w:r>
            <w:r w:rsidRPr="008C271A">
              <w:rPr>
                <w:rFonts w:ascii="GHEA Grapalat" w:eastAsia="Times New Roman" w:hAnsi="GHEA Grapalat" w:cs="Times New Roman"/>
                <w:sz w:val="20"/>
                <w:szCs w:val="20"/>
                <w:lang w:val="hy-AM"/>
              </w:rPr>
              <w:t>վ</w:t>
            </w:r>
            <w:r w:rsidRPr="008C271A">
              <w:rPr>
                <w:rFonts w:ascii="GHEA Grapalat" w:eastAsia="Times New Roman" w:hAnsi="GHEA Grapalat" w:cs="Times New Roman"/>
                <w:sz w:val="20"/>
                <w:szCs w:val="20"/>
                <w:lang w:val="en-US"/>
              </w:rPr>
              <w:t>ելուդեպքում</w:t>
            </w:r>
            <w:r w:rsidRPr="008C271A">
              <w:rPr>
                <w:rFonts w:ascii="GHEA Grapalat" w:eastAsia="Times New Roman" w:hAnsi="GHEA Grapalat" w:cs="Times New Roman"/>
                <w:sz w:val="20"/>
                <w:szCs w:val="20"/>
                <w:lang w:val="hy-AM"/>
              </w:rPr>
              <w:t xml:space="preserve">, որտեղ </w:t>
            </w:r>
            <w:r w:rsidRPr="008C271A">
              <w:rPr>
                <w:rFonts w:ascii="GHEA Grapalat" w:eastAsia="Times New Roman" w:hAnsi="GHEA Grapalat" w:cs="Times New Roman"/>
                <w:sz w:val="20"/>
                <w:szCs w:val="20"/>
                <w:lang w:val="en-US"/>
              </w:rPr>
              <w:t>աշխատակցիստորագրությունը</w:t>
            </w:r>
            <w:r w:rsidRPr="008C271A">
              <w:rPr>
                <w:rFonts w:ascii="GHEA Grapalat" w:eastAsia="Times New Roman" w:hAnsi="GHEA Grapalat" w:cs="Times New Roman"/>
                <w:sz w:val="20"/>
                <w:szCs w:val="20"/>
                <w:lang w:val="hy-AM"/>
              </w:rPr>
              <w:t xml:space="preserve">դրվում է </w:t>
            </w:r>
            <w:r w:rsidRPr="008C271A">
              <w:rPr>
                <w:rFonts w:ascii="GHEA Grapalat" w:eastAsia="Times New Roman" w:hAnsi="GHEA Grapalat" w:cs="Times New Roman"/>
                <w:sz w:val="20"/>
                <w:szCs w:val="20"/>
                <w:lang w:val="en-US"/>
              </w:rPr>
              <w:t>թղթայինեղանակովներկայաց</w:t>
            </w:r>
            <w:r w:rsidRPr="008C271A">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2</w:t>
            </w:r>
            <w:r w:rsidRPr="008C271A">
              <w:rPr>
                <w:rFonts w:ascii="GHEA Grapalat" w:eastAsia="Times New Roman" w:hAnsi="GHEA Grapalat" w:cs="Times New Roman"/>
                <w:sz w:val="20"/>
                <w:szCs w:val="20"/>
                <w:lang w:val="hy-AM"/>
              </w:rPr>
              <w:t>4</w:t>
            </w:r>
            <w:r w:rsidRPr="008C271A">
              <w:rPr>
                <w:rFonts w:ascii="GHEA Grapalat" w:eastAsia="Times New Roman" w:hAnsi="GHEA Grapalat" w:cs="Times New Roman"/>
                <w:sz w:val="20"/>
                <w:szCs w:val="20"/>
                <w:lang w:val="en-US"/>
              </w:rPr>
              <w:t>.բ.</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 xml:space="preserve">շահառռւինսպասարկողֆինանսականկազմակերպության (մասնաճյուղի) </w:t>
            </w:r>
            <w:r w:rsidRPr="008C271A">
              <w:rPr>
                <w:rFonts w:ascii="GHEA Grapalat" w:eastAsia="Times New Roman" w:hAnsi="GHEA Grapalat" w:cs="Times New Roman"/>
                <w:sz w:val="20"/>
                <w:szCs w:val="20"/>
                <w:lang w:val="hy-AM"/>
              </w:rPr>
              <w:t>դրոշմա</w:t>
            </w:r>
            <w:r w:rsidRPr="008C271A">
              <w:rPr>
                <w:rFonts w:ascii="GHEA Grapalat" w:eastAsia="Times New Roman" w:hAnsi="GHEA Grapalat" w:cs="Times New Roman"/>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 xml:space="preserve">ոչ </w:t>
            </w: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 xml:space="preserve">լրացվում է </w:t>
            </w:r>
            <w:r w:rsidRPr="008C271A">
              <w:rPr>
                <w:rFonts w:ascii="GHEA Grapalat" w:eastAsia="Times New Roman" w:hAnsi="GHEA Grapalat" w:cs="Times New Roman"/>
                <w:sz w:val="20"/>
                <w:szCs w:val="20"/>
                <w:lang w:val="en-US"/>
              </w:rPr>
              <w:t>վճարմանպահանջագիրը</w:t>
            </w:r>
            <w:r w:rsidRPr="008C271A">
              <w:rPr>
                <w:rFonts w:ascii="GHEA Grapalat" w:eastAsia="Times New Roman" w:hAnsi="GHEA Grapalat" w:cs="Times New Roman"/>
                <w:sz w:val="20"/>
                <w:szCs w:val="20"/>
                <w:lang w:val="hy-AM"/>
              </w:rPr>
              <w:t xml:space="preserve">վերջինիս </w:t>
            </w:r>
            <w:r w:rsidRPr="008C271A">
              <w:rPr>
                <w:rFonts w:ascii="GHEA Grapalat" w:eastAsia="Times New Roman" w:hAnsi="GHEA Grapalat" w:cs="Times New Roman"/>
                <w:sz w:val="20"/>
                <w:szCs w:val="20"/>
                <w:lang w:val="en-US"/>
              </w:rPr>
              <w:t>ներկայաց</w:t>
            </w:r>
            <w:r w:rsidRPr="008C271A">
              <w:rPr>
                <w:rFonts w:ascii="GHEA Grapalat" w:eastAsia="Times New Roman" w:hAnsi="GHEA Grapalat" w:cs="Times New Roman"/>
                <w:sz w:val="20"/>
                <w:szCs w:val="20"/>
                <w:lang w:val="hy-AM"/>
              </w:rPr>
              <w:t>վ</w:t>
            </w:r>
            <w:r w:rsidRPr="008C271A">
              <w:rPr>
                <w:rFonts w:ascii="GHEA Grapalat" w:eastAsia="Times New Roman" w:hAnsi="GHEA Grapalat" w:cs="Times New Roman"/>
                <w:sz w:val="20"/>
                <w:szCs w:val="20"/>
                <w:lang w:val="en-US"/>
              </w:rPr>
              <w:t>ելուդեպքում</w:t>
            </w:r>
            <w:r w:rsidRPr="008C271A">
              <w:rPr>
                <w:rFonts w:ascii="GHEA Grapalat" w:eastAsia="Times New Roman" w:hAnsi="GHEA Grapalat" w:cs="Times New Roman"/>
                <w:sz w:val="20"/>
                <w:szCs w:val="20"/>
                <w:lang w:val="hy-AM"/>
              </w:rPr>
              <w:t xml:space="preserve">, որտեղ  դրոշմակնիքըդրվում է </w:t>
            </w:r>
            <w:r w:rsidRPr="008C271A">
              <w:rPr>
                <w:rFonts w:ascii="GHEA Grapalat" w:eastAsia="Times New Roman" w:hAnsi="GHEA Grapalat" w:cs="Times New Roman"/>
                <w:sz w:val="20"/>
                <w:szCs w:val="20"/>
                <w:lang w:val="en-US"/>
              </w:rPr>
              <w:t>թղթայինեղանակովներկայաց</w:t>
            </w:r>
            <w:r w:rsidRPr="008C271A">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2</w:t>
            </w:r>
            <w:r w:rsidRPr="008C271A">
              <w:rPr>
                <w:rFonts w:ascii="GHEA Grapalat" w:eastAsia="Times New Roman" w:hAnsi="GHEA Grapalat" w:cs="Times New Roman"/>
                <w:sz w:val="20"/>
                <w:szCs w:val="20"/>
                <w:lang w:val="hy-AM"/>
              </w:rPr>
              <w:t>4</w:t>
            </w:r>
            <w:r w:rsidRPr="008C271A">
              <w:rPr>
                <w:rFonts w:ascii="GHEA Grapalat" w:eastAsia="Times New Roman" w:hAnsi="GHEA Grapalat" w:cs="Times New Roman"/>
                <w:sz w:val="20"/>
                <w:szCs w:val="20"/>
                <w:lang w:val="en-US"/>
              </w:rPr>
              <w:t>.գ</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շահառռւինսպասարկողֆինանսականկազմակերպությանամսաթիվը,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 xml:space="preserve">ոչ </w:t>
            </w: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 xml:space="preserve">լրացվում է </w:t>
            </w:r>
            <w:r w:rsidRPr="008C271A">
              <w:rPr>
                <w:rFonts w:ascii="GHEA Grapalat" w:eastAsia="Times New Roman" w:hAnsi="GHEA Grapalat" w:cs="Times New Roman"/>
                <w:sz w:val="20"/>
                <w:szCs w:val="20"/>
                <w:lang w:val="en-US"/>
              </w:rPr>
              <w:t>վճարմանպահանջագիրը</w:t>
            </w:r>
            <w:r w:rsidRPr="008C271A">
              <w:rPr>
                <w:rFonts w:ascii="GHEA Grapalat" w:eastAsia="Times New Roman" w:hAnsi="GHEA Grapalat" w:cs="Times New Roman"/>
                <w:sz w:val="20"/>
                <w:szCs w:val="20"/>
                <w:lang w:val="hy-AM"/>
              </w:rPr>
              <w:t xml:space="preserve">վերջինիս </w:t>
            </w:r>
            <w:r w:rsidRPr="008C271A">
              <w:rPr>
                <w:rFonts w:ascii="GHEA Grapalat" w:eastAsia="Times New Roman" w:hAnsi="GHEA Grapalat" w:cs="Times New Roman"/>
                <w:sz w:val="20"/>
                <w:szCs w:val="20"/>
                <w:lang w:val="en-US"/>
              </w:rPr>
              <w:t>ներկայաց</w:t>
            </w:r>
            <w:r w:rsidRPr="008C271A">
              <w:rPr>
                <w:rFonts w:ascii="GHEA Grapalat" w:eastAsia="Times New Roman" w:hAnsi="GHEA Grapalat" w:cs="Times New Roman"/>
                <w:sz w:val="20"/>
                <w:szCs w:val="20"/>
                <w:lang w:val="hy-AM"/>
              </w:rPr>
              <w:t>վ</w:t>
            </w:r>
            <w:r w:rsidRPr="008C271A">
              <w:rPr>
                <w:rFonts w:ascii="GHEA Grapalat" w:eastAsia="Times New Roman" w:hAnsi="GHEA Grapalat" w:cs="Times New Roman"/>
                <w:sz w:val="20"/>
                <w:szCs w:val="20"/>
                <w:lang w:val="en-US"/>
              </w:rPr>
              <w:t>ելուդեպքում</w:t>
            </w:r>
            <w:r w:rsidRPr="008C271A">
              <w:rPr>
                <w:rFonts w:ascii="GHEA Grapalat" w:eastAsia="Times New Roman" w:hAnsi="GHEA Grapalat" w:cs="Times New Roman"/>
                <w:sz w:val="20"/>
                <w:szCs w:val="20"/>
                <w:lang w:val="hy-AM"/>
              </w:rPr>
              <w:t xml:space="preserve">,   որտեղ  սույն տվյալներըդրվում են </w:t>
            </w:r>
            <w:r w:rsidRPr="008C271A">
              <w:rPr>
                <w:rFonts w:ascii="GHEA Grapalat" w:eastAsia="Times New Roman" w:hAnsi="GHEA Grapalat" w:cs="Times New Roman"/>
                <w:sz w:val="20"/>
                <w:szCs w:val="20"/>
                <w:lang w:val="en-US"/>
              </w:rPr>
              <w:t>թղթայինեղանակովներկայաց</w:t>
            </w:r>
            <w:r w:rsidRPr="008C271A">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p>
        </w:tc>
      </w:tr>
    </w:tbl>
    <w:p w:rsidR="008C271A" w:rsidRPr="008C271A" w:rsidRDefault="008C271A" w:rsidP="008C271A">
      <w:pPr>
        <w:spacing w:after="0" w:line="360" w:lineRule="auto"/>
        <w:ind w:firstLine="720"/>
        <w:jc w:val="right"/>
        <w:rPr>
          <w:rFonts w:ascii="GHEA Grapalat" w:eastAsia="Times New Roman" w:hAnsi="GHEA Grapalat" w:cs="Sylfaen"/>
          <w:sz w:val="20"/>
          <w:szCs w:val="20"/>
          <w:lang w:val="en-US"/>
        </w:rPr>
      </w:pPr>
    </w:p>
    <w:p w:rsidR="008C271A" w:rsidRPr="008C271A" w:rsidRDefault="008C271A" w:rsidP="008C271A">
      <w:pPr>
        <w:spacing w:after="0" w:line="360" w:lineRule="auto"/>
        <w:ind w:firstLine="720"/>
        <w:jc w:val="right"/>
        <w:rPr>
          <w:rFonts w:ascii="GHEA Grapalat" w:eastAsia="Times New Roman" w:hAnsi="GHEA Grapalat" w:cs="Sylfaen"/>
          <w:sz w:val="20"/>
          <w:szCs w:val="20"/>
          <w:lang w:val="en-US"/>
        </w:rPr>
      </w:pPr>
    </w:p>
    <w:p w:rsidR="008C271A" w:rsidRPr="008C271A" w:rsidRDefault="008C271A" w:rsidP="008C271A">
      <w:pPr>
        <w:spacing w:after="0" w:line="360" w:lineRule="auto"/>
        <w:ind w:firstLine="720"/>
        <w:jc w:val="right"/>
        <w:rPr>
          <w:rFonts w:ascii="GHEA Grapalat" w:eastAsia="Times New Roman" w:hAnsi="GHEA Grapalat" w:cs="Sylfaen"/>
          <w:sz w:val="20"/>
          <w:szCs w:val="20"/>
          <w:lang w:val="en-US"/>
        </w:rPr>
      </w:pPr>
    </w:p>
    <w:p w:rsidR="008C271A" w:rsidRPr="008C271A" w:rsidRDefault="008C271A" w:rsidP="008C271A">
      <w:pPr>
        <w:spacing w:after="0" w:line="360" w:lineRule="auto"/>
        <w:ind w:firstLine="720"/>
        <w:jc w:val="right"/>
        <w:rPr>
          <w:rFonts w:ascii="GHEA Grapalat" w:eastAsia="Times New Roman" w:hAnsi="GHEA Grapalat" w:cs="Sylfaen"/>
          <w:sz w:val="20"/>
          <w:szCs w:val="20"/>
          <w:lang w:val="en-US"/>
        </w:rPr>
      </w:pPr>
    </w:p>
    <w:p w:rsidR="008C271A" w:rsidRPr="008C271A" w:rsidRDefault="008C271A" w:rsidP="008C271A">
      <w:pPr>
        <w:spacing w:after="0" w:line="360" w:lineRule="auto"/>
        <w:ind w:firstLine="720"/>
        <w:jc w:val="right"/>
        <w:rPr>
          <w:rFonts w:ascii="GHEA Grapalat" w:eastAsia="Times New Roman" w:hAnsi="GHEA Grapalat" w:cs="Sylfaen"/>
          <w:sz w:val="20"/>
          <w:szCs w:val="20"/>
          <w:lang w:val="en-US"/>
        </w:rPr>
      </w:pPr>
    </w:p>
    <w:p w:rsidR="008C271A" w:rsidRPr="008C271A" w:rsidRDefault="008C271A" w:rsidP="008C271A">
      <w:pPr>
        <w:spacing w:after="0" w:line="240" w:lineRule="auto"/>
        <w:rPr>
          <w:rFonts w:ascii="GHEA Grapalat" w:eastAsia="Times New Roman" w:hAnsi="GHEA Grapalat" w:cs="Times New Roman"/>
          <w:sz w:val="24"/>
          <w:szCs w:val="24"/>
          <w:lang w:val="en-US"/>
        </w:rPr>
      </w:pPr>
    </w:p>
    <w:p w:rsidR="008C271A" w:rsidRPr="008C271A" w:rsidRDefault="008C271A" w:rsidP="008C271A">
      <w:pPr>
        <w:spacing w:after="0" w:line="240" w:lineRule="auto"/>
        <w:jc w:val="center"/>
        <w:rPr>
          <w:rFonts w:ascii="GHEA Grapalat" w:eastAsia="Times New Roman" w:hAnsi="GHEA Grapalat" w:cs="GHEA Grapalat"/>
          <w:lang w:val="hy-AM"/>
        </w:rPr>
      </w:pPr>
    </w:p>
    <w:p w:rsidR="008C271A" w:rsidRPr="008C271A" w:rsidRDefault="008C271A" w:rsidP="008C271A">
      <w:pPr>
        <w:spacing w:after="0" w:line="240" w:lineRule="auto"/>
        <w:ind w:firstLine="567"/>
        <w:jc w:val="right"/>
        <w:rPr>
          <w:rFonts w:ascii="GHEA Grapalat" w:eastAsia="Times New Roman" w:hAnsi="GHEA Grapalat" w:cs="Arial"/>
          <w:b/>
          <w:sz w:val="20"/>
          <w:szCs w:val="20"/>
          <w:lang w:val="hy-AM"/>
        </w:rPr>
      </w:pPr>
      <w:r w:rsidRPr="008C271A">
        <w:rPr>
          <w:rFonts w:ascii="GHEA Grapalat" w:eastAsia="Times New Roman" w:hAnsi="GHEA Grapalat" w:cs="Times New Roman"/>
          <w:b/>
          <w:sz w:val="20"/>
          <w:szCs w:val="20"/>
          <w:lang w:val="hy-AM"/>
        </w:rPr>
        <w:br w:type="page"/>
      </w:r>
      <w:r w:rsidRPr="008C271A">
        <w:rPr>
          <w:rFonts w:ascii="GHEA Grapalat" w:eastAsia="Times New Roman" w:hAnsi="GHEA Grapalat" w:cs="Sylfaen"/>
          <w:b/>
          <w:sz w:val="20"/>
          <w:szCs w:val="20"/>
          <w:lang w:val="hy-AM"/>
        </w:rPr>
        <w:lastRenderedPageBreak/>
        <w:t>Հավելված</w:t>
      </w:r>
      <w:r w:rsidRPr="008C271A">
        <w:rPr>
          <w:rFonts w:ascii="GHEA Grapalat" w:eastAsia="Times New Roman" w:hAnsi="GHEA Grapalat" w:cs="Arial"/>
          <w:b/>
          <w:sz w:val="20"/>
          <w:szCs w:val="20"/>
          <w:lang w:val="hy-AM"/>
        </w:rPr>
        <w:t xml:space="preserve"> 5</w:t>
      </w:r>
    </w:p>
    <w:p w:rsidR="008C271A" w:rsidRPr="008C271A" w:rsidRDefault="00DC7FFD" w:rsidP="008C271A">
      <w:pPr>
        <w:spacing w:after="0" w:line="240" w:lineRule="auto"/>
        <w:ind w:firstLine="567"/>
        <w:jc w:val="right"/>
        <w:rPr>
          <w:rFonts w:ascii="GHEA Grapalat" w:eastAsia="Times New Roman" w:hAnsi="GHEA Grapalat" w:cs="Arial"/>
          <w:b/>
          <w:sz w:val="20"/>
          <w:szCs w:val="20"/>
          <w:lang w:val="hy-AM"/>
        </w:rPr>
      </w:pPr>
      <w:r w:rsidRPr="008C271A">
        <w:rPr>
          <w:rFonts w:ascii="GHEA Grapalat" w:eastAsia="Times New Roman" w:hAnsi="GHEA Grapalat" w:cs="Times New Roman"/>
          <w:sz w:val="24"/>
          <w:szCs w:val="24"/>
          <w:lang w:val="af-ZA"/>
        </w:rPr>
        <w:t>«</w:t>
      </w:r>
      <w:r>
        <w:rPr>
          <w:rFonts w:ascii="GHEA Grapalat" w:eastAsia="Times New Roman" w:hAnsi="GHEA Grapalat" w:cs="Times New Roman"/>
          <w:b/>
          <w:sz w:val="20"/>
          <w:szCs w:val="20"/>
          <w:lang w:val="hy-AM"/>
        </w:rPr>
        <w:t>ՀՀԱՄԳՀ</w:t>
      </w:r>
      <w:r w:rsidRPr="008C271A">
        <w:rPr>
          <w:rFonts w:ascii="GHEA Grapalat" w:eastAsia="Times New Roman" w:hAnsi="GHEA Grapalat" w:cs="Times New Roman"/>
          <w:b/>
          <w:sz w:val="20"/>
          <w:szCs w:val="20"/>
          <w:lang w:val="es-ES"/>
        </w:rPr>
        <w:t>-</w:t>
      </w:r>
      <w:r w:rsidRPr="008C271A">
        <w:rPr>
          <w:rFonts w:ascii="GHEA Grapalat" w:eastAsia="Times New Roman" w:hAnsi="GHEA Grapalat" w:cs="Sylfaen"/>
          <w:b/>
          <w:sz w:val="20"/>
          <w:szCs w:val="20"/>
          <w:lang w:val="hy-AM"/>
        </w:rPr>
        <w:t>Բ</w:t>
      </w:r>
      <w:r w:rsidRPr="00395486">
        <w:rPr>
          <w:rFonts w:ascii="GHEA Grapalat" w:eastAsia="Times New Roman" w:hAnsi="GHEA Grapalat" w:cs="Sylfaen"/>
          <w:b/>
          <w:sz w:val="20"/>
          <w:szCs w:val="20"/>
          <w:lang w:val="hy-AM"/>
        </w:rPr>
        <w:t>Մ</w:t>
      </w:r>
      <w:r w:rsidRPr="008C271A">
        <w:rPr>
          <w:rFonts w:ascii="GHEA Grapalat" w:eastAsia="Times New Roman" w:hAnsi="GHEA Grapalat" w:cs="Sylfaen"/>
          <w:b/>
          <w:sz w:val="20"/>
          <w:szCs w:val="20"/>
          <w:lang w:val="hy-AM"/>
        </w:rPr>
        <w:t>Ա</w:t>
      </w:r>
      <w:r w:rsidRPr="00395486">
        <w:rPr>
          <w:rFonts w:ascii="GHEA Grapalat" w:eastAsia="Times New Roman" w:hAnsi="GHEA Grapalat" w:cs="Sylfaen"/>
          <w:b/>
          <w:sz w:val="20"/>
          <w:szCs w:val="20"/>
          <w:lang w:val="hy-AM"/>
        </w:rPr>
        <w:t>Շ</w:t>
      </w:r>
      <w:r w:rsidRPr="008C271A">
        <w:rPr>
          <w:rFonts w:ascii="GHEA Grapalat" w:eastAsia="Times New Roman" w:hAnsi="GHEA Grapalat" w:cs="Sylfaen"/>
          <w:b/>
          <w:sz w:val="20"/>
          <w:szCs w:val="20"/>
          <w:lang w:val="hy-AM"/>
        </w:rPr>
        <w:t>ՁԲ</w:t>
      </w:r>
      <w:r>
        <w:rPr>
          <w:rFonts w:ascii="GHEA Grapalat" w:eastAsia="Times New Roman" w:hAnsi="GHEA Grapalat" w:cs="Times New Roman"/>
          <w:b/>
          <w:sz w:val="20"/>
          <w:szCs w:val="20"/>
          <w:lang w:val="hy-AM"/>
        </w:rPr>
        <w:t>21</w:t>
      </w:r>
      <w:r w:rsidRPr="008C271A">
        <w:rPr>
          <w:rFonts w:ascii="GHEA Grapalat" w:eastAsia="Times New Roman" w:hAnsi="GHEA Grapalat" w:cs="Times New Roman"/>
          <w:b/>
          <w:sz w:val="20"/>
          <w:szCs w:val="20"/>
          <w:lang w:val="es-ES"/>
        </w:rPr>
        <w:t>/</w:t>
      </w:r>
      <w:r>
        <w:rPr>
          <w:rFonts w:ascii="GHEA Grapalat" w:eastAsia="Times New Roman" w:hAnsi="GHEA Grapalat" w:cs="Times New Roman"/>
          <w:b/>
          <w:sz w:val="20"/>
          <w:szCs w:val="20"/>
          <w:lang w:val="hy-AM"/>
        </w:rPr>
        <w:t>08</w:t>
      </w:r>
      <w:r w:rsidRPr="008C271A">
        <w:rPr>
          <w:rFonts w:ascii="GHEA Grapalat" w:eastAsia="Times New Roman" w:hAnsi="GHEA Grapalat" w:cs="Times New Roman"/>
          <w:sz w:val="24"/>
          <w:szCs w:val="24"/>
          <w:lang w:val="af-ZA"/>
        </w:rPr>
        <w:t>»</w:t>
      </w:r>
      <w:r w:rsidRPr="008C271A">
        <w:rPr>
          <w:rFonts w:ascii="GHEA Grapalat" w:eastAsia="Times New Roman" w:hAnsi="GHEA Grapalat" w:cs="Sylfaen"/>
          <w:b/>
          <w:sz w:val="20"/>
          <w:szCs w:val="20"/>
          <w:lang w:val="es-ES"/>
        </w:rPr>
        <w:t>*</w:t>
      </w:r>
      <w:r w:rsidR="008C271A" w:rsidRPr="008C271A">
        <w:rPr>
          <w:rFonts w:ascii="GHEA Grapalat" w:eastAsia="Times New Roman" w:hAnsi="GHEA Grapalat" w:cs="Sylfaen"/>
          <w:b/>
          <w:sz w:val="20"/>
          <w:szCs w:val="20"/>
          <w:lang w:val="hy-AM"/>
        </w:rPr>
        <w:t>ծածկագրով</w:t>
      </w:r>
    </w:p>
    <w:p w:rsidR="008C271A" w:rsidRPr="008C271A" w:rsidRDefault="008C271A" w:rsidP="008C271A">
      <w:pPr>
        <w:spacing w:after="0" w:line="240" w:lineRule="auto"/>
        <w:ind w:firstLine="567"/>
        <w:jc w:val="right"/>
        <w:rPr>
          <w:rFonts w:ascii="GHEA Grapalat" w:eastAsia="Times New Roman" w:hAnsi="GHEA Grapalat" w:cs="Sylfaen"/>
          <w:b/>
          <w:sz w:val="20"/>
          <w:szCs w:val="20"/>
          <w:lang w:val="hy-AM"/>
        </w:rPr>
      </w:pPr>
      <w:r w:rsidRPr="008C271A">
        <w:rPr>
          <w:rFonts w:ascii="GHEA Grapalat" w:eastAsia="Times New Roman" w:hAnsi="GHEA Grapalat" w:cs="Sylfaen"/>
          <w:b/>
          <w:sz w:val="20"/>
          <w:szCs w:val="20"/>
          <w:lang w:val="hy-AM"/>
        </w:rPr>
        <w:t>բաց</w:t>
      </w:r>
      <w:r w:rsidRPr="008C271A">
        <w:rPr>
          <w:rFonts w:ascii="GHEA Grapalat" w:eastAsia="Times New Roman" w:hAnsi="GHEA Grapalat" w:cs="Arial"/>
          <w:b/>
          <w:sz w:val="20"/>
          <w:szCs w:val="20"/>
          <w:lang w:val="hy-AM"/>
        </w:rPr>
        <w:t xml:space="preserve"> մրցույթի </w:t>
      </w:r>
      <w:r w:rsidRPr="008C271A">
        <w:rPr>
          <w:rFonts w:ascii="GHEA Grapalat" w:eastAsia="Times New Roman" w:hAnsi="GHEA Grapalat" w:cs="Sylfaen"/>
          <w:b/>
          <w:sz w:val="20"/>
          <w:szCs w:val="20"/>
          <w:lang w:val="hy-AM"/>
        </w:rPr>
        <w:t>հրավերի</w:t>
      </w:r>
    </w:p>
    <w:p w:rsidR="008C271A" w:rsidRPr="008C271A" w:rsidRDefault="008C271A" w:rsidP="008C271A">
      <w:pPr>
        <w:spacing w:after="0" w:line="240" w:lineRule="auto"/>
        <w:ind w:firstLine="567"/>
        <w:jc w:val="right"/>
        <w:rPr>
          <w:rFonts w:ascii="GHEA Grapalat" w:eastAsia="Times New Roman" w:hAnsi="GHEA Grapalat" w:cs="Sylfaen"/>
          <w:b/>
          <w:sz w:val="20"/>
          <w:szCs w:val="20"/>
          <w:lang w:val="hy-AM"/>
        </w:rPr>
      </w:pPr>
    </w:p>
    <w:p w:rsidR="008C271A" w:rsidRPr="008C271A" w:rsidRDefault="008C271A" w:rsidP="008C271A">
      <w:pPr>
        <w:shd w:val="clear" w:color="auto" w:fill="FFFFFF"/>
        <w:spacing w:after="0" w:line="240" w:lineRule="auto"/>
        <w:ind w:firstLine="375"/>
        <w:jc w:val="center"/>
        <w:rPr>
          <w:rFonts w:ascii="GHEA Grapalat" w:eastAsia="Times New Roman" w:hAnsi="GHEA Grapalat" w:cs="Times New Roman"/>
          <w:b/>
          <w:bCs/>
          <w:color w:val="000000"/>
          <w:sz w:val="20"/>
          <w:szCs w:val="20"/>
          <w:lang w:val="hy-AM"/>
        </w:rPr>
      </w:pPr>
      <w:r w:rsidRPr="008C271A">
        <w:rPr>
          <w:rFonts w:ascii="GHEA Grapalat" w:eastAsia="Times New Roman" w:hAnsi="GHEA Grapalat" w:cs="Times New Roman"/>
          <w:b/>
          <w:bCs/>
          <w:color w:val="000000"/>
          <w:sz w:val="20"/>
          <w:szCs w:val="20"/>
          <w:lang w:val="hy-AM"/>
        </w:rPr>
        <w:t>ԵՐԱՇԽԻՔ N __________</w:t>
      </w:r>
    </w:p>
    <w:p w:rsidR="008C271A" w:rsidRPr="008C271A" w:rsidRDefault="008C271A" w:rsidP="008C271A">
      <w:pPr>
        <w:spacing w:after="0" w:line="240" w:lineRule="auto"/>
        <w:jc w:val="center"/>
        <w:rPr>
          <w:rFonts w:ascii="GHEA Grapalat" w:eastAsia="Times New Roman" w:hAnsi="GHEA Grapalat" w:cs="GHEA Grapalat"/>
          <w:b/>
          <w:sz w:val="20"/>
          <w:szCs w:val="20"/>
          <w:lang w:val="hy-AM"/>
        </w:rPr>
      </w:pPr>
      <w:r w:rsidRPr="008C271A">
        <w:rPr>
          <w:rFonts w:ascii="GHEA Grapalat" w:eastAsia="Times New Roman" w:hAnsi="GHEA Grapalat" w:cs="GHEA Grapalat"/>
          <w:b/>
          <w:sz w:val="18"/>
          <w:szCs w:val="18"/>
          <w:lang w:val="hy-AM"/>
        </w:rPr>
        <w:t xml:space="preserve">         (պայմանագրի ապահովում)</w:t>
      </w:r>
    </w:p>
    <w:p w:rsidR="008C271A" w:rsidRPr="008C271A" w:rsidRDefault="008C271A" w:rsidP="008C271A">
      <w:pPr>
        <w:shd w:val="clear" w:color="auto" w:fill="FFFFFF"/>
        <w:spacing w:after="0" w:line="240" w:lineRule="auto"/>
        <w:ind w:firstLine="375"/>
        <w:rPr>
          <w:rFonts w:ascii="Times New Roman" w:eastAsia="Times New Roman" w:hAnsi="Times New Roman" w:cs="Times New Roman"/>
          <w:b/>
          <w:bCs/>
          <w:sz w:val="24"/>
          <w:szCs w:val="24"/>
          <w:lang w:val="hy-AM"/>
        </w:rPr>
      </w:pPr>
    </w:p>
    <w:p w:rsidR="008C271A" w:rsidRPr="008C271A" w:rsidRDefault="008C271A" w:rsidP="008C271A">
      <w:pPr>
        <w:shd w:val="clear" w:color="auto" w:fill="FFFFFF"/>
        <w:spacing w:after="0" w:line="240" w:lineRule="auto"/>
        <w:ind w:firstLine="375"/>
        <w:rPr>
          <w:rFonts w:ascii="GHEA Grapalat" w:eastAsia="Times New Roman" w:hAnsi="GHEA Grapalat" w:cs="Times New Roman"/>
          <w:sz w:val="20"/>
          <w:szCs w:val="20"/>
          <w:u w:val="single"/>
          <w:lang w:val="hy-AM"/>
        </w:rPr>
      </w:pPr>
      <w:r w:rsidRPr="008C271A">
        <w:rPr>
          <w:rFonts w:ascii="GHEA Grapalat" w:eastAsia="Times New Roman" w:hAnsi="GHEA Grapalat" w:cs="Times New Roman"/>
          <w:sz w:val="20"/>
          <w:szCs w:val="20"/>
          <w:lang w:val="hy-AM"/>
        </w:rPr>
        <w:tab/>
        <w:t xml:space="preserve">1.Սույն երաշխիքը (այսուհետ՝ երաշխիք) հանդիսանում է </w:t>
      </w:r>
      <w:r w:rsidR="00DC7FFD">
        <w:rPr>
          <w:rFonts w:ascii="GHEA Grapalat" w:eastAsia="Times New Roman" w:hAnsi="GHEA Grapalat" w:cs="Times New Roman"/>
          <w:sz w:val="20"/>
          <w:szCs w:val="20"/>
          <w:u w:val="single"/>
          <w:lang w:val="hy-AM"/>
        </w:rPr>
        <w:t>Գեղաերտի համայնքապետա</w:t>
      </w:r>
      <w:r w:rsidR="000F6B0D">
        <w:rPr>
          <w:rFonts w:ascii="GHEA Grapalat" w:eastAsia="Times New Roman" w:hAnsi="GHEA Grapalat" w:cs="Times New Roman"/>
          <w:sz w:val="20"/>
          <w:szCs w:val="20"/>
          <w:u w:val="single"/>
          <w:lang w:val="hy-AM"/>
        </w:rPr>
        <w:t>րանը</w:t>
      </w:r>
    </w:p>
    <w:p w:rsidR="008C271A" w:rsidRPr="008C271A" w:rsidRDefault="008C271A" w:rsidP="008C271A">
      <w:pPr>
        <w:shd w:val="clear" w:color="auto" w:fill="FFFFFF"/>
        <w:spacing w:after="0" w:line="240" w:lineRule="auto"/>
        <w:ind w:left="5664" w:firstLine="708"/>
        <w:rPr>
          <w:rFonts w:ascii="Times New Roman" w:eastAsia="Times New Roman" w:hAnsi="Times New Roman" w:cs="Times New Roman"/>
          <w:b/>
          <w:bCs/>
          <w:sz w:val="24"/>
          <w:szCs w:val="24"/>
          <w:lang w:val="hy-AM"/>
        </w:rPr>
      </w:pPr>
      <w:r w:rsidRPr="008C271A">
        <w:rPr>
          <w:rFonts w:ascii="GHEA Grapalat" w:eastAsia="Times New Roman" w:hAnsi="GHEA Grapalat" w:cs="Sylfaen"/>
          <w:sz w:val="24"/>
          <w:szCs w:val="24"/>
          <w:vertAlign w:val="superscript"/>
          <w:lang w:val="hy-AM"/>
        </w:rPr>
        <w:t xml:space="preserve">          պատվիրատուի անվանումը</w:t>
      </w:r>
    </w:p>
    <w:p w:rsidR="008C271A" w:rsidRPr="008C271A" w:rsidRDefault="008C271A" w:rsidP="008C271A">
      <w:pPr>
        <w:shd w:val="clear" w:color="auto" w:fill="FFFFFF"/>
        <w:spacing w:after="0" w:line="240" w:lineRule="auto"/>
        <w:rPr>
          <w:rFonts w:ascii="GHEA Grapalat" w:eastAsia="Times New Roman" w:hAnsi="GHEA Grapalat" w:cs="Sylfaen"/>
          <w:sz w:val="24"/>
          <w:szCs w:val="24"/>
          <w:vertAlign w:val="superscript"/>
          <w:lang w:val="hy-AM"/>
        </w:rPr>
      </w:pPr>
      <w:r w:rsidRPr="008C271A">
        <w:rPr>
          <w:rFonts w:ascii="GHEA Grapalat" w:eastAsia="Times New Roman" w:hAnsi="GHEA Grapalat" w:cs="Times New Roman"/>
          <w:sz w:val="20"/>
          <w:szCs w:val="20"/>
          <w:lang w:val="hy-AM"/>
        </w:rPr>
        <w:t xml:space="preserve">(այսուհետ՝ բենեֆիցիար) և </w:t>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lang w:val="hy-AM"/>
        </w:rPr>
        <w:t xml:space="preserve"> միջև </w:t>
      </w:r>
      <w:r w:rsidRPr="008C271A">
        <w:rPr>
          <w:rFonts w:ascii="Times New Roman" w:eastAsia="Times New Roman" w:hAnsi="Times New Roman" w:cs="Sylfaen"/>
          <w:sz w:val="24"/>
          <w:szCs w:val="24"/>
          <w:vertAlign w:val="superscript"/>
          <w:lang w:val="hy-AM"/>
        </w:rPr>
        <w:tab/>
      </w:r>
      <w:r w:rsidRPr="008C271A">
        <w:rPr>
          <w:rFonts w:ascii="Times New Roman" w:eastAsia="Times New Roman" w:hAnsi="Times New Roman" w:cs="Sylfaen"/>
          <w:sz w:val="24"/>
          <w:szCs w:val="24"/>
          <w:vertAlign w:val="superscript"/>
          <w:lang w:val="hy-AM"/>
        </w:rPr>
        <w:tab/>
      </w:r>
      <w:r w:rsidRPr="008C271A">
        <w:rPr>
          <w:rFonts w:ascii="Times New Roman" w:eastAsia="Times New Roman" w:hAnsi="Times New Roman" w:cs="Sylfaen"/>
          <w:sz w:val="24"/>
          <w:szCs w:val="24"/>
          <w:vertAlign w:val="superscript"/>
          <w:lang w:val="hy-AM"/>
        </w:rPr>
        <w:tab/>
      </w:r>
      <w:r w:rsidRPr="008C271A">
        <w:rPr>
          <w:rFonts w:ascii="Times New Roman" w:eastAsia="Times New Roman" w:hAnsi="Times New Roman" w:cs="Sylfaen"/>
          <w:sz w:val="24"/>
          <w:szCs w:val="24"/>
          <w:vertAlign w:val="superscript"/>
          <w:lang w:val="hy-AM"/>
        </w:rPr>
        <w:tab/>
      </w:r>
      <w:r w:rsidRPr="008C271A">
        <w:rPr>
          <w:rFonts w:ascii="Times New Roman" w:eastAsia="Times New Roman" w:hAnsi="Times New Roman" w:cs="Sylfaen"/>
          <w:sz w:val="24"/>
          <w:szCs w:val="24"/>
          <w:vertAlign w:val="superscript"/>
          <w:lang w:val="hy-AM"/>
        </w:rPr>
        <w:tab/>
      </w:r>
      <w:r w:rsidRPr="008C271A">
        <w:rPr>
          <w:rFonts w:ascii="Times New Roman" w:eastAsia="Times New Roman" w:hAnsi="Times New Roman" w:cs="Sylfaen"/>
          <w:sz w:val="24"/>
          <w:szCs w:val="24"/>
          <w:vertAlign w:val="superscript"/>
          <w:lang w:val="hy-AM"/>
        </w:rPr>
        <w:tab/>
      </w:r>
      <w:r w:rsidRPr="008C271A">
        <w:rPr>
          <w:rFonts w:ascii="GHEA Grapalat" w:eastAsia="Times New Roman" w:hAnsi="GHEA Grapalat" w:cs="Sylfaen"/>
          <w:sz w:val="24"/>
          <w:szCs w:val="24"/>
          <w:vertAlign w:val="superscript"/>
          <w:lang w:val="hy-AM"/>
        </w:rPr>
        <w:t xml:space="preserve">ընտրված մասնակցի անվանումը </w:t>
      </w:r>
    </w:p>
    <w:p w:rsidR="008C271A" w:rsidRPr="008C271A" w:rsidRDefault="008C271A" w:rsidP="008C271A">
      <w:pPr>
        <w:shd w:val="clear" w:color="auto" w:fill="FFFFFF"/>
        <w:spacing w:after="0" w:line="240" w:lineRule="auto"/>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կնքվելիք N </w:t>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lang w:val="hy-AM"/>
        </w:rPr>
        <w:t xml:space="preserve">  պայմանագրից բխող պրինցիպալի </w:t>
      </w:r>
    </w:p>
    <w:p w:rsidR="008C271A" w:rsidRPr="008C271A" w:rsidRDefault="008C271A" w:rsidP="008C271A">
      <w:pPr>
        <w:shd w:val="clear" w:color="auto" w:fill="FFFFFF"/>
        <w:spacing w:after="0" w:line="240" w:lineRule="auto"/>
        <w:ind w:firstLine="375"/>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Sylfaen"/>
          <w:sz w:val="24"/>
          <w:szCs w:val="24"/>
          <w:vertAlign w:val="superscript"/>
          <w:lang w:val="hy-AM"/>
        </w:rPr>
        <w:t>կնքվելիք պայմանագրի համարը</w:t>
      </w:r>
    </w:p>
    <w:p w:rsidR="008C271A" w:rsidRPr="008C271A" w:rsidRDefault="008C271A" w:rsidP="008C271A">
      <w:pPr>
        <w:shd w:val="clear" w:color="auto" w:fill="FFFFFF"/>
        <w:spacing w:after="0" w:line="240" w:lineRule="auto"/>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պարտավորությունների (այսուհետ՝ երաշխավորված պարտավորություններ) կատարման ապահովում: </w:t>
      </w:r>
    </w:p>
    <w:p w:rsidR="008C271A" w:rsidRPr="008C271A" w:rsidRDefault="008C271A" w:rsidP="008C271A">
      <w:pPr>
        <w:shd w:val="clear" w:color="auto" w:fill="FFFFFF"/>
        <w:spacing w:after="0" w:line="240" w:lineRule="auto"/>
        <w:ind w:firstLine="708"/>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2. Երաշխիքով </w:t>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lang w:val="hy-AM"/>
        </w:rPr>
        <w:t xml:space="preserve"> (այսուհետ՝ երաշխիք տվող </w:t>
      </w:r>
    </w:p>
    <w:p w:rsidR="008C271A" w:rsidRPr="008C271A" w:rsidRDefault="008C271A" w:rsidP="008C271A">
      <w:pPr>
        <w:shd w:val="clear" w:color="auto" w:fill="FFFFFF"/>
        <w:spacing w:after="0" w:line="240" w:lineRule="auto"/>
        <w:ind w:firstLine="375"/>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Times New Roman"/>
          <w:sz w:val="20"/>
          <w:szCs w:val="20"/>
          <w:lang w:val="hy-AM"/>
        </w:rPr>
        <w:tab/>
      </w:r>
      <w:r w:rsidRPr="008C271A">
        <w:rPr>
          <w:rFonts w:ascii="GHEA Grapalat" w:eastAsia="Times New Roman" w:hAnsi="GHEA Grapalat" w:cs="Sylfaen"/>
          <w:sz w:val="24"/>
          <w:szCs w:val="24"/>
          <w:vertAlign w:val="superscript"/>
          <w:lang w:val="hy-AM"/>
        </w:rPr>
        <w:t>երաշխիքը տվող բանկի անվանումը</w:t>
      </w:r>
    </w:p>
    <w:p w:rsidR="008C271A" w:rsidRPr="008C271A" w:rsidRDefault="008C271A" w:rsidP="008C271A">
      <w:pPr>
        <w:shd w:val="clear" w:color="auto" w:fill="FFFFFF"/>
        <w:spacing w:after="0" w:line="240" w:lineRule="auto"/>
        <w:rPr>
          <w:rFonts w:ascii="GHEA Grapalat" w:eastAsia="Times New Roman" w:hAnsi="GHEA Grapalat" w:cs="Times New Roman"/>
          <w:sz w:val="20"/>
          <w:szCs w:val="20"/>
          <w:u w:val="single"/>
          <w:lang w:val="hy-AM"/>
        </w:rPr>
      </w:pPr>
      <w:r w:rsidRPr="008C271A">
        <w:rPr>
          <w:rFonts w:ascii="GHEA Grapalat" w:eastAsia="Times New Roman" w:hAnsi="GHEA Grapalat" w:cs="Times New Roman"/>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p>
    <w:p w:rsidR="008C271A" w:rsidRPr="008C271A" w:rsidRDefault="008C271A" w:rsidP="008C271A">
      <w:pPr>
        <w:shd w:val="clear" w:color="auto" w:fill="FFFFFF"/>
        <w:spacing w:after="0" w:line="240" w:lineRule="auto"/>
        <w:ind w:left="7080" w:firstLine="708"/>
        <w:rPr>
          <w:rFonts w:ascii="GHEA Grapalat" w:eastAsia="Times New Roman" w:hAnsi="GHEA Grapalat" w:cs="Times New Roman"/>
          <w:sz w:val="20"/>
          <w:szCs w:val="20"/>
          <w:u w:val="single"/>
          <w:lang w:val="hy-AM"/>
        </w:rPr>
      </w:pPr>
      <w:r w:rsidRPr="008C271A">
        <w:rPr>
          <w:rFonts w:ascii="GHEA Grapalat" w:eastAsia="Times New Roman" w:hAnsi="GHEA Grapalat" w:cs="Sylfaen"/>
          <w:sz w:val="24"/>
          <w:szCs w:val="24"/>
          <w:vertAlign w:val="superscript"/>
          <w:lang w:val="hy-AM"/>
        </w:rPr>
        <w:t xml:space="preserve">   գումարը թվերով և տառերով</w:t>
      </w:r>
    </w:p>
    <w:p w:rsidR="008C271A" w:rsidRPr="008C271A" w:rsidRDefault="008C271A" w:rsidP="008C271A">
      <w:pPr>
        <w:shd w:val="clear" w:color="auto" w:fill="FFFFFF"/>
        <w:spacing w:after="0" w:line="240" w:lineRule="auto"/>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u w:val="single"/>
          <w:lang w:val="hy-AM"/>
        </w:rPr>
        <w:tab/>
      </w:r>
      <w:r w:rsidRPr="008C271A">
        <w:rPr>
          <w:rFonts w:ascii="GHEA Grapalat" w:eastAsia="Times New Roman" w:hAnsi="GHEA Grapalat" w:cs="Times New Roman"/>
          <w:sz w:val="20"/>
          <w:szCs w:val="20"/>
          <w:lang w:val="hy-AM"/>
        </w:rPr>
        <w:t>հաշվեհամարին փոխանցման միջոցով:</w:t>
      </w:r>
    </w:p>
    <w:p w:rsidR="008C271A" w:rsidRPr="008C271A" w:rsidRDefault="008C271A" w:rsidP="008C271A">
      <w:pPr>
        <w:shd w:val="clear" w:color="auto" w:fill="FFFFFF"/>
        <w:spacing w:after="0" w:line="240" w:lineRule="auto"/>
        <w:rPr>
          <w:rFonts w:ascii="GHEA Grapalat" w:eastAsia="Times New Roman" w:hAnsi="GHEA Grapalat" w:cs="Times New Roman"/>
          <w:sz w:val="20"/>
          <w:szCs w:val="20"/>
          <w:lang w:val="hy-AM"/>
        </w:rPr>
      </w:pPr>
      <w:r w:rsidRPr="008C271A">
        <w:rPr>
          <w:rFonts w:ascii="GHEA Grapalat" w:eastAsia="Times New Roman" w:hAnsi="GHEA Grapalat" w:cs="Sylfaen"/>
          <w:sz w:val="24"/>
          <w:szCs w:val="24"/>
          <w:vertAlign w:val="superscript"/>
          <w:lang w:val="hy-AM"/>
        </w:rPr>
        <w:t xml:space="preserve">                                                                                      հաշվեհամարը</w:t>
      </w:r>
    </w:p>
    <w:p w:rsidR="008C271A" w:rsidRPr="008C271A" w:rsidRDefault="008C271A" w:rsidP="008C271A">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3. Սույն երաշխիքն անհետկանչելի է:</w:t>
      </w:r>
    </w:p>
    <w:p w:rsidR="008C271A" w:rsidRPr="008C271A" w:rsidRDefault="008C271A" w:rsidP="008C271A">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8C271A" w:rsidRPr="008C271A" w:rsidRDefault="008C271A" w:rsidP="008C271A">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 xml:space="preserve">5. Երաշխիքը գործում է բենեֆիցիարի և պրիցիպալի միջև կնքվելիքN </w:t>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p>
    <w:p w:rsidR="008C271A" w:rsidRPr="008C271A" w:rsidRDefault="008C271A" w:rsidP="008C271A">
      <w:pPr>
        <w:shd w:val="clear" w:color="auto" w:fill="FFFFFF"/>
        <w:spacing w:after="0" w:line="240" w:lineRule="auto"/>
        <w:ind w:left="4956" w:firstLine="708"/>
        <w:rPr>
          <w:rFonts w:ascii="GHEA Grapalat" w:eastAsia="Times New Roman" w:hAnsi="GHEA Grapalat" w:cs="Sylfaen"/>
          <w:sz w:val="24"/>
          <w:szCs w:val="24"/>
          <w:vertAlign w:val="superscript"/>
          <w:lang w:val="hy-AM"/>
        </w:rPr>
      </w:pPr>
      <w:r w:rsidRPr="008C271A">
        <w:rPr>
          <w:rFonts w:ascii="GHEA Grapalat" w:eastAsia="Times New Roman" w:hAnsi="GHEA Grapalat" w:cs="Sylfaen"/>
          <w:sz w:val="24"/>
          <w:szCs w:val="24"/>
          <w:vertAlign w:val="superscript"/>
          <w:lang w:val="hy-AM"/>
        </w:rPr>
        <w:t xml:space="preserve">                                   կնքվելիք պայմանագրի համարը </w:t>
      </w:r>
    </w:p>
    <w:p w:rsidR="008C271A" w:rsidRPr="008C271A" w:rsidRDefault="008C271A" w:rsidP="008C271A">
      <w:pPr>
        <w:tabs>
          <w:tab w:val="left" w:pos="0"/>
        </w:tabs>
        <w:spacing w:after="0" w:line="240" w:lineRule="auto"/>
        <w:mirrorIndents/>
        <w:jc w:val="both"/>
        <w:rPr>
          <w:rFonts w:ascii="GHEA Grapalat" w:eastAsia="Times New Roman" w:hAnsi="GHEA Grapalat" w:cs="Times New Roman"/>
          <w:color w:val="000000"/>
          <w:sz w:val="20"/>
          <w:szCs w:val="20"/>
          <w:u w:val="single"/>
          <w:lang w:val="hy-AM" w:eastAsia="ru-RU"/>
        </w:rPr>
      </w:pPr>
      <w:r w:rsidRPr="008C271A">
        <w:rPr>
          <w:rFonts w:ascii="GHEA Grapalat" w:eastAsia="Times New Roman" w:hAnsi="GHEA Grapalat" w:cs="Times New Roman"/>
          <w:color w:val="000000"/>
          <w:sz w:val="20"/>
          <w:szCs w:val="20"/>
          <w:lang w:val="hy-AM" w:eastAsia="ru-RU"/>
        </w:rPr>
        <w:t xml:space="preserve">պայմանագիրն ուժի մեջ մտնելու օրվանից մինչև </w:t>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Times New Roman"/>
          <w:color w:val="000000"/>
          <w:sz w:val="20"/>
          <w:szCs w:val="20"/>
          <w:u w:val="single"/>
          <w:lang w:val="hy-AM" w:eastAsia="ru-RU"/>
        </w:rPr>
        <w:tab/>
      </w:r>
      <w:r w:rsidRPr="008C271A">
        <w:rPr>
          <w:rFonts w:ascii="GHEA Grapalat" w:eastAsia="Times New Roman" w:hAnsi="GHEA Grapalat" w:cs="Sylfaen"/>
          <w:sz w:val="24"/>
          <w:szCs w:val="24"/>
          <w:vertAlign w:val="superscript"/>
          <w:lang w:val="hy-AM" w:eastAsia="ru-RU"/>
        </w:rPr>
        <w:t>կնքվելիք պայմանագրով նախատեսված աշխատանքի կատարման վերջնաժամկետը, ներառյալ երաշխիքային ժամկետը</w:t>
      </w:r>
    </w:p>
    <w:p w:rsidR="008C271A" w:rsidRPr="008C271A" w:rsidRDefault="008C271A" w:rsidP="008C271A">
      <w:pPr>
        <w:tabs>
          <w:tab w:val="left" w:pos="0"/>
        </w:tabs>
        <w:spacing w:after="0" w:line="240" w:lineRule="auto"/>
        <w:mirrorIndents/>
        <w:jc w:val="both"/>
        <w:rPr>
          <w:rFonts w:ascii="GHEA Grapalat" w:eastAsia="Times New Roman" w:hAnsi="GHEA Grapalat" w:cs="Times New Roman"/>
          <w:color w:val="000000"/>
          <w:sz w:val="20"/>
          <w:szCs w:val="20"/>
          <w:lang w:val="hy-AM" w:eastAsia="ru-RU"/>
        </w:rPr>
      </w:pPr>
      <w:r w:rsidRPr="008C271A">
        <w:rPr>
          <w:rFonts w:ascii="GHEA Grapalat" w:eastAsia="Times New Roman" w:hAnsi="GHEA Grapalat" w:cs="Times New Roman"/>
          <w:color w:val="000000"/>
          <w:sz w:val="20"/>
          <w:szCs w:val="20"/>
          <w:lang w:val="hy-AM" w:eastAsia="ru-RU"/>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8C271A" w:rsidRPr="008C271A" w:rsidRDefault="008C271A" w:rsidP="008C271A">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8C271A" w:rsidRPr="008C271A" w:rsidRDefault="008C271A" w:rsidP="008C271A">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 xml:space="preserve">1) N </w:t>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lang w:val="hy-AM"/>
        </w:rPr>
        <w:t xml:space="preserve"> պայմանագրի, ներառյալ նաև դրանում կատարված</w:t>
      </w:r>
    </w:p>
    <w:p w:rsidR="008C271A" w:rsidRPr="008C271A" w:rsidRDefault="008C271A" w:rsidP="008C271A">
      <w:pPr>
        <w:shd w:val="clear" w:color="auto" w:fill="FFFFFF"/>
        <w:spacing w:after="0" w:line="240" w:lineRule="auto"/>
        <w:rPr>
          <w:rFonts w:ascii="GHEA Grapalat" w:eastAsia="Times New Roman" w:hAnsi="GHEA Grapalat" w:cs="Sylfaen"/>
          <w:sz w:val="24"/>
          <w:szCs w:val="24"/>
          <w:vertAlign w:val="superscript"/>
          <w:lang w:val="hy-AM"/>
        </w:rPr>
      </w:pPr>
      <w:r w:rsidRPr="008C271A">
        <w:rPr>
          <w:rFonts w:ascii="GHEA Grapalat" w:eastAsia="Times New Roman" w:hAnsi="GHEA Grapalat" w:cs="Sylfaen"/>
          <w:sz w:val="24"/>
          <w:szCs w:val="24"/>
          <w:vertAlign w:val="superscript"/>
          <w:lang w:val="hy-AM"/>
        </w:rPr>
        <w:t xml:space="preserve">                          կնքվելիք պայմանագրի համարը </w:t>
      </w:r>
    </w:p>
    <w:p w:rsidR="008C271A" w:rsidRPr="008C271A" w:rsidRDefault="008C271A" w:rsidP="008C271A">
      <w:pPr>
        <w:shd w:val="clear" w:color="auto" w:fill="FFFFFF"/>
        <w:spacing w:after="0" w:line="240" w:lineRule="auto"/>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կատարված փոփոխությունների, լրացուցիչ համաձայնագրերի պատճենները.</w:t>
      </w:r>
    </w:p>
    <w:p w:rsidR="008C271A" w:rsidRPr="008C271A" w:rsidRDefault="008C271A" w:rsidP="008C271A">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 xml:space="preserve">2) բենեֆիցիարի կողմից պայմանագիրը միակողմանի լուծելու մասին </w:t>
      </w:r>
      <w:hyperlink r:id="rId9" w:history="1">
        <w:r w:rsidRPr="008C271A">
          <w:rPr>
            <w:rFonts w:ascii="GHEA Grapalat" w:eastAsia="Times New Roman" w:hAnsi="GHEA Grapalat" w:cs="Times New Roman"/>
            <w:color w:val="0000FF"/>
            <w:sz w:val="20"/>
            <w:szCs w:val="20"/>
            <w:u w:val="single"/>
            <w:lang w:val="hy-AM"/>
          </w:rPr>
          <w:t>www.procurement.am</w:t>
        </w:r>
      </w:hyperlink>
      <w:r w:rsidRPr="008C271A">
        <w:rPr>
          <w:rFonts w:ascii="GHEA Grapalat" w:eastAsia="Times New Roman" w:hAnsi="GHEA Grapalat" w:cs="Times New Roman"/>
          <w:color w:val="000000"/>
          <w:sz w:val="20"/>
          <w:szCs w:val="20"/>
          <w:lang w:val="hy-AM"/>
        </w:rPr>
        <w:t xml:space="preserve"> հասցեով գործող տեղեկագրում հրապարակած ծանուցումը:</w:t>
      </w:r>
    </w:p>
    <w:p w:rsidR="008C271A" w:rsidRPr="008C271A" w:rsidRDefault="008C271A" w:rsidP="008C271A">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8C271A" w:rsidRPr="008C271A" w:rsidRDefault="008C271A" w:rsidP="008C271A">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8. Երաշխիք տվող անձը մերժում է բենեֆիցիարի պահանջը, եթե`</w:t>
      </w:r>
    </w:p>
    <w:p w:rsidR="008C271A" w:rsidRPr="008C271A" w:rsidRDefault="008C271A" w:rsidP="008C271A">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1) պահանջը կամ կից փաստաթղթերը չեն համապատասխանում սույն երաշխիքի պայմաններին.</w:t>
      </w:r>
    </w:p>
    <w:p w:rsidR="008C271A" w:rsidRPr="008C271A" w:rsidRDefault="008C271A" w:rsidP="008C271A">
      <w:pPr>
        <w:shd w:val="clear" w:color="auto" w:fill="FFFFFF"/>
        <w:spacing w:after="0" w:line="240" w:lineRule="auto"/>
        <w:ind w:firstLine="375"/>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2) պահանջը ներկայացվել է երաշխիքով սահմանված ժամկետի ավարտից հետո:</w:t>
      </w:r>
    </w:p>
    <w:p w:rsidR="008C271A" w:rsidRPr="008C271A" w:rsidRDefault="008C271A" w:rsidP="008C271A">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8C271A" w:rsidRPr="008C271A" w:rsidRDefault="008C271A" w:rsidP="008C271A">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8C271A" w:rsidRPr="008C271A" w:rsidRDefault="008C271A" w:rsidP="008C271A">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8C271A" w:rsidRPr="008C271A" w:rsidRDefault="008C271A" w:rsidP="008C271A">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p>
    <w:p w:rsidR="008C271A" w:rsidRPr="008C271A" w:rsidRDefault="008C271A" w:rsidP="008C271A">
      <w:pPr>
        <w:shd w:val="clear" w:color="auto" w:fill="FFFFFF"/>
        <w:spacing w:after="0" w:line="240" w:lineRule="auto"/>
        <w:ind w:firstLine="375"/>
        <w:jc w:val="both"/>
        <w:rPr>
          <w:rFonts w:ascii="GHEA Grapalat" w:eastAsia="Times New Roman" w:hAnsi="GHEA Grapalat" w:cs="Times New Roman"/>
          <w:color w:val="000000"/>
          <w:sz w:val="20"/>
          <w:szCs w:val="20"/>
          <w:u w:val="single"/>
          <w:lang w:val="hy-AM"/>
        </w:rPr>
      </w:pPr>
      <w:r w:rsidRPr="008C271A">
        <w:rPr>
          <w:rFonts w:ascii="GHEA Grapalat" w:eastAsia="Times New Roman" w:hAnsi="GHEA Grapalat" w:cs="Times New Roman"/>
          <w:color w:val="000000"/>
          <w:sz w:val="20"/>
          <w:szCs w:val="20"/>
          <w:lang w:val="hy-AM"/>
        </w:rPr>
        <w:t xml:space="preserve">Գործադիր մարմնի ղեկավար </w:t>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p>
    <w:p w:rsidR="008C271A" w:rsidRPr="008C271A" w:rsidRDefault="008C271A" w:rsidP="008C271A">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p>
    <w:p w:rsidR="008C271A" w:rsidRPr="008C271A" w:rsidRDefault="008C271A" w:rsidP="008C271A">
      <w:pPr>
        <w:shd w:val="clear" w:color="auto" w:fill="FFFFFF"/>
        <w:spacing w:after="0" w:line="240" w:lineRule="auto"/>
        <w:ind w:firstLine="375"/>
        <w:jc w:val="both"/>
        <w:rPr>
          <w:rFonts w:ascii="GHEA Grapalat" w:eastAsia="Times New Roman" w:hAnsi="GHEA Grapalat" w:cs="Times New Roman"/>
          <w:color w:val="000000"/>
          <w:sz w:val="20"/>
          <w:szCs w:val="20"/>
          <w:lang w:val="hy-AM"/>
        </w:rPr>
      </w:pP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r w:rsidRPr="008C271A">
        <w:rPr>
          <w:rFonts w:ascii="GHEA Grapalat" w:eastAsia="Times New Roman" w:hAnsi="GHEA Grapalat" w:cs="Times New Roman"/>
          <w:color w:val="000000"/>
          <w:sz w:val="20"/>
          <w:szCs w:val="20"/>
          <w:u w:val="single"/>
          <w:lang w:val="hy-AM"/>
        </w:rPr>
        <w:tab/>
      </w:r>
    </w:p>
    <w:p w:rsidR="008C271A" w:rsidRPr="008C271A" w:rsidRDefault="008C271A" w:rsidP="008C271A">
      <w:pPr>
        <w:shd w:val="clear" w:color="auto" w:fill="FFFFFF"/>
        <w:spacing w:after="0" w:line="240" w:lineRule="auto"/>
        <w:rPr>
          <w:rFonts w:ascii="GHEA Grapalat" w:eastAsia="Times New Roman" w:hAnsi="GHEA Grapalat" w:cs="Sylfaen"/>
          <w:sz w:val="24"/>
          <w:szCs w:val="24"/>
          <w:vertAlign w:val="superscript"/>
          <w:lang w:val="hy-AM"/>
        </w:rPr>
      </w:pPr>
      <w:r w:rsidRPr="008C271A">
        <w:rPr>
          <w:rFonts w:ascii="GHEA Grapalat" w:eastAsia="Times New Roman" w:hAnsi="GHEA Grapalat" w:cs="Sylfaen"/>
          <w:sz w:val="24"/>
          <w:szCs w:val="24"/>
          <w:vertAlign w:val="superscript"/>
          <w:lang w:val="hy-AM"/>
        </w:rPr>
        <w:lastRenderedPageBreak/>
        <w:t xml:space="preserve">                                                        ամիսը, ամսաթիվը, տարեթիվը</w:t>
      </w:r>
    </w:p>
    <w:p w:rsidR="008C271A" w:rsidRPr="008C271A" w:rsidRDefault="008C271A" w:rsidP="008C271A">
      <w:pPr>
        <w:spacing w:after="0" w:line="240" w:lineRule="auto"/>
        <w:ind w:firstLine="567"/>
        <w:jc w:val="center"/>
        <w:rPr>
          <w:rFonts w:ascii="GHEA Grapalat" w:eastAsia="Times New Roman" w:hAnsi="GHEA Grapalat" w:cs="Arial"/>
          <w:b/>
          <w:sz w:val="20"/>
          <w:szCs w:val="20"/>
          <w:lang w:val="hy-AM"/>
        </w:rPr>
      </w:pPr>
    </w:p>
    <w:p w:rsidR="008C271A" w:rsidRPr="008C271A" w:rsidRDefault="008C271A" w:rsidP="008C271A">
      <w:pPr>
        <w:spacing w:after="0" w:line="240" w:lineRule="auto"/>
        <w:ind w:firstLine="567"/>
        <w:jc w:val="right"/>
        <w:rPr>
          <w:rFonts w:ascii="GHEA Grapalat" w:eastAsia="Times New Roman" w:hAnsi="GHEA Grapalat" w:cs="Times New Roman"/>
          <w:sz w:val="20"/>
          <w:szCs w:val="24"/>
          <w:lang w:val="hy-AM"/>
        </w:rPr>
      </w:pPr>
    </w:p>
    <w:p w:rsidR="008C271A" w:rsidRPr="008C271A" w:rsidRDefault="008C271A" w:rsidP="008C271A">
      <w:pPr>
        <w:spacing w:after="0" w:line="240" w:lineRule="auto"/>
        <w:jc w:val="right"/>
        <w:rPr>
          <w:rFonts w:ascii="GHEA Grapalat" w:eastAsia="Times New Roman" w:hAnsi="GHEA Grapalat" w:cs="GHEA Grapalat"/>
          <w:i/>
          <w:sz w:val="18"/>
          <w:szCs w:val="18"/>
          <w:lang w:val="hy-AM"/>
        </w:rPr>
      </w:pPr>
      <w:r w:rsidRPr="008C271A">
        <w:rPr>
          <w:rFonts w:ascii="GHEA Grapalat" w:eastAsia="Times New Roman" w:hAnsi="GHEA Grapalat" w:cs="Times New Roman"/>
          <w:b/>
          <w:sz w:val="24"/>
          <w:szCs w:val="24"/>
          <w:lang w:val="hy-AM"/>
        </w:rPr>
        <w:br w:type="page"/>
      </w:r>
    </w:p>
    <w:p w:rsidR="008C271A" w:rsidRPr="008C271A" w:rsidRDefault="008C271A" w:rsidP="008C271A">
      <w:pPr>
        <w:spacing w:after="0" w:line="240" w:lineRule="auto"/>
        <w:ind w:firstLine="567"/>
        <w:jc w:val="right"/>
        <w:rPr>
          <w:rFonts w:ascii="GHEA Grapalat" w:eastAsia="Times New Roman" w:hAnsi="GHEA Grapalat" w:cs="Times New Roman"/>
          <w:b/>
          <w:sz w:val="20"/>
          <w:szCs w:val="20"/>
          <w:lang w:val="hy-AM"/>
        </w:rPr>
      </w:pPr>
      <w:r w:rsidRPr="008C271A">
        <w:rPr>
          <w:rFonts w:ascii="GHEA Grapalat" w:eastAsia="Times New Roman" w:hAnsi="GHEA Grapalat" w:cs="Times New Roman"/>
          <w:b/>
          <w:sz w:val="20"/>
          <w:szCs w:val="20"/>
          <w:lang w:val="hy-AM"/>
        </w:rPr>
        <w:lastRenderedPageBreak/>
        <w:br w:type="page"/>
      </w:r>
    </w:p>
    <w:tbl>
      <w:tblPr>
        <w:tblpPr w:leftFromText="180" w:rightFromText="180" w:vertAnchor="page" w:horzAnchor="margin" w:tblpXSpec="center" w:tblpY="1003"/>
        <w:tblW w:w="10980" w:type="dxa"/>
        <w:tblLook w:val="0000"/>
      </w:tblPr>
      <w:tblGrid>
        <w:gridCol w:w="5616"/>
        <w:gridCol w:w="5364"/>
      </w:tblGrid>
      <w:tr w:rsidR="008C271A" w:rsidRPr="008C271A" w:rsidTr="004050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Sylfaen"/>
                <w:b/>
                <w:bCs/>
                <w:sz w:val="20"/>
                <w:szCs w:val="20"/>
                <w:lang w:val="hy-AM"/>
              </w:rPr>
            </w:pPr>
            <w:r w:rsidRPr="008C271A">
              <w:rPr>
                <w:rFonts w:ascii="GHEA Grapalat" w:eastAsia="Times New Roman" w:hAnsi="GHEA Grapalat" w:cs="Sylfaen"/>
                <w:sz w:val="20"/>
                <w:szCs w:val="20"/>
                <w:lang w:val="en-US"/>
              </w:rPr>
              <w:lastRenderedPageBreak/>
              <w:t xml:space="preserve">1.                                                              </w:t>
            </w:r>
            <w:r w:rsidRPr="008C271A">
              <w:rPr>
                <w:rFonts w:ascii="GHEA Grapalat" w:eastAsia="Times New Roman" w:hAnsi="GHEA Grapalat" w:cs="Sylfaen"/>
                <w:b/>
                <w:bCs/>
                <w:sz w:val="20"/>
                <w:szCs w:val="20"/>
                <w:lang w:val="en-US"/>
              </w:rPr>
              <w:t xml:space="preserve">ՎՃԱՐՄԱՆՊԱՀԱՆՋԱԳԻՐ* </w:t>
            </w:r>
          </w:p>
          <w:p w:rsidR="008C271A" w:rsidRPr="008C271A" w:rsidRDefault="008C271A" w:rsidP="008C271A">
            <w:pPr>
              <w:spacing w:after="0" w:line="240" w:lineRule="auto"/>
              <w:jc w:val="center"/>
              <w:rPr>
                <w:rFonts w:ascii="GHEA Grapalat" w:eastAsia="Times New Roman" w:hAnsi="GHEA Grapalat" w:cs="Arial"/>
                <w:bCs/>
                <w:i/>
                <w:sz w:val="20"/>
                <w:szCs w:val="20"/>
                <w:lang w:val="en-US"/>
              </w:rPr>
            </w:pPr>
          </w:p>
        </w:tc>
      </w:tr>
      <w:tr w:rsidR="008C271A" w:rsidRPr="008C271A" w:rsidTr="004050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Sylfaen"/>
                <w:sz w:val="20"/>
                <w:szCs w:val="20"/>
                <w:lang w:val="hy-AM"/>
              </w:rPr>
            </w:pPr>
            <w:r w:rsidRPr="008C271A">
              <w:rPr>
                <w:rFonts w:ascii="GHEA Grapalat" w:eastAsia="Times New Roman" w:hAnsi="GHEA Grapalat" w:cs="Sylfaen"/>
                <w:sz w:val="20"/>
                <w:szCs w:val="20"/>
                <w:lang w:val="hy-AM"/>
              </w:rPr>
              <w:t>2</w:t>
            </w:r>
            <w:r w:rsidRPr="008C271A">
              <w:rPr>
                <w:rFonts w:ascii="GHEA Grapalat" w:eastAsia="Times New Roman" w:hAnsi="GHEA Grapalat" w:cs="Sylfaen"/>
                <w:sz w:val="20"/>
                <w:szCs w:val="20"/>
                <w:lang w:val="en-US"/>
              </w:rPr>
              <w:t>.</w:t>
            </w:r>
            <w:r w:rsidRPr="008C271A">
              <w:rPr>
                <w:rFonts w:ascii="GHEA Grapalat" w:eastAsia="Times New Roman" w:hAnsi="GHEA Grapalat" w:cs="Sylfaen"/>
                <w:sz w:val="20"/>
                <w:szCs w:val="20"/>
                <w:lang w:val="hy-AM"/>
              </w:rPr>
              <w:t xml:space="preserve"> Թիվ </w:t>
            </w:r>
          </w:p>
        </w:tc>
      </w:tr>
      <w:tr w:rsidR="008C271A" w:rsidRPr="008C271A" w:rsidTr="0040505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Sylfaen"/>
                <w:sz w:val="20"/>
                <w:szCs w:val="20"/>
                <w:lang w:val="en-US"/>
              </w:rPr>
            </w:pPr>
            <w:r w:rsidRPr="008C271A">
              <w:rPr>
                <w:rFonts w:ascii="GHEA Grapalat" w:eastAsia="Times New Roman" w:hAnsi="GHEA Grapalat" w:cs="Sylfaen"/>
                <w:sz w:val="20"/>
                <w:szCs w:val="20"/>
                <w:lang w:val="hy-AM"/>
              </w:rPr>
              <w:t>3</w:t>
            </w:r>
            <w:r w:rsidRPr="008C271A">
              <w:rPr>
                <w:rFonts w:ascii="GHEA Grapalat" w:eastAsia="Times New Roman" w:hAnsi="GHEA Grapalat" w:cs="Sylfaen"/>
                <w:sz w:val="20"/>
                <w:szCs w:val="20"/>
                <w:lang w:val="en-US"/>
              </w:rPr>
              <w:t>.                                                         Ներկայացմանամսաթիվը</w:t>
            </w:r>
            <w:r w:rsidRPr="008C271A">
              <w:rPr>
                <w:rFonts w:ascii="GHEA Grapalat" w:eastAsia="Times New Roman" w:hAnsi="GHEA Grapalat" w:cs="Arial"/>
                <w:sz w:val="20"/>
                <w:szCs w:val="20"/>
                <w:lang w:val="en-US"/>
              </w:rPr>
              <w:t xml:space="preserve">` </w:t>
            </w:r>
            <w:r w:rsidRPr="008C271A">
              <w:rPr>
                <w:rFonts w:ascii="GHEA Grapalat" w:eastAsia="Times New Roman" w:hAnsi="GHEA Grapalat" w:cs="Tahoma"/>
                <w:color w:val="000000"/>
                <w:sz w:val="20"/>
                <w:szCs w:val="20"/>
                <w:lang w:val="en-US"/>
              </w:rPr>
              <w:t xml:space="preserve">"___" </w:t>
            </w:r>
            <w:r w:rsidRPr="008C271A">
              <w:rPr>
                <w:rFonts w:ascii="GHEA Grapalat" w:eastAsia="Times New Roman" w:hAnsi="GHEA Grapalat" w:cs="Sylfaen"/>
                <w:color w:val="000000"/>
                <w:sz w:val="20"/>
                <w:szCs w:val="20"/>
                <w:lang w:val="en-US"/>
              </w:rPr>
              <w:t xml:space="preserve">___ </w:t>
            </w:r>
            <w:r w:rsidRPr="008C271A">
              <w:rPr>
                <w:rFonts w:ascii="GHEA Grapalat" w:eastAsia="Times New Roman" w:hAnsi="GHEA Grapalat" w:cs="Tahoma"/>
                <w:color w:val="000000"/>
                <w:sz w:val="20"/>
                <w:szCs w:val="20"/>
                <w:lang w:val="en-US"/>
              </w:rPr>
              <w:t>20___</w:t>
            </w:r>
            <w:r w:rsidRPr="008C271A">
              <w:rPr>
                <w:rFonts w:ascii="GHEA Grapalat" w:eastAsia="Times New Roman" w:hAnsi="GHEA Grapalat" w:cs="Sylfaen"/>
                <w:color w:val="000000"/>
                <w:sz w:val="20"/>
                <w:szCs w:val="20"/>
                <w:lang w:val="en-US"/>
              </w:rPr>
              <w:t>թ.</w:t>
            </w:r>
          </w:p>
        </w:tc>
      </w:tr>
      <w:tr w:rsidR="008C271A" w:rsidRPr="008C271A" w:rsidTr="0040505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405051" w:rsidRDefault="008C271A" w:rsidP="008C271A">
            <w:pPr>
              <w:spacing w:after="0" w:line="240" w:lineRule="auto"/>
              <w:rPr>
                <w:rFonts w:ascii="GHEA Grapalat" w:eastAsia="Times New Roman" w:hAnsi="GHEA Grapalat" w:cs="Arial"/>
                <w:sz w:val="20"/>
                <w:szCs w:val="20"/>
              </w:rPr>
            </w:pPr>
            <w:r w:rsidRPr="008C271A">
              <w:rPr>
                <w:rFonts w:ascii="GHEA Grapalat" w:eastAsia="Times New Roman" w:hAnsi="GHEA Grapalat" w:cs="Sylfaen"/>
                <w:sz w:val="20"/>
                <w:szCs w:val="20"/>
                <w:lang w:val="hy-AM"/>
              </w:rPr>
              <w:t>4</w:t>
            </w:r>
            <w:r w:rsidRPr="00405051">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hy-AM"/>
              </w:rPr>
              <w:t>Վճարողի անվանումը</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hy-AM"/>
              </w:rPr>
              <w:t xml:space="preserve"> կամ անուն ազգանուն </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Ընկերություն</w:t>
            </w:r>
            <w:r w:rsidRPr="00405051">
              <w:rPr>
                <w:rFonts w:ascii="GHEA Grapalat" w:eastAsia="Times New Roman" w:hAnsi="GHEA Grapalat" w:cs="Arial"/>
                <w:sz w:val="20"/>
                <w:szCs w:val="20"/>
              </w:rPr>
              <w:t>`</w:t>
            </w:r>
          </w:p>
        </w:tc>
      </w:tr>
      <w:tr w:rsidR="008C271A" w:rsidRPr="008C271A" w:rsidTr="0040505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405051" w:rsidRDefault="008C271A" w:rsidP="008C271A">
            <w:pPr>
              <w:spacing w:after="0" w:line="240" w:lineRule="auto"/>
              <w:rPr>
                <w:rFonts w:ascii="GHEA Grapalat" w:eastAsia="Times New Roman" w:hAnsi="GHEA Grapalat" w:cs="Arial"/>
                <w:sz w:val="20"/>
                <w:szCs w:val="20"/>
              </w:rPr>
            </w:pPr>
            <w:r w:rsidRPr="008C271A">
              <w:rPr>
                <w:rFonts w:ascii="GHEA Grapalat" w:eastAsia="Times New Roman" w:hAnsi="GHEA Grapalat" w:cs="Sylfaen"/>
                <w:sz w:val="20"/>
                <w:szCs w:val="20"/>
                <w:lang w:val="hy-AM"/>
              </w:rPr>
              <w:t>5</w:t>
            </w:r>
            <w:r w:rsidRPr="00405051">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en-US"/>
              </w:rPr>
              <w:t>Վճարողի</w:t>
            </w:r>
            <w:r w:rsidRPr="008C271A">
              <w:rPr>
                <w:rFonts w:ascii="GHEA Grapalat" w:eastAsia="Times New Roman" w:hAnsi="GHEA Grapalat" w:cs="Sylfaen"/>
                <w:sz w:val="20"/>
                <w:szCs w:val="20"/>
                <w:lang w:val="hy-AM"/>
              </w:rPr>
              <w:t xml:space="preserve">ն սպասարկող Ֆինանսական կազմակերպություն </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բանկ</w:t>
            </w:r>
            <w:r w:rsidRPr="00405051">
              <w:rPr>
                <w:rFonts w:ascii="GHEA Grapalat" w:eastAsia="Times New Roman" w:hAnsi="GHEA Grapalat" w:cs="Sylfaen"/>
                <w:sz w:val="20"/>
                <w:szCs w:val="20"/>
              </w:rPr>
              <w:t>)</w:t>
            </w:r>
            <w:r w:rsidRPr="00405051">
              <w:rPr>
                <w:rFonts w:ascii="GHEA Grapalat" w:eastAsia="Times New Roman" w:hAnsi="GHEA Grapalat" w:cs="Arial"/>
                <w:sz w:val="20"/>
                <w:szCs w:val="20"/>
              </w:rPr>
              <w:t>`</w:t>
            </w:r>
          </w:p>
        </w:tc>
      </w:tr>
      <w:tr w:rsidR="008C271A" w:rsidRPr="008C271A" w:rsidTr="0040505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Arial"/>
                <w:sz w:val="20"/>
                <w:szCs w:val="20"/>
                <w:lang w:val="en-US"/>
              </w:rPr>
            </w:pPr>
            <w:r w:rsidRPr="008C271A">
              <w:rPr>
                <w:rFonts w:ascii="GHEA Grapalat" w:eastAsia="Times New Roman" w:hAnsi="GHEA Grapalat" w:cs="Sylfaen"/>
                <w:sz w:val="20"/>
                <w:szCs w:val="20"/>
                <w:lang w:val="hy-AM"/>
              </w:rPr>
              <w:t>6</w:t>
            </w:r>
            <w:r w:rsidRPr="008C271A">
              <w:rPr>
                <w:rFonts w:ascii="GHEA Grapalat" w:eastAsia="Times New Roman" w:hAnsi="GHEA Grapalat" w:cs="Sylfaen"/>
                <w:sz w:val="20"/>
                <w:szCs w:val="20"/>
                <w:lang w:val="en-US"/>
              </w:rPr>
              <w:t>. Վճարողիհաշվիհամարը</w:t>
            </w:r>
            <w:r w:rsidRPr="008C271A">
              <w:rPr>
                <w:rFonts w:ascii="GHEA Grapalat" w:eastAsia="Times New Roman" w:hAnsi="GHEA Grapalat" w:cs="Arial"/>
                <w:sz w:val="20"/>
                <w:szCs w:val="20"/>
                <w:lang w:val="en-US"/>
              </w:rPr>
              <w:t>`</w:t>
            </w:r>
          </w:p>
        </w:tc>
      </w:tr>
      <w:tr w:rsidR="008C271A" w:rsidRPr="008C271A" w:rsidTr="004050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Arial"/>
                <w:sz w:val="20"/>
                <w:szCs w:val="20"/>
                <w:lang w:val="en-US"/>
              </w:rPr>
            </w:pPr>
            <w:r w:rsidRPr="008C271A">
              <w:rPr>
                <w:rFonts w:ascii="GHEA Grapalat" w:eastAsia="Times New Roman" w:hAnsi="GHEA Grapalat" w:cs="Sylfaen"/>
                <w:sz w:val="20"/>
                <w:szCs w:val="20"/>
                <w:lang w:val="hy-AM"/>
              </w:rPr>
              <w:t>7</w:t>
            </w:r>
            <w:r w:rsidRPr="008C271A">
              <w:rPr>
                <w:rFonts w:ascii="GHEA Grapalat" w:eastAsia="Times New Roman" w:hAnsi="GHEA Grapalat" w:cs="Sylfaen"/>
                <w:sz w:val="20"/>
                <w:szCs w:val="20"/>
                <w:lang w:val="en-US"/>
              </w:rPr>
              <w:t>. ՎճարողիՀՎՀՀ</w:t>
            </w:r>
            <w:r w:rsidRPr="008C271A">
              <w:rPr>
                <w:rFonts w:ascii="GHEA Grapalat" w:eastAsia="Times New Roman" w:hAnsi="GHEA Grapalat" w:cs="Arial"/>
                <w:sz w:val="20"/>
                <w:szCs w:val="20"/>
                <w:lang w:val="en-US"/>
              </w:rPr>
              <w:t>`</w:t>
            </w:r>
          </w:p>
        </w:tc>
      </w:tr>
      <w:tr w:rsidR="008C271A" w:rsidRPr="008C271A" w:rsidTr="004050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Arial"/>
                <w:sz w:val="20"/>
                <w:szCs w:val="20"/>
                <w:lang w:val="en-US"/>
              </w:rPr>
            </w:pPr>
            <w:r w:rsidRPr="008C271A">
              <w:rPr>
                <w:rFonts w:ascii="GHEA Grapalat" w:eastAsia="Times New Roman" w:hAnsi="GHEA Grapalat" w:cs="Sylfaen"/>
                <w:sz w:val="20"/>
                <w:szCs w:val="20"/>
                <w:lang w:val="hy-AM"/>
              </w:rPr>
              <w:t>8</w:t>
            </w:r>
            <w:r w:rsidRPr="008C271A">
              <w:rPr>
                <w:rFonts w:ascii="GHEA Grapalat" w:eastAsia="Times New Roman" w:hAnsi="GHEA Grapalat" w:cs="Sylfaen"/>
                <w:sz w:val="20"/>
                <w:szCs w:val="20"/>
                <w:lang w:val="en-US"/>
              </w:rPr>
              <w:t>. ՎճարողիՀԾՀ</w:t>
            </w:r>
            <w:r w:rsidRPr="008C271A">
              <w:rPr>
                <w:rFonts w:ascii="GHEA Grapalat" w:eastAsia="Times New Roman" w:hAnsi="GHEA Grapalat" w:cs="Arial"/>
                <w:sz w:val="20"/>
                <w:szCs w:val="20"/>
                <w:lang w:val="en-US"/>
              </w:rPr>
              <w:t>`</w:t>
            </w:r>
          </w:p>
        </w:tc>
      </w:tr>
      <w:tr w:rsidR="008C271A" w:rsidRPr="008C271A" w:rsidTr="004050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405051" w:rsidRDefault="008C271A" w:rsidP="008C271A">
            <w:pPr>
              <w:spacing w:after="0" w:line="240" w:lineRule="auto"/>
              <w:rPr>
                <w:rFonts w:ascii="GHEA Grapalat" w:eastAsia="Times New Roman" w:hAnsi="GHEA Grapalat" w:cs="Arial"/>
                <w:sz w:val="20"/>
                <w:szCs w:val="20"/>
              </w:rPr>
            </w:pPr>
            <w:r w:rsidRPr="008C271A">
              <w:rPr>
                <w:rFonts w:ascii="GHEA Grapalat" w:eastAsia="Times New Roman" w:hAnsi="GHEA Grapalat" w:cs="Sylfaen"/>
                <w:sz w:val="20"/>
                <w:szCs w:val="20"/>
                <w:lang w:val="hy-AM"/>
              </w:rPr>
              <w:t>9</w:t>
            </w:r>
            <w:r w:rsidRPr="00405051">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en-US"/>
              </w:rPr>
              <w:t>Շահառու</w:t>
            </w:r>
            <w:r w:rsidRPr="008C271A">
              <w:rPr>
                <w:rFonts w:ascii="GHEA Grapalat" w:eastAsia="Times New Roman" w:hAnsi="GHEA Grapalat" w:cs="Sylfaen"/>
                <w:sz w:val="20"/>
                <w:szCs w:val="20"/>
                <w:lang w:val="hy-AM"/>
              </w:rPr>
              <w:t>ի  անվանումը</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hy-AM"/>
              </w:rPr>
              <w:t xml:space="preserve"> կամ անուն ազգանուն </w:t>
            </w:r>
            <w:r w:rsidRPr="00405051">
              <w:rPr>
                <w:rFonts w:ascii="GHEA Grapalat" w:eastAsia="Times New Roman" w:hAnsi="GHEA Grapalat" w:cs="Arial"/>
                <w:sz w:val="20"/>
                <w:szCs w:val="20"/>
              </w:rPr>
              <w:t>`</w:t>
            </w:r>
            <w:r w:rsidR="00307196" w:rsidRPr="00ED1ED3">
              <w:rPr>
                <w:rFonts w:ascii="GHEA Grapalat" w:eastAsia="Times New Roman" w:hAnsi="GHEA Grapalat" w:cs="Arial"/>
                <w:sz w:val="20"/>
                <w:szCs w:val="20"/>
              </w:rPr>
              <w:t>Գեղակերտիհամայնքապետարան</w:t>
            </w:r>
          </w:p>
        </w:tc>
      </w:tr>
      <w:tr w:rsidR="008C271A" w:rsidRPr="008C271A" w:rsidTr="004050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Sylfaen"/>
                <w:sz w:val="20"/>
                <w:szCs w:val="20"/>
              </w:rPr>
            </w:pPr>
            <w:r w:rsidRPr="008C271A">
              <w:rPr>
                <w:rFonts w:ascii="GHEA Grapalat" w:eastAsia="Times New Roman" w:hAnsi="GHEA Grapalat" w:cs="Sylfaen"/>
                <w:sz w:val="20"/>
                <w:szCs w:val="20"/>
              </w:rPr>
              <w:t xml:space="preserve">10. </w:t>
            </w:r>
            <w:r w:rsidRPr="008C271A">
              <w:rPr>
                <w:rFonts w:ascii="GHEA Grapalat" w:eastAsia="Times New Roman" w:hAnsi="GHEA Grapalat" w:cs="Sylfaen"/>
                <w:sz w:val="20"/>
                <w:szCs w:val="20"/>
                <w:lang w:val="en-US"/>
              </w:rPr>
              <w:t>Շահառուի ՀԾՀ</w:t>
            </w:r>
            <w:r w:rsidRPr="008C271A">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hy-AM"/>
              </w:rPr>
              <w:t>չի լրացվում</w:t>
            </w:r>
            <w:r w:rsidRPr="008C271A">
              <w:rPr>
                <w:rFonts w:ascii="GHEA Grapalat" w:eastAsia="Times New Roman" w:hAnsi="GHEA Grapalat" w:cs="Sylfaen"/>
                <w:sz w:val="20"/>
                <w:szCs w:val="20"/>
              </w:rPr>
              <w:t>)</w:t>
            </w:r>
          </w:p>
        </w:tc>
      </w:tr>
      <w:tr w:rsidR="008C271A" w:rsidRPr="008C271A" w:rsidTr="0040505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Arial"/>
                <w:sz w:val="20"/>
                <w:szCs w:val="20"/>
                <w:lang w:val="en-US"/>
              </w:rPr>
            </w:pPr>
            <w:r w:rsidRPr="008C271A">
              <w:rPr>
                <w:rFonts w:ascii="GHEA Grapalat" w:eastAsia="Times New Roman" w:hAnsi="GHEA Grapalat" w:cs="Sylfaen"/>
                <w:sz w:val="20"/>
                <w:szCs w:val="20"/>
                <w:lang w:val="hy-AM"/>
              </w:rPr>
              <w:t>11</w:t>
            </w:r>
            <w:r w:rsidRPr="008C271A">
              <w:rPr>
                <w:rFonts w:ascii="GHEA Grapalat" w:eastAsia="Times New Roman" w:hAnsi="GHEA Grapalat" w:cs="Sylfaen"/>
                <w:sz w:val="20"/>
                <w:szCs w:val="20"/>
                <w:lang w:val="en-US"/>
              </w:rPr>
              <w:t>. ՇահառուիՀՎՀՀ</w:t>
            </w:r>
            <w:r w:rsidRPr="008C271A">
              <w:rPr>
                <w:rFonts w:ascii="GHEA Grapalat" w:eastAsia="Times New Roman" w:hAnsi="GHEA Grapalat" w:cs="Arial"/>
                <w:sz w:val="20"/>
                <w:szCs w:val="20"/>
                <w:lang w:val="en-US"/>
              </w:rPr>
              <w:t>`</w:t>
            </w:r>
            <w:r w:rsidR="00307196" w:rsidRPr="00ED1ED3">
              <w:rPr>
                <w:rFonts w:ascii="GHEA Grapalat" w:eastAsia="Times New Roman" w:hAnsi="GHEA Grapalat" w:cs="Arial"/>
                <w:sz w:val="20"/>
                <w:szCs w:val="20"/>
              </w:rPr>
              <w:t>04703572</w:t>
            </w:r>
          </w:p>
        </w:tc>
      </w:tr>
      <w:tr w:rsidR="008C271A" w:rsidRPr="008C271A" w:rsidTr="0040505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405051" w:rsidRDefault="008C271A" w:rsidP="008C271A">
            <w:pPr>
              <w:spacing w:after="0" w:line="240" w:lineRule="auto"/>
              <w:rPr>
                <w:rFonts w:ascii="GHEA Grapalat" w:eastAsia="Times New Roman" w:hAnsi="GHEA Grapalat" w:cs="Arial"/>
                <w:sz w:val="20"/>
                <w:szCs w:val="20"/>
              </w:rPr>
            </w:pPr>
            <w:r w:rsidRPr="00405051">
              <w:rPr>
                <w:rFonts w:ascii="GHEA Grapalat" w:eastAsia="Times New Roman" w:hAnsi="GHEA Grapalat" w:cs="Sylfaen"/>
                <w:sz w:val="20"/>
                <w:szCs w:val="20"/>
              </w:rPr>
              <w:t>1</w:t>
            </w:r>
            <w:r w:rsidRPr="008C271A">
              <w:rPr>
                <w:rFonts w:ascii="GHEA Grapalat" w:eastAsia="Times New Roman" w:hAnsi="GHEA Grapalat" w:cs="Sylfaen"/>
                <w:sz w:val="20"/>
                <w:szCs w:val="20"/>
                <w:lang w:val="hy-AM"/>
              </w:rPr>
              <w:t>2</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Շահառուի</w:t>
            </w:r>
            <w:r w:rsidRPr="008C271A">
              <w:rPr>
                <w:rFonts w:ascii="GHEA Grapalat" w:eastAsia="Times New Roman" w:hAnsi="GHEA Grapalat" w:cs="Sylfaen"/>
                <w:sz w:val="20"/>
                <w:szCs w:val="20"/>
                <w:lang w:val="hy-AM"/>
              </w:rPr>
              <w:t>ն սպասարկող Ֆինանսական կազմակերպություն</w:t>
            </w:r>
            <w:r w:rsidRPr="00405051">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en-US"/>
              </w:rPr>
              <w:t>բանկ</w:t>
            </w:r>
            <w:r w:rsidRPr="00405051">
              <w:rPr>
                <w:rFonts w:ascii="GHEA Grapalat" w:eastAsia="Times New Roman" w:hAnsi="GHEA Grapalat" w:cs="Sylfaen"/>
                <w:sz w:val="20"/>
                <w:szCs w:val="20"/>
              </w:rPr>
              <w:t>)</w:t>
            </w:r>
            <w:r w:rsidRPr="00405051">
              <w:rPr>
                <w:rFonts w:ascii="GHEA Grapalat" w:eastAsia="Times New Roman" w:hAnsi="GHEA Grapalat" w:cs="Arial"/>
                <w:sz w:val="20"/>
                <w:szCs w:val="20"/>
              </w:rPr>
              <w:t>`</w:t>
            </w:r>
            <w:r w:rsidR="00307196" w:rsidRPr="00ED1ED3">
              <w:rPr>
                <w:rFonts w:ascii="GHEA Grapalat" w:eastAsia="Times New Roman" w:hAnsi="GHEA Grapalat" w:cs="Arial"/>
                <w:sz w:val="20"/>
                <w:szCs w:val="20"/>
              </w:rPr>
              <w:t>Ֆին</w:t>
            </w:r>
            <w:r w:rsidR="00307196" w:rsidRPr="00C47329">
              <w:rPr>
                <w:rFonts w:ascii="GHEA Grapalat" w:eastAsia="Times New Roman" w:hAnsi="GHEA Grapalat" w:cs="Arial"/>
                <w:sz w:val="20"/>
                <w:szCs w:val="20"/>
              </w:rPr>
              <w:t xml:space="preserve"> .</w:t>
            </w:r>
            <w:r w:rsidR="00307196" w:rsidRPr="00ED1ED3">
              <w:rPr>
                <w:rFonts w:ascii="GHEA Grapalat" w:eastAsia="Times New Roman" w:hAnsi="GHEA Grapalat" w:cs="Arial"/>
                <w:sz w:val="20"/>
                <w:szCs w:val="20"/>
              </w:rPr>
              <w:t>նախ</w:t>
            </w:r>
            <w:r w:rsidR="00307196" w:rsidRPr="00C47329">
              <w:rPr>
                <w:rFonts w:ascii="GHEA Grapalat" w:eastAsia="Times New Roman" w:hAnsi="GHEA Grapalat" w:cs="Arial"/>
                <w:sz w:val="20"/>
                <w:szCs w:val="20"/>
              </w:rPr>
              <w:t xml:space="preserve">. </w:t>
            </w:r>
            <w:r w:rsidR="00307196" w:rsidRPr="00ED1ED3">
              <w:rPr>
                <w:rFonts w:ascii="GHEA Grapalat" w:eastAsia="Times New Roman" w:hAnsi="GHEA Grapalat" w:cs="Arial"/>
                <w:sz w:val="20"/>
                <w:szCs w:val="20"/>
              </w:rPr>
              <w:t>գործ</w:t>
            </w:r>
            <w:r w:rsidR="00307196" w:rsidRPr="00C47329">
              <w:rPr>
                <w:rFonts w:ascii="GHEA Grapalat" w:eastAsia="Times New Roman" w:hAnsi="GHEA Grapalat" w:cs="Arial"/>
                <w:sz w:val="20"/>
                <w:szCs w:val="20"/>
              </w:rPr>
              <w:t xml:space="preserve">. </w:t>
            </w:r>
            <w:r w:rsidR="00307196" w:rsidRPr="00ED1ED3">
              <w:rPr>
                <w:rFonts w:ascii="GHEA Grapalat" w:eastAsia="Times New Roman" w:hAnsi="GHEA Grapalat" w:cs="Arial"/>
                <w:sz w:val="20"/>
                <w:szCs w:val="20"/>
              </w:rPr>
              <w:t>Վարչ.</w:t>
            </w:r>
          </w:p>
        </w:tc>
      </w:tr>
      <w:tr w:rsidR="008C271A" w:rsidRPr="008C271A" w:rsidTr="0040505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405051" w:rsidRDefault="008C271A" w:rsidP="008C271A">
            <w:pPr>
              <w:spacing w:after="0" w:line="240" w:lineRule="auto"/>
              <w:rPr>
                <w:rFonts w:ascii="GHEA Grapalat" w:eastAsia="Times New Roman" w:hAnsi="GHEA Grapalat" w:cs="Arial"/>
                <w:sz w:val="20"/>
                <w:szCs w:val="20"/>
              </w:rPr>
            </w:pPr>
            <w:r w:rsidRPr="00405051">
              <w:rPr>
                <w:rFonts w:ascii="GHEA Grapalat" w:eastAsia="Times New Roman" w:hAnsi="GHEA Grapalat" w:cs="Sylfaen"/>
                <w:sz w:val="20"/>
                <w:szCs w:val="20"/>
              </w:rPr>
              <w:t>1</w:t>
            </w:r>
            <w:r w:rsidRPr="008C271A">
              <w:rPr>
                <w:rFonts w:ascii="GHEA Grapalat" w:eastAsia="Times New Roman" w:hAnsi="GHEA Grapalat" w:cs="Sylfaen"/>
                <w:sz w:val="20"/>
                <w:szCs w:val="20"/>
                <w:lang w:val="hy-AM"/>
              </w:rPr>
              <w:t>3</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Շահառուիհաշվիհամարը</w:t>
            </w:r>
            <w:r w:rsidRPr="00405051">
              <w:rPr>
                <w:rFonts w:ascii="GHEA Grapalat" w:eastAsia="Times New Roman" w:hAnsi="GHEA Grapalat" w:cs="Arial"/>
                <w:sz w:val="20"/>
                <w:szCs w:val="20"/>
              </w:rPr>
              <w:t xml:space="preserve"> (</w:t>
            </w:r>
            <w:r w:rsidRPr="008C271A">
              <w:rPr>
                <w:rFonts w:ascii="GHEA Grapalat" w:eastAsia="Times New Roman" w:hAnsi="GHEA Grapalat" w:cs="Sylfaen"/>
                <w:sz w:val="20"/>
                <w:szCs w:val="20"/>
                <w:lang w:val="en-US"/>
              </w:rPr>
              <w:t>հշ</w:t>
            </w:r>
            <w:r w:rsidRPr="00405051">
              <w:rPr>
                <w:rFonts w:ascii="GHEA Grapalat" w:eastAsia="Times New Roman" w:hAnsi="GHEA Grapalat" w:cs="Arial"/>
                <w:sz w:val="20"/>
                <w:szCs w:val="20"/>
              </w:rPr>
              <w:t>.</w:t>
            </w:r>
            <w:r w:rsidRPr="008C271A">
              <w:rPr>
                <w:rFonts w:ascii="GHEA Grapalat" w:eastAsia="Times New Roman" w:hAnsi="GHEA Grapalat" w:cs="Arial"/>
                <w:sz w:val="20"/>
                <w:szCs w:val="20"/>
                <w:lang w:val="en-US"/>
              </w:rPr>
              <w:t>N</w:t>
            </w:r>
            <w:r w:rsidRPr="00405051">
              <w:rPr>
                <w:rFonts w:ascii="GHEA Grapalat" w:eastAsia="Times New Roman" w:hAnsi="GHEA Grapalat" w:cs="Arial"/>
                <w:sz w:val="20"/>
                <w:szCs w:val="20"/>
              </w:rPr>
              <w:t>)</w:t>
            </w:r>
            <w:r w:rsidR="00307196">
              <w:rPr>
                <w:rFonts w:eastAsia="Times New Roman" w:cs="Arial"/>
                <w:sz w:val="20"/>
                <w:szCs w:val="20"/>
                <w:lang w:val="hy-AM"/>
              </w:rPr>
              <w:t>900322001455</w:t>
            </w:r>
          </w:p>
        </w:tc>
      </w:tr>
      <w:tr w:rsidR="008C271A" w:rsidRPr="008C271A" w:rsidTr="004050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Arial"/>
                <w:sz w:val="20"/>
                <w:szCs w:val="20"/>
                <w:lang w:val="en-US"/>
              </w:rPr>
            </w:pPr>
            <w:r w:rsidRPr="008C271A">
              <w:rPr>
                <w:rFonts w:ascii="GHEA Grapalat" w:eastAsia="Times New Roman" w:hAnsi="GHEA Grapalat" w:cs="Sylfaen"/>
                <w:sz w:val="20"/>
                <w:szCs w:val="20"/>
                <w:lang w:val="en-US"/>
              </w:rPr>
              <w:t>1</w:t>
            </w:r>
            <w:r w:rsidRPr="008C271A">
              <w:rPr>
                <w:rFonts w:ascii="GHEA Grapalat" w:eastAsia="Times New Roman" w:hAnsi="GHEA Grapalat" w:cs="Sylfaen"/>
                <w:sz w:val="20"/>
                <w:szCs w:val="20"/>
                <w:lang w:val="hy-AM"/>
              </w:rPr>
              <w:t>4</w:t>
            </w:r>
            <w:r w:rsidRPr="008C271A">
              <w:rPr>
                <w:rFonts w:ascii="GHEA Grapalat" w:eastAsia="Times New Roman" w:hAnsi="GHEA Grapalat" w:cs="Sylfaen"/>
                <w:sz w:val="20"/>
                <w:szCs w:val="20"/>
                <w:lang w:val="en-US"/>
              </w:rPr>
              <w:t>.Գումարը</w:t>
            </w:r>
            <w:r w:rsidRPr="008C271A">
              <w:rPr>
                <w:rFonts w:ascii="GHEA Grapalat" w:eastAsia="Times New Roman" w:hAnsi="GHEA Grapalat" w:cs="Arial"/>
                <w:sz w:val="20"/>
                <w:szCs w:val="20"/>
              </w:rPr>
              <w:t>(</w:t>
            </w:r>
            <w:r w:rsidRPr="008C271A">
              <w:rPr>
                <w:rFonts w:ascii="GHEA Grapalat" w:eastAsia="Times New Roman" w:hAnsi="GHEA Grapalat" w:cs="Sylfaen"/>
                <w:sz w:val="20"/>
                <w:szCs w:val="20"/>
                <w:lang w:val="en-US"/>
              </w:rPr>
              <w:t>թվերովևբառերով</w:t>
            </w:r>
            <w:r w:rsidRPr="008C271A">
              <w:rPr>
                <w:rFonts w:ascii="GHEA Grapalat" w:eastAsia="Times New Roman" w:hAnsi="GHEA Grapalat" w:cs="Sylfaen"/>
                <w:sz w:val="20"/>
                <w:szCs w:val="20"/>
              </w:rPr>
              <w:t>)</w:t>
            </w:r>
            <w:r w:rsidRPr="008C271A">
              <w:rPr>
                <w:rFonts w:ascii="GHEA Grapalat" w:eastAsia="Times New Roman" w:hAnsi="GHEA Grapalat" w:cs="Arial"/>
                <w:sz w:val="20"/>
                <w:szCs w:val="20"/>
                <w:lang w:val="en-US"/>
              </w:rPr>
              <w:t>`</w:t>
            </w:r>
          </w:p>
        </w:tc>
      </w:tr>
      <w:tr w:rsidR="008C271A" w:rsidRPr="008C271A" w:rsidTr="004050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405051" w:rsidRDefault="008C271A" w:rsidP="008C271A">
            <w:pPr>
              <w:spacing w:after="0" w:line="240" w:lineRule="auto"/>
              <w:rPr>
                <w:rFonts w:ascii="GHEA Grapalat" w:eastAsia="Times New Roman" w:hAnsi="GHEA Grapalat" w:cs="Sylfaen"/>
                <w:sz w:val="20"/>
                <w:szCs w:val="20"/>
              </w:rPr>
            </w:pPr>
            <w:r w:rsidRPr="00405051">
              <w:rPr>
                <w:rFonts w:ascii="GHEA Grapalat" w:eastAsia="Times New Roman" w:hAnsi="GHEA Grapalat" w:cs="Sylfaen"/>
                <w:sz w:val="20"/>
                <w:szCs w:val="20"/>
              </w:rPr>
              <w:t xml:space="preserve">15. </w:t>
            </w:r>
            <w:r w:rsidRPr="008C271A">
              <w:rPr>
                <w:rFonts w:ascii="GHEA Grapalat" w:eastAsia="Times New Roman" w:hAnsi="GHEA Grapalat" w:cs="Sylfaen"/>
                <w:sz w:val="20"/>
                <w:szCs w:val="20"/>
                <w:lang w:val="hy-AM"/>
              </w:rPr>
              <w:t xml:space="preserve">Ակցեպտավորված գումարը՝ </w:t>
            </w:r>
            <w:r w:rsidRPr="00405051">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en-US"/>
              </w:rPr>
              <w:t>թվերովևբառերով</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hy-AM"/>
              </w:rPr>
              <w:t>նախատեսված է նշված գումարի մասնակի ակցեպտի համար, որը չի կիրառվում</w:t>
            </w:r>
            <w:r w:rsidRPr="00405051">
              <w:rPr>
                <w:rFonts w:ascii="GHEA Grapalat" w:eastAsia="Times New Roman" w:hAnsi="GHEA Grapalat" w:cs="Sylfaen"/>
                <w:sz w:val="20"/>
                <w:szCs w:val="20"/>
              </w:rPr>
              <w:t>)</w:t>
            </w:r>
          </w:p>
        </w:tc>
      </w:tr>
      <w:tr w:rsidR="008C271A" w:rsidRPr="008C271A" w:rsidTr="004050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307196" w:rsidRDefault="008C271A" w:rsidP="008C271A">
            <w:pPr>
              <w:spacing w:after="0" w:line="240" w:lineRule="auto"/>
              <w:rPr>
                <w:rFonts w:ascii="GHEA Grapalat" w:eastAsia="Times New Roman" w:hAnsi="GHEA Grapalat" w:cs="Arial"/>
                <w:sz w:val="20"/>
                <w:szCs w:val="20"/>
              </w:rPr>
            </w:pPr>
            <w:r w:rsidRPr="00307196">
              <w:rPr>
                <w:rFonts w:ascii="GHEA Grapalat" w:eastAsia="Times New Roman" w:hAnsi="GHEA Grapalat" w:cs="Sylfaen"/>
                <w:sz w:val="20"/>
                <w:szCs w:val="20"/>
              </w:rPr>
              <w:t>1</w:t>
            </w:r>
            <w:r w:rsidRPr="008C271A">
              <w:rPr>
                <w:rFonts w:ascii="GHEA Grapalat" w:eastAsia="Times New Roman" w:hAnsi="GHEA Grapalat" w:cs="Sylfaen"/>
                <w:sz w:val="20"/>
                <w:szCs w:val="20"/>
              </w:rPr>
              <w:t>6</w:t>
            </w:r>
            <w:r w:rsidRPr="00307196">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Արժույթը</w:t>
            </w:r>
            <w:r w:rsidRPr="00307196">
              <w:rPr>
                <w:rFonts w:ascii="GHEA Grapalat" w:eastAsia="Times New Roman" w:hAnsi="GHEA Grapalat" w:cs="Arial"/>
                <w:sz w:val="20"/>
                <w:szCs w:val="20"/>
              </w:rPr>
              <w:t xml:space="preserve"> (</w:t>
            </w:r>
            <w:r w:rsidRPr="008C271A">
              <w:rPr>
                <w:rFonts w:ascii="GHEA Grapalat" w:eastAsia="Times New Roman" w:hAnsi="GHEA Grapalat" w:cs="Sylfaen"/>
                <w:sz w:val="20"/>
                <w:szCs w:val="20"/>
                <w:lang w:val="en-US"/>
              </w:rPr>
              <w:t>բառերովևկոդով</w:t>
            </w:r>
            <w:r w:rsidRPr="00307196">
              <w:rPr>
                <w:rFonts w:ascii="GHEA Grapalat" w:eastAsia="Times New Roman" w:hAnsi="GHEA Grapalat" w:cs="Arial"/>
                <w:sz w:val="20"/>
                <w:szCs w:val="20"/>
              </w:rPr>
              <w:t>)`</w:t>
            </w:r>
            <w:r w:rsidR="00307196">
              <w:rPr>
                <w:rFonts w:ascii="GHEA Grapalat" w:hAnsi="GHEA Grapalat" w:cs="Arial"/>
                <w:b/>
                <w:sz w:val="20"/>
                <w:szCs w:val="20"/>
                <w:lang w:val="hy-AM"/>
              </w:rPr>
              <w:t>ՀՀ դրամ /</w:t>
            </w:r>
            <w:r w:rsidR="00307196">
              <w:rPr>
                <w:rFonts w:ascii="GHEA Grapalat" w:hAnsi="GHEA Grapalat" w:cs="Arial"/>
                <w:b/>
                <w:sz w:val="20"/>
                <w:szCs w:val="20"/>
                <w:lang w:val="en-GB"/>
              </w:rPr>
              <w:t>AMD</w:t>
            </w:r>
          </w:p>
        </w:tc>
      </w:tr>
      <w:tr w:rsidR="008C271A" w:rsidRPr="008C271A" w:rsidTr="004050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Arial"/>
                <w:sz w:val="20"/>
                <w:szCs w:val="20"/>
                <w:lang w:val="hy-AM"/>
              </w:rPr>
            </w:pPr>
            <w:r w:rsidRPr="00405051">
              <w:rPr>
                <w:rFonts w:ascii="GHEA Grapalat" w:eastAsia="Times New Roman" w:hAnsi="GHEA Grapalat" w:cs="Sylfaen"/>
                <w:sz w:val="20"/>
                <w:szCs w:val="20"/>
              </w:rPr>
              <w:t>1</w:t>
            </w:r>
            <w:r w:rsidRPr="008C271A">
              <w:rPr>
                <w:rFonts w:ascii="GHEA Grapalat" w:eastAsia="Times New Roman" w:hAnsi="GHEA Grapalat" w:cs="Sylfaen"/>
                <w:sz w:val="20"/>
                <w:szCs w:val="20"/>
                <w:lang w:val="hy-AM"/>
              </w:rPr>
              <w:t>7</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Գործարքի</w:t>
            </w:r>
            <w:r w:rsidRPr="00405051">
              <w:rPr>
                <w:rFonts w:ascii="GHEA Grapalat" w:eastAsia="Times New Roman" w:hAnsi="GHEA Grapalat" w:cs="Arial"/>
                <w:sz w:val="20"/>
                <w:szCs w:val="20"/>
              </w:rPr>
              <w:t xml:space="preserve"> (</w:t>
            </w:r>
            <w:r w:rsidRPr="008C271A">
              <w:rPr>
                <w:rFonts w:ascii="GHEA Grapalat" w:eastAsia="Times New Roman" w:hAnsi="GHEA Grapalat" w:cs="Sylfaen"/>
                <w:sz w:val="20"/>
                <w:szCs w:val="20"/>
                <w:lang w:val="en-US"/>
              </w:rPr>
              <w:t>վճարման</w:t>
            </w:r>
            <w:r w:rsidRPr="00405051">
              <w:rPr>
                <w:rFonts w:ascii="GHEA Grapalat" w:eastAsia="Times New Roman" w:hAnsi="GHEA Grapalat" w:cs="Arial"/>
                <w:sz w:val="20"/>
                <w:szCs w:val="20"/>
              </w:rPr>
              <w:t xml:space="preserve">) </w:t>
            </w:r>
            <w:r w:rsidRPr="008C271A">
              <w:rPr>
                <w:rFonts w:ascii="GHEA Grapalat" w:eastAsia="Times New Roman" w:hAnsi="GHEA Grapalat" w:cs="Sylfaen"/>
                <w:sz w:val="20"/>
                <w:szCs w:val="20"/>
                <w:lang w:val="en-US"/>
              </w:rPr>
              <w:t>նպատակը</w:t>
            </w:r>
            <w:r w:rsidRPr="00405051">
              <w:rPr>
                <w:rFonts w:ascii="GHEA Grapalat" w:eastAsia="Times New Roman" w:hAnsi="GHEA Grapalat" w:cs="Arial"/>
                <w:sz w:val="20"/>
                <w:szCs w:val="20"/>
              </w:rPr>
              <w:t>`</w:t>
            </w:r>
            <w:r w:rsidRPr="00405051">
              <w:rPr>
                <w:rFonts w:ascii="GHEA Grapalat" w:eastAsia="Times New Roman" w:hAnsi="GHEA Grapalat" w:cs="Sylfaen"/>
                <w:bCs/>
                <w:i/>
                <w:sz w:val="20"/>
                <w:szCs w:val="20"/>
              </w:rPr>
              <w:t>(</w:t>
            </w:r>
            <w:r w:rsidRPr="008C271A">
              <w:rPr>
                <w:rFonts w:ascii="GHEA Grapalat" w:eastAsia="Times New Roman" w:hAnsi="GHEA Grapalat" w:cs="Sylfaen"/>
                <w:bCs/>
                <w:i/>
                <w:sz w:val="20"/>
                <w:szCs w:val="20"/>
                <w:lang w:val="hy-AM"/>
              </w:rPr>
              <w:t>պայմանագրի կատարման</w:t>
            </w:r>
            <w:r w:rsidRPr="008C271A">
              <w:rPr>
                <w:rFonts w:ascii="GHEA Grapalat" w:eastAsia="Times New Roman" w:hAnsi="GHEA Grapalat" w:cs="Sylfaen"/>
                <w:bCs/>
                <w:i/>
                <w:sz w:val="20"/>
                <w:szCs w:val="20"/>
                <w:lang w:val="en-US"/>
              </w:rPr>
              <w:t>ապահովմ</w:t>
            </w:r>
            <w:r w:rsidRPr="008C271A">
              <w:rPr>
                <w:rFonts w:ascii="GHEA Grapalat" w:eastAsia="Times New Roman" w:hAnsi="GHEA Grapalat" w:cs="Sylfaen"/>
                <w:bCs/>
                <w:i/>
                <w:sz w:val="20"/>
                <w:szCs w:val="20"/>
                <w:lang w:val="hy-AM"/>
              </w:rPr>
              <w:t>ան համար</w:t>
            </w:r>
            <w:r w:rsidRPr="00405051">
              <w:rPr>
                <w:rFonts w:ascii="GHEA Grapalat" w:eastAsia="Times New Roman" w:hAnsi="GHEA Grapalat" w:cs="Sylfaen"/>
                <w:bCs/>
                <w:i/>
                <w:sz w:val="20"/>
                <w:szCs w:val="20"/>
              </w:rPr>
              <w:t>)</w:t>
            </w:r>
          </w:p>
        </w:tc>
      </w:tr>
      <w:tr w:rsidR="008C271A" w:rsidRPr="008C271A" w:rsidTr="00405051">
        <w:trPr>
          <w:trHeight w:val="424"/>
        </w:trPr>
        <w:tc>
          <w:tcPr>
            <w:tcW w:w="10980" w:type="dxa"/>
            <w:gridSpan w:val="2"/>
            <w:tcBorders>
              <w:top w:val="single" w:sz="4" w:space="0" w:color="auto"/>
              <w:left w:val="single" w:sz="4" w:space="0" w:color="auto"/>
              <w:right w:val="single" w:sz="4" w:space="0" w:color="000000"/>
            </w:tcBorders>
            <w:noWrap/>
            <w:vAlign w:val="bottom"/>
          </w:tcPr>
          <w:p w:rsidR="008C271A" w:rsidRPr="00405051" w:rsidRDefault="008C271A" w:rsidP="008C271A">
            <w:pPr>
              <w:spacing w:after="0" w:line="240" w:lineRule="auto"/>
              <w:rPr>
                <w:rFonts w:ascii="GHEA Grapalat" w:eastAsia="Times New Roman" w:hAnsi="GHEA Grapalat" w:cs="Arial"/>
                <w:sz w:val="20"/>
                <w:szCs w:val="20"/>
              </w:rPr>
            </w:pPr>
            <w:r w:rsidRPr="00405051">
              <w:rPr>
                <w:rFonts w:ascii="GHEA Grapalat" w:eastAsia="Times New Roman" w:hAnsi="GHEA Grapalat" w:cs="Sylfaen"/>
                <w:sz w:val="20"/>
                <w:szCs w:val="20"/>
              </w:rPr>
              <w:t>1</w:t>
            </w:r>
            <w:r w:rsidRPr="008C271A">
              <w:rPr>
                <w:rFonts w:ascii="GHEA Grapalat" w:eastAsia="Times New Roman" w:hAnsi="GHEA Grapalat" w:cs="Sylfaen"/>
                <w:sz w:val="20"/>
                <w:szCs w:val="20"/>
                <w:lang w:val="hy-AM"/>
              </w:rPr>
              <w:t>8</w:t>
            </w:r>
            <w:r w:rsidRPr="00405051">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hy-AM"/>
              </w:rPr>
              <w:t xml:space="preserve">Վճարման կատարման հիմքերը՝ </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hy-AM"/>
              </w:rPr>
              <w:t>Փաստաթղթերի</w:t>
            </w:r>
            <w:r w:rsidRPr="008C271A">
              <w:rPr>
                <w:rFonts w:ascii="GHEA Grapalat" w:eastAsia="Times New Roman" w:hAnsi="GHEA Grapalat" w:cs="Arial"/>
                <w:sz w:val="20"/>
                <w:szCs w:val="20"/>
                <w:lang w:val="hy-AM"/>
              </w:rPr>
              <w:t xml:space="preserve"> անվանումը</w:t>
            </w:r>
            <w:r w:rsidRPr="00405051">
              <w:rPr>
                <w:rFonts w:ascii="GHEA Grapalat" w:eastAsia="Times New Roman" w:hAnsi="GHEA Grapalat" w:cs="Arial"/>
                <w:sz w:val="20"/>
                <w:szCs w:val="20"/>
              </w:rPr>
              <w:t>,</w:t>
            </w:r>
            <w:r w:rsidRPr="008C271A">
              <w:rPr>
                <w:rFonts w:ascii="GHEA Grapalat" w:eastAsia="Times New Roman" w:hAnsi="GHEA Grapalat" w:cs="Arial"/>
                <w:sz w:val="20"/>
                <w:szCs w:val="20"/>
                <w:lang w:val="hy-AM"/>
              </w:rPr>
              <w:t xml:space="preserve"> այդ թվում՝ տուժանքի մասին համաձայնագիրը, </w:t>
            </w:r>
            <w:r w:rsidRPr="008C271A">
              <w:rPr>
                <w:rFonts w:ascii="GHEA Grapalat" w:eastAsia="Times New Roman" w:hAnsi="GHEA Grapalat" w:cs="Sylfaen"/>
                <w:sz w:val="20"/>
                <w:szCs w:val="20"/>
                <w:lang w:val="hy-AM"/>
              </w:rPr>
              <w:t>դրանցհամարները</w:t>
            </w:r>
            <w:r w:rsidRPr="008C271A">
              <w:rPr>
                <w:rFonts w:ascii="GHEA Grapalat" w:eastAsia="Times New Roman" w:hAnsi="GHEA Grapalat" w:cs="Arial"/>
                <w:sz w:val="20"/>
                <w:szCs w:val="20"/>
                <w:lang w:val="hy-AM"/>
              </w:rPr>
              <w:t>,</w:t>
            </w:r>
            <w:r w:rsidRPr="008C271A">
              <w:rPr>
                <w:rFonts w:ascii="GHEA Grapalat" w:eastAsia="Times New Roman" w:hAnsi="GHEA Grapalat" w:cs="Sylfaen"/>
                <w:sz w:val="20"/>
                <w:szCs w:val="20"/>
                <w:lang w:val="hy-AM"/>
              </w:rPr>
              <w:t>պ</w:t>
            </w:r>
            <w:r w:rsidRPr="008C271A">
              <w:rPr>
                <w:rFonts w:ascii="GHEA Grapalat" w:eastAsia="Times New Roman" w:hAnsi="GHEA Grapalat" w:cs="Sylfaen"/>
                <w:sz w:val="20"/>
                <w:szCs w:val="20"/>
                <w:lang w:val="en-US"/>
              </w:rPr>
              <w:t>այմանագրիծածկագիրը</w:t>
            </w:r>
            <w:r w:rsidRPr="008C271A">
              <w:rPr>
                <w:rFonts w:ascii="GHEA Grapalat" w:eastAsia="Times New Roman" w:hAnsi="GHEA Grapalat" w:cs="Arial"/>
                <w:sz w:val="20"/>
                <w:szCs w:val="20"/>
                <w:lang w:val="hy-AM"/>
              </w:rPr>
              <w:t xml:space="preserve"> որի հիման վրա կատարվում է  գանձումը</w:t>
            </w:r>
            <w:r w:rsidRPr="00405051">
              <w:rPr>
                <w:rFonts w:ascii="GHEA Grapalat" w:eastAsia="Times New Roman" w:hAnsi="GHEA Grapalat" w:cs="Arial"/>
                <w:sz w:val="20"/>
                <w:szCs w:val="20"/>
              </w:rPr>
              <w:t>)</w:t>
            </w:r>
            <w:r w:rsidRPr="00405051">
              <w:rPr>
                <w:rFonts w:ascii="GHEA Grapalat" w:eastAsia="Times New Roman" w:hAnsi="GHEA Grapalat" w:cs="Sylfaen"/>
                <w:sz w:val="20"/>
                <w:szCs w:val="20"/>
              </w:rPr>
              <w:t>`</w:t>
            </w:r>
          </w:p>
          <w:p w:rsidR="008C271A" w:rsidRPr="00405051" w:rsidRDefault="008C271A" w:rsidP="008C271A">
            <w:pPr>
              <w:spacing w:after="0" w:line="240" w:lineRule="auto"/>
              <w:rPr>
                <w:rFonts w:ascii="GHEA Grapalat" w:eastAsia="Times New Roman" w:hAnsi="GHEA Grapalat" w:cs="Arial"/>
                <w:sz w:val="20"/>
                <w:szCs w:val="20"/>
              </w:rPr>
            </w:pPr>
          </w:p>
        </w:tc>
      </w:tr>
      <w:tr w:rsidR="008C271A" w:rsidRPr="008C271A" w:rsidTr="00405051">
        <w:trPr>
          <w:trHeight w:val="704"/>
        </w:trPr>
        <w:tc>
          <w:tcPr>
            <w:tcW w:w="10980" w:type="dxa"/>
            <w:gridSpan w:val="2"/>
            <w:tcBorders>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Arial"/>
                <w:sz w:val="20"/>
                <w:szCs w:val="20"/>
                <w:lang w:val="hy-AM"/>
              </w:rPr>
            </w:pPr>
          </w:p>
        </w:tc>
      </w:tr>
      <w:tr w:rsidR="008C271A" w:rsidRPr="008C271A" w:rsidTr="0040505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Sylfaen"/>
                <w:sz w:val="20"/>
                <w:szCs w:val="20"/>
                <w:lang w:val="hy-AM"/>
              </w:rPr>
            </w:pPr>
            <w:r w:rsidRPr="008C271A">
              <w:rPr>
                <w:rFonts w:ascii="GHEA Grapalat" w:eastAsia="Times New Roman" w:hAnsi="GHEA Grapalat" w:cs="Sylfaen"/>
                <w:sz w:val="20"/>
                <w:szCs w:val="20"/>
                <w:lang w:val="hy-AM"/>
              </w:rPr>
              <w:t>19. Վճարման պայմանները՝                                &lt;ակցեպտավորված վճարում&gt;</w:t>
            </w:r>
          </w:p>
          <w:p w:rsidR="008C271A" w:rsidRPr="008C271A" w:rsidRDefault="008C271A" w:rsidP="008C271A">
            <w:pPr>
              <w:spacing w:after="0" w:line="240" w:lineRule="auto"/>
              <w:rPr>
                <w:rFonts w:ascii="GHEA Grapalat" w:eastAsia="Times New Roman" w:hAnsi="GHEA Grapalat" w:cs="Sylfaen"/>
                <w:sz w:val="20"/>
                <w:szCs w:val="20"/>
              </w:rPr>
            </w:pPr>
          </w:p>
        </w:tc>
      </w:tr>
      <w:tr w:rsidR="008C271A" w:rsidRPr="008C271A" w:rsidTr="0040505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C271A" w:rsidRPr="008C271A" w:rsidRDefault="008C271A" w:rsidP="008C271A">
            <w:pPr>
              <w:spacing w:after="0" w:line="240" w:lineRule="auto"/>
              <w:rPr>
                <w:rFonts w:ascii="GHEA Grapalat" w:eastAsia="Times New Roman" w:hAnsi="GHEA Grapalat" w:cs="Sylfaen"/>
                <w:sz w:val="20"/>
                <w:szCs w:val="20"/>
                <w:lang w:val="en-US"/>
              </w:rPr>
            </w:pPr>
            <w:r w:rsidRPr="008C271A">
              <w:rPr>
                <w:rFonts w:ascii="GHEA Grapalat" w:eastAsia="Times New Roman" w:hAnsi="GHEA Grapalat" w:cs="Sylfaen"/>
                <w:sz w:val="20"/>
                <w:szCs w:val="20"/>
                <w:lang w:val="hy-AM"/>
              </w:rPr>
              <w:t xml:space="preserve">20. Առդիր էջերի քանակը՝    </w:t>
            </w:r>
            <w:r w:rsidRPr="008C271A">
              <w:rPr>
                <w:rFonts w:ascii="GHEA Grapalat" w:eastAsia="Times New Roman" w:hAnsi="GHEA Grapalat" w:cs="Arial"/>
                <w:sz w:val="20"/>
                <w:szCs w:val="20"/>
                <w:lang w:val="en-US"/>
              </w:rPr>
              <w:t xml:space="preserve">--- </w:t>
            </w:r>
            <w:r w:rsidRPr="008C271A">
              <w:rPr>
                <w:rFonts w:ascii="GHEA Grapalat" w:eastAsia="Times New Roman" w:hAnsi="GHEA Grapalat" w:cs="Sylfaen"/>
                <w:sz w:val="20"/>
                <w:szCs w:val="20"/>
                <w:lang w:val="en-US"/>
              </w:rPr>
              <w:t>էջ</w:t>
            </w:r>
          </w:p>
          <w:p w:rsidR="008C271A" w:rsidRPr="008C271A" w:rsidRDefault="008C271A" w:rsidP="008C271A">
            <w:pPr>
              <w:spacing w:after="0" w:line="240" w:lineRule="auto"/>
              <w:rPr>
                <w:rFonts w:ascii="GHEA Grapalat" w:eastAsia="Times New Roman" w:hAnsi="GHEA Grapalat" w:cs="Sylfaen"/>
                <w:sz w:val="20"/>
                <w:szCs w:val="20"/>
                <w:lang w:val="hy-AM"/>
              </w:rPr>
            </w:pPr>
          </w:p>
        </w:tc>
      </w:tr>
      <w:tr w:rsidR="008C271A" w:rsidRPr="008C271A" w:rsidTr="00405051">
        <w:trPr>
          <w:trHeight w:val="2194"/>
        </w:trPr>
        <w:tc>
          <w:tcPr>
            <w:tcW w:w="5616" w:type="dxa"/>
            <w:tcBorders>
              <w:top w:val="nil"/>
              <w:left w:val="single" w:sz="4" w:space="0" w:color="auto"/>
              <w:bottom w:val="single" w:sz="4" w:space="0" w:color="auto"/>
              <w:right w:val="single" w:sz="4" w:space="0" w:color="auto"/>
            </w:tcBorders>
            <w:noWrap/>
            <w:vAlign w:val="bottom"/>
          </w:tcPr>
          <w:p w:rsidR="008C271A" w:rsidRPr="00405051" w:rsidRDefault="008C271A" w:rsidP="008C271A">
            <w:pPr>
              <w:spacing w:after="0" w:line="240" w:lineRule="auto"/>
              <w:rPr>
                <w:rFonts w:ascii="GHEA Grapalat" w:eastAsia="Times New Roman" w:hAnsi="GHEA Grapalat" w:cs="Sylfaen"/>
                <w:sz w:val="20"/>
                <w:szCs w:val="20"/>
              </w:rPr>
            </w:pPr>
            <w:r w:rsidRPr="008C271A">
              <w:rPr>
                <w:rFonts w:ascii="Courier New" w:eastAsia="Times New Roman" w:hAnsi="Courier New" w:cs="Courier New"/>
                <w:sz w:val="20"/>
                <w:szCs w:val="20"/>
                <w:lang w:val="en-US"/>
              </w:rPr>
              <w:t> </w:t>
            </w:r>
            <w:r w:rsidRPr="008C271A">
              <w:rPr>
                <w:rFonts w:ascii="GHEA Grapalat" w:eastAsia="Times New Roman" w:hAnsi="GHEA Grapalat" w:cs="Arial"/>
                <w:sz w:val="20"/>
                <w:szCs w:val="20"/>
                <w:lang w:val="hy-AM"/>
              </w:rPr>
              <w:t>22</w:t>
            </w:r>
            <w:r w:rsidRPr="00405051">
              <w:rPr>
                <w:rFonts w:ascii="GHEA Grapalat" w:eastAsia="Times New Roman" w:hAnsi="GHEA Grapalat" w:cs="Arial"/>
                <w:sz w:val="20"/>
                <w:szCs w:val="20"/>
              </w:rPr>
              <w:t>.</w:t>
            </w:r>
            <w:r w:rsidRPr="008C271A">
              <w:rPr>
                <w:rFonts w:ascii="GHEA Grapalat" w:eastAsia="Times New Roman" w:hAnsi="GHEA Grapalat" w:cs="Sylfaen"/>
                <w:sz w:val="20"/>
                <w:szCs w:val="20"/>
                <w:lang w:val="en-US"/>
              </w:rPr>
              <w:t>ա</w:t>
            </w:r>
            <w:r w:rsidRPr="00405051">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en-US"/>
              </w:rPr>
              <w:t>Շահառուիստորագրությունները</w:t>
            </w:r>
          </w:p>
          <w:p w:rsidR="008C271A" w:rsidRPr="00405051" w:rsidRDefault="008C271A" w:rsidP="008C271A">
            <w:pPr>
              <w:spacing w:after="0" w:line="240" w:lineRule="auto"/>
              <w:rPr>
                <w:rFonts w:ascii="GHEA Grapalat" w:eastAsia="Times New Roman" w:hAnsi="GHEA Grapalat" w:cs="Sylfaen"/>
                <w:sz w:val="20"/>
                <w:szCs w:val="20"/>
              </w:rPr>
            </w:pPr>
          </w:p>
          <w:p w:rsidR="008C271A" w:rsidRPr="00405051" w:rsidRDefault="008C271A" w:rsidP="008C271A">
            <w:pPr>
              <w:spacing w:after="0" w:line="240" w:lineRule="auto"/>
              <w:jc w:val="right"/>
              <w:rPr>
                <w:rFonts w:ascii="GHEA Grapalat" w:eastAsia="Times New Roman" w:hAnsi="GHEA Grapalat" w:cs="Tahoma"/>
                <w:color w:val="000000"/>
                <w:sz w:val="20"/>
                <w:szCs w:val="20"/>
              </w:rPr>
            </w:pPr>
            <w:r w:rsidRPr="00405051">
              <w:rPr>
                <w:rFonts w:ascii="GHEA Grapalat" w:eastAsia="Times New Roman" w:hAnsi="GHEA Grapalat" w:cs="Tahoma"/>
                <w:color w:val="000000"/>
                <w:sz w:val="20"/>
                <w:szCs w:val="20"/>
              </w:rPr>
              <w:t>/____________________/</w:t>
            </w:r>
          </w:p>
          <w:p w:rsidR="008C271A" w:rsidRPr="00405051" w:rsidRDefault="008C271A" w:rsidP="008C271A">
            <w:pPr>
              <w:spacing w:after="0" w:line="240" w:lineRule="auto"/>
              <w:rPr>
                <w:rFonts w:ascii="GHEA Grapalat" w:eastAsia="Times New Roman" w:hAnsi="GHEA Grapalat" w:cs="Tahoma"/>
                <w:color w:val="000000"/>
                <w:sz w:val="20"/>
                <w:szCs w:val="20"/>
              </w:rPr>
            </w:pPr>
          </w:p>
          <w:p w:rsidR="008C271A" w:rsidRPr="00405051" w:rsidRDefault="008C271A" w:rsidP="008C271A">
            <w:pPr>
              <w:spacing w:after="0" w:line="240" w:lineRule="auto"/>
              <w:rPr>
                <w:rFonts w:ascii="GHEA Grapalat" w:eastAsia="Times New Roman" w:hAnsi="GHEA Grapalat" w:cs="Sylfaen"/>
                <w:sz w:val="20"/>
                <w:szCs w:val="20"/>
              </w:rPr>
            </w:pPr>
          </w:p>
          <w:p w:rsidR="008C271A" w:rsidRPr="00405051" w:rsidRDefault="008C271A" w:rsidP="008C271A">
            <w:pPr>
              <w:spacing w:after="0" w:line="240" w:lineRule="auto"/>
              <w:jc w:val="right"/>
              <w:rPr>
                <w:rFonts w:ascii="GHEA Grapalat" w:eastAsia="Times New Roman" w:hAnsi="GHEA Grapalat" w:cs="Sylfaen"/>
                <w:sz w:val="20"/>
                <w:szCs w:val="20"/>
              </w:rPr>
            </w:pPr>
            <w:r w:rsidRPr="00405051">
              <w:rPr>
                <w:rFonts w:ascii="GHEA Grapalat" w:eastAsia="Times New Roman" w:hAnsi="GHEA Grapalat" w:cs="Tahoma"/>
                <w:color w:val="000000"/>
                <w:sz w:val="20"/>
                <w:szCs w:val="20"/>
              </w:rPr>
              <w:t>/____________________/</w:t>
            </w:r>
          </w:p>
          <w:p w:rsidR="008C271A" w:rsidRPr="00405051" w:rsidRDefault="008C271A" w:rsidP="008C271A">
            <w:pPr>
              <w:spacing w:after="0" w:line="240" w:lineRule="auto"/>
              <w:rPr>
                <w:rFonts w:ascii="GHEA Grapalat" w:eastAsia="Times New Roman" w:hAnsi="GHEA Grapalat" w:cs="Sylfaen"/>
                <w:sz w:val="20"/>
                <w:szCs w:val="20"/>
              </w:rPr>
            </w:pPr>
          </w:p>
          <w:p w:rsidR="008C271A" w:rsidRPr="00405051" w:rsidRDefault="008C271A" w:rsidP="008C271A">
            <w:pPr>
              <w:spacing w:after="0" w:line="240" w:lineRule="auto"/>
              <w:rPr>
                <w:rFonts w:ascii="GHEA Grapalat" w:eastAsia="Times New Roman" w:hAnsi="GHEA Grapalat" w:cs="Sylfaen"/>
                <w:sz w:val="20"/>
                <w:szCs w:val="20"/>
              </w:rPr>
            </w:pPr>
            <w:r w:rsidRPr="008C271A">
              <w:rPr>
                <w:rFonts w:ascii="GHEA Grapalat" w:eastAsia="Times New Roman" w:hAnsi="GHEA Grapalat" w:cs="Sylfaen"/>
                <w:sz w:val="20"/>
                <w:szCs w:val="20"/>
                <w:lang w:val="hy-AM"/>
              </w:rPr>
              <w:t>22</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բ</w:t>
            </w:r>
            <w:r w:rsidRPr="00405051">
              <w:rPr>
                <w:rFonts w:ascii="GHEA Grapalat" w:eastAsia="Times New Roman" w:hAnsi="GHEA Grapalat" w:cs="Sylfaen"/>
                <w:sz w:val="20"/>
                <w:szCs w:val="20"/>
              </w:rPr>
              <w:t>.</w:t>
            </w:r>
          </w:p>
          <w:p w:rsidR="008C271A" w:rsidRPr="00405051" w:rsidRDefault="008C271A" w:rsidP="008C271A">
            <w:pPr>
              <w:spacing w:after="0" w:line="240" w:lineRule="auto"/>
              <w:rPr>
                <w:rFonts w:ascii="GHEA Grapalat" w:eastAsia="Times New Roman" w:hAnsi="GHEA Grapalat" w:cs="Sylfaen"/>
                <w:sz w:val="20"/>
                <w:szCs w:val="20"/>
              </w:rPr>
            </w:pPr>
            <w:r w:rsidRPr="008C271A">
              <w:rPr>
                <w:rFonts w:ascii="GHEA Grapalat" w:eastAsia="Times New Roman" w:hAnsi="GHEA Grapalat" w:cs="Sylfaen"/>
                <w:sz w:val="20"/>
                <w:szCs w:val="20"/>
                <w:lang w:val="en-US"/>
              </w:rPr>
              <w:t>Կ</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Տ</w:t>
            </w:r>
            <w:r w:rsidRPr="00405051">
              <w:rPr>
                <w:rFonts w:ascii="GHEA Grapalat" w:eastAsia="Times New Roman" w:hAnsi="GHEA Grapalat" w:cs="Sylfaen"/>
                <w:sz w:val="20"/>
                <w:szCs w:val="20"/>
              </w:rPr>
              <w:t>.</w:t>
            </w:r>
          </w:p>
          <w:p w:rsidR="008C271A" w:rsidRPr="00405051" w:rsidRDefault="008C271A" w:rsidP="008C271A">
            <w:pPr>
              <w:spacing w:after="0" w:line="240" w:lineRule="auto"/>
              <w:rPr>
                <w:rFonts w:ascii="GHEA Grapalat" w:eastAsia="Times New Roman"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C271A" w:rsidRPr="00405051" w:rsidRDefault="008C271A" w:rsidP="008C271A">
            <w:pPr>
              <w:spacing w:after="0" w:line="240" w:lineRule="auto"/>
              <w:rPr>
                <w:rFonts w:ascii="GHEA Grapalat" w:eastAsia="Times New Roman" w:hAnsi="GHEA Grapalat" w:cs="Sylfaen"/>
                <w:sz w:val="20"/>
                <w:szCs w:val="20"/>
              </w:rPr>
            </w:pPr>
            <w:r w:rsidRPr="008C271A">
              <w:rPr>
                <w:rFonts w:ascii="GHEA Grapalat" w:eastAsia="Times New Roman" w:hAnsi="GHEA Grapalat" w:cs="Arial"/>
                <w:sz w:val="20"/>
                <w:szCs w:val="20"/>
                <w:lang w:val="hy-AM"/>
              </w:rPr>
              <w:t>2</w:t>
            </w:r>
            <w:r w:rsidRPr="00405051">
              <w:rPr>
                <w:rFonts w:ascii="GHEA Grapalat" w:eastAsia="Times New Roman" w:hAnsi="GHEA Grapalat" w:cs="Arial"/>
                <w:sz w:val="20"/>
                <w:szCs w:val="20"/>
              </w:rPr>
              <w:t>1.</w:t>
            </w:r>
            <w:r w:rsidRPr="008C271A">
              <w:rPr>
                <w:rFonts w:ascii="GHEA Grapalat" w:eastAsia="Times New Roman" w:hAnsi="GHEA Grapalat" w:cs="Sylfaen"/>
                <w:sz w:val="20"/>
                <w:szCs w:val="20"/>
                <w:lang w:val="en-US"/>
              </w:rPr>
              <w:t>ա</w:t>
            </w:r>
            <w:r w:rsidRPr="00405051">
              <w:rPr>
                <w:rFonts w:ascii="GHEA Grapalat" w:eastAsia="Times New Roman" w:hAnsi="GHEA Grapalat" w:cs="Sylfaen"/>
                <w:sz w:val="20"/>
                <w:szCs w:val="20"/>
              </w:rPr>
              <w:t xml:space="preserve">. </w:t>
            </w:r>
            <w:r w:rsidRPr="008C271A">
              <w:rPr>
                <w:rFonts w:ascii="Courier New" w:eastAsia="Times New Roman" w:hAnsi="Courier New" w:cs="Courier New"/>
                <w:sz w:val="20"/>
                <w:szCs w:val="20"/>
                <w:lang w:val="en-US"/>
              </w:rPr>
              <w:t> </w:t>
            </w:r>
            <w:r w:rsidRPr="008C271A">
              <w:rPr>
                <w:rFonts w:ascii="GHEA Grapalat" w:eastAsia="Times New Roman" w:hAnsi="GHEA Grapalat" w:cs="Sylfaen"/>
                <w:sz w:val="20"/>
                <w:szCs w:val="20"/>
                <w:lang w:val="en-US"/>
              </w:rPr>
              <w:t>Վճարողիստորագրությունները</w:t>
            </w:r>
            <w:r w:rsidRPr="00405051">
              <w:rPr>
                <w:rFonts w:ascii="GHEA Grapalat" w:eastAsia="Times New Roman" w:hAnsi="GHEA Grapalat" w:cs="Sylfaen"/>
                <w:sz w:val="20"/>
                <w:szCs w:val="20"/>
              </w:rPr>
              <w:t>`</w:t>
            </w:r>
          </w:p>
          <w:p w:rsidR="008C271A" w:rsidRPr="00405051" w:rsidRDefault="008C271A" w:rsidP="008C271A">
            <w:pPr>
              <w:spacing w:after="0" w:line="240" w:lineRule="auto"/>
              <w:jc w:val="right"/>
              <w:rPr>
                <w:rFonts w:ascii="GHEA Grapalat" w:eastAsia="Times New Roman" w:hAnsi="GHEA Grapalat" w:cs="Sylfaen"/>
                <w:sz w:val="20"/>
                <w:szCs w:val="20"/>
              </w:rPr>
            </w:pPr>
          </w:p>
          <w:p w:rsidR="008C271A" w:rsidRPr="00405051" w:rsidRDefault="008C271A" w:rsidP="008C271A">
            <w:pPr>
              <w:spacing w:after="0" w:line="240" w:lineRule="auto"/>
              <w:rPr>
                <w:rFonts w:ascii="GHEA Grapalat" w:eastAsia="Times New Roman" w:hAnsi="GHEA Grapalat" w:cs="Sylfaen"/>
                <w:sz w:val="20"/>
                <w:szCs w:val="20"/>
              </w:rPr>
            </w:pPr>
            <w:r w:rsidRPr="00405051">
              <w:rPr>
                <w:rFonts w:ascii="GHEA Grapalat" w:eastAsia="Times New Roman" w:hAnsi="GHEA Grapalat" w:cs="Tahoma"/>
                <w:color w:val="000000"/>
                <w:sz w:val="20"/>
                <w:szCs w:val="20"/>
              </w:rPr>
              <w:t xml:space="preserve">                                               /____________________/</w:t>
            </w:r>
          </w:p>
          <w:p w:rsidR="008C271A" w:rsidRPr="00405051" w:rsidRDefault="008C271A" w:rsidP="008C271A">
            <w:pPr>
              <w:spacing w:after="0" w:line="240" w:lineRule="auto"/>
              <w:jc w:val="right"/>
              <w:rPr>
                <w:rFonts w:ascii="GHEA Grapalat" w:eastAsia="Times New Roman" w:hAnsi="GHEA Grapalat" w:cs="Tahoma"/>
                <w:color w:val="000000"/>
                <w:sz w:val="20"/>
                <w:szCs w:val="20"/>
              </w:rPr>
            </w:pPr>
          </w:p>
          <w:p w:rsidR="008C271A" w:rsidRPr="00405051" w:rsidRDefault="008C271A" w:rsidP="008C271A">
            <w:pPr>
              <w:spacing w:after="0" w:line="240" w:lineRule="auto"/>
              <w:jc w:val="right"/>
              <w:rPr>
                <w:rFonts w:ascii="GHEA Grapalat" w:eastAsia="Times New Roman" w:hAnsi="GHEA Grapalat" w:cs="Tahoma"/>
                <w:color w:val="000000"/>
                <w:sz w:val="20"/>
                <w:szCs w:val="20"/>
              </w:rPr>
            </w:pPr>
          </w:p>
          <w:p w:rsidR="008C271A" w:rsidRPr="00405051" w:rsidRDefault="008C271A" w:rsidP="008C271A">
            <w:pPr>
              <w:spacing w:after="0" w:line="240" w:lineRule="auto"/>
              <w:jc w:val="right"/>
              <w:rPr>
                <w:rFonts w:ascii="GHEA Grapalat" w:eastAsia="Times New Roman" w:hAnsi="GHEA Grapalat" w:cs="Sylfaen"/>
                <w:sz w:val="20"/>
                <w:szCs w:val="20"/>
              </w:rPr>
            </w:pPr>
            <w:r w:rsidRPr="00405051">
              <w:rPr>
                <w:rFonts w:ascii="GHEA Grapalat" w:eastAsia="Times New Roman" w:hAnsi="GHEA Grapalat" w:cs="Tahoma"/>
                <w:color w:val="000000"/>
                <w:sz w:val="20"/>
                <w:szCs w:val="20"/>
              </w:rPr>
              <w:t>/____________________/</w:t>
            </w:r>
          </w:p>
          <w:p w:rsidR="008C271A" w:rsidRPr="00405051" w:rsidRDefault="008C271A" w:rsidP="008C271A">
            <w:pPr>
              <w:spacing w:after="0" w:line="240" w:lineRule="auto"/>
              <w:jc w:val="right"/>
              <w:rPr>
                <w:rFonts w:ascii="GHEA Grapalat" w:eastAsia="Times New Roman" w:hAnsi="GHEA Grapalat" w:cs="Sylfaen"/>
                <w:sz w:val="20"/>
                <w:szCs w:val="20"/>
              </w:rPr>
            </w:pPr>
          </w:p>
          <w:p w:rsidR="008C271A" w:rsidRPr="00405051" w:rsidRDefault="008C271A" w:rsidP="008C271A">
            <w:pPr>
              <w:spacing w:after="0" w:line="240" w:lineRule="auto"/>
              <w:jc w:val="right"/>
              <w:rPr>
                <w:rFonts w:ascii="GHEA Grapalat" w:eastAsia="Times New Roman" w:hAnsi="GHEA Grapalat" w:cs="Sylfaen"/>
                <w:sz w:val="20"/>
                <w:szCs w:val="20"/>
              </w:rPr>
            </w:pPr>
            <w:r w:rsidRPr="008C271A">
              <w:rPr>
                <w:rFonts w:ascii="GHEA Grapalat" w:eastAsia="Times New Roman" w:hAnsi="GHEA Grapalat" w:cs="Sylfaen"/>
                <w:sz w:val="20"/>
                <w:szCs w:val="20"/>
                <w:lang w:val="hy-AM"/>
              </w:rPr>
              <w:t>2</w:t>
            </w:r>
            <w:r w:rsidRPr="00405051">
              <w:rPr>
                <w:rFonts w:ascii="GHEA Grapalat" w:eastAsia="Times New Roman" w:hAnsi="GHEA Grapalat" w:cs="Sylfaen"/>
                <w:sz w:val="20"/>
                <w:szCs w:val="20"/>
              </w:rPr>
              <w:t>1.</w:t>
            </w:r>
            <w:r w:rsidRPr="008C271A">
              <w:rPr>
                <w:rFonts w:ascii="GHEA Grapalat" w:eastAsia="Times New Roman" w:hAnsi="GHEA Grapalat" w:cs="Sylfaen"/>
                <w:sz w:val="20"/>
                <w:szCs w:val="20"/>
                <w:lang w:val="en-US"/>
              </w:rPr>
              <w:t>բ</w:t>
            </w:r>
            <w:r w:rsidRPr="00405051">
              <w:rPr>
                <w:rFonts w:ascii="GHEA Grapalat" w:eastAsia="Times New Roman" w:hAnsi="GHEA Grapalat" w:cs="Sylfaen"/>
                <w:sz w:val="20"/>
                <w:szCs w:val="20"/>
              </w:rPr>
              <w:t xml:space="preserve">.                                                                    </w:t>
            </w:r>
            <w:r w:rsidRPr="008C271A">
              <w:rPr>
                <w:rFonts w:ascii="GHEA Grapalat" w:eastAsia="Times New Roman" w:hAnsi="GHEA Grapalat" w:cs="Sylfaen"/>
                <w:sz w:val="20"/>
                <w:szCs w:val="20"/>
                <w:lang w:val="en-US"/>
              </w:rPr>
              <w:t>Կ</w:t>
            </w:r>
            <w:r w:rsidRPr="00405051">
              <w:rPr>
                <w:rFonts w:ascii="GHEA Grapalat" w:eastAsia="Times New Roman" w:hAnsi="GHEA Grapalat" w:cs="Sylfaen"/>
                <w:sz w:val="20"/>
                <w:szCs w:val="20"/>
              </w:rPr>
              <w:t>.</w:t>
            </w:r>
            <w:r w:rsidRPr="008C271A">
              <w:rPr>
                <w:rFonts w:ascii="GHEA Grapalat" w:eastAsia="Times New Roman" w:hAnsi="GHEA Grapalat" w:cs="Sylfaen"/>
                <w:sz w:val="20"/>
                <w:szCs w:val="20"/>
                <w:lang w:val="en-US"/>
              </w:rPr>
              <w:t>Տ</w:t>
            </w:r>
            <w:r w:rsidRPr="00405051">
              <w:rPr>
                <w:rFonts w:ascii="GHEA Grapalat" w:eastAsia="Times New Roman" w:hAnsi="GHEA Grapalat" w:cs="Sylfaen"/>
                <w:sz w:val="20"/>
                <w:szCs w:val="20"/>
              </w:rPr>
              <w:t>.</w:t>
            </w:r>
          </w:p>
          <w:p w:rsidR="008C271A" w:rsidRPr="00405051" w:rsidRDefault="008C271A" w:rsidP="008C271A">
            <w:pPr>
              <w:spacing w:after="0" w:line="240" w:lineRule="auto"/>
              <w:jc w:val="right"/>
              <w:rPr>
                <w:rFonts w:ascii="GHEA Grapalat" w:eastAsia="Times New Roman" w:hAnsi="GHEA Grapalat" w:cs="Sylfaen"/>
                <w:sz w:val="20"/>
                <w:szCs w:val="20"/>
              </w:rPr>
            </w:pPr>
          </w:p>
        </w:tc>
      </w:tr>
      <w:tr w:rsidR="008C271A" w:rsidRPr="008C271A" w:rsidTr="00405051">
        <w:trPr>
          <w:trHeight w:val="2058"/>
        </w:trPr>
        <w:tc>
          <w:tcPr>
            <w:tcW w:w="5616" w:type="dxa"/>
            <w:tcBorders>
              <w:top w:val="single" w:sz="4" w:space="0" w:color="auto"/>
              <w:left w:val="single" w:sz="4" w:space="0" w:color="auto"/>
              <w:right w:val="single" w:sz="4" w:space="0" w:color="auto"/>
            </w:tcBorders>
            <w:noWrap/>
            <w:vAlign w:val="bottom"/>
          </w:tcPr>
          <w:p w:rsidR="008C271A" w:rsidRPr="00405051" w:rsidRDefault="008C271A" w:rsidP="008C271A">
            <w:pPr>
              <w:spacing w:after="0" w:line="240" w:lineRule="auto"/>
              <w:rPr>
                <w:rFonts w:ascii="GHEA Grapalat" w:eastAsia="Times New Roman" w:hAnsi="GHEA Grapalat" w:cs="Tahoma"/>
                <w:color w:val="000000"/>
                <w:sz w:val="20"/>
                <w:szCs w:val="20"/>
              </w:rPr>
            </w:pPr>
            <w:r w:rsidRPr="00405051">
              <w:rPr>
                <w:rFonts w:ascii="GHEA Grapalat" w:eastAsia="Times New Roman" w:hAnsi="GHEA Grapalat" w:cs="Tahoma"/>
                <w:color w:val="000000"/>
                <w:sz w:val="20"/>
                <w:szCs w:val="20"/>
              </w:rPr>
              <w:t>2</w:t>
            </w:r>
            <w:r w:rsidRPr="008C271A">
              <w:rPr>
                <w:rFonts w:ascii="GHEA Grapalat" w:eastAsia="Times New Roman" w:hAnsi="GHEA Grapalat" w:cs="Tahoma"/>
                <w:color w:val="000000"/>
                <w:sz w:val="20"/>
                <w:szCs w:val="20"/>
                <w:lang w:val="hy-AM"/>
              </w:rPr>
              <w:t>4</w:t>
            </w:r>
            <w:r w:rsidRPr="00405051">
              <w:rPr>
                <w:rFonts w:ascii="GHEA Grapalat" w:eastAsia="Times New Roman" w:hAnsi="GHEA Grapalat" w:cs="Tahoma"/>
                <w:color w:val="000000"/>
                <w:sz w:val="20"/>
                <w:szCs w:val="20"/>
              </w:rPr>
              <w:t>.</w:t>
            </w:r>
            <w:r w:rsidRPr="008C271A">
              <w:rPr>
                <w:rFonts w:ascii="GHEA Grapalat" w:eastAsia="Times New Roman" w:hAnsi="GHEA Grapalat" w:cs="Tahoma"/>
                <w:color w:val="000000"/>
                <w:sz w:val="20"/>
                <w:szCs w:val="20"/>
                <w:lang w:val="en-US"/>
              </w:rPr>
              <w:t>ա</w:t>
            </w:r>
            <w:r w:rsidRPr="00405051">
              <w:rPr>
                <w:rFonts w:ascii="GHEA Grapalat" w:eastAsia="Times New Roman" w:hAnsi="GHEA Grapalat" w:cs="Tahoma"/>
                <w:color w:val="000000"/>
                <w:sz w:val="20"/>
                <w:szCs w:val="20"/>
              </w:rPr>
              <w:t xml:space="preserve">.   </w:t>
            </w:r>
            <w:r w:rsidRPr="008C271A">
              <w:rPr>
                <w:rFonts w:ascii="GHEA Grapalat" w:eastAsia="Times New Roman" w:hAnsi="GHEA Grapalat" w:cs="Tahoma"/>
                <w:color w:val="000000"/>
                <w:sz w:val="20"/>
                <w:szCs w:val="20"/>
                <w:lang w:val="hy-AM"/>
              </w:rPr>
              <w:t>Շահառուին  սպասարկող ֆինանսական կազմակերպություն</w:t>
            </w:r>
          </w:p>
          <w:p w:rsidR="008C271A" w:rsidRPr="008C271A" w:rsidRDefault="008C271A" w:rsidP="008C271A">
            <w:pPr>
              <w:spacing w:after="0" w:line="240" w:lineRule="auto"/>
              <w:rPr>
                <w:rFonts w:ascii="GHEA Grapalat" w:eastAsia="Times New Roman" w:hAnsi="GHEA Grapalat" w:cs="Tahoma"/>
                <w:color w:val="000000"/>
                <w:sz w:val="20"/>
                <w:szCs w:val="20"/>
                <w:lang w:val="hy-AM"/>
              </w:rPr>
            </w:pPr>
          </w:p>
          <w:p w:rsidR="008C271A" w:rsidRPr="00405051" w:rsidRDefault="008C271A" w:rsidP="008C271A">
            <w:pPr>
              <w:spacing w:after="0" w:line="240" w:lineRule="auto"/>
              <w:rPr>
                <w:rFonts w:ascii="GHEA Grapalat" w:eastAsia="Times New Roman" w:hAnsi="GHEA Grapalat" w:cs="Tahoma"/>
                <w:color w:val="000000"/>
                <w:sz w:val="20"/>
                <w:szCs w:val="20"/>
              </w:rPr>
            </w:pPr>
            <w:r w:rsidRPr="00405051">
              <w:rPr>
                <w:rFonts w:ascii="GHEA Grapalat" w:eastAsia="Times New Roman" w:hAnsi="GHEA Grapalat" w:cs="Tahoma"/>
                <w:color w:val="000000"/>
                <w:sz w:val="20"/>
                <w:szCs w:val="20"/>
              </w:rPr>
              <w:t xml:space="preserve">   /____________________/</w:t>
            </w:r>
          </w:p>
          <w:p w:rsidR="008C271A" w:rsidRPr="00405051" w:rsidRDefault="008C271A" w:rsidP="008C271A">
            <w:pPr>
              <w:spacing w:after="0" w:line="240" w:lineRule="auto"/>
              <w:rPr>
                <w:rFonts w:ascii="GHEA Grapalat" w:eastAsia="Times New Roman" w:hAnsi="GHEA Grapalat" w:cs="Sylfaen"/>
                <w:sz w:val="20"/>
                <w:szCs w:val="20"/>
              </w:rPr>
            </w:pPr>
          </w:p>
          <w:p w:rsidR="008C271A" w:rsidRPr="008C271A" w:rsidRDefault="008C271A" w:rsidP="008C271A">
            <w:pPr>
              <w:spacing w:after="0" w:line="240" w:lineRule="auto"/>
              <w:rPr>
                <w:rFonts w:ascii="GHEA Grapalat" w:eastAsia="Times New Roman" w:hAnsi="GHEA Grapalat" w:cs="Sylfaen"/>
                <w:sz w:val="20"/>
                <w:szCs w:val="20"/>
                <w:lang w:val="en-US"/>
              </w:rPr>
            </w:pPr>
            <w:r w:rsidRPr="008C271A">
              <w:rPr>
                <w:rFonts w:ascii="GHEA Grapalat" w:eastAsia="Times New Roman" w:hAnsi="GHEA Grapalat" w:cs="Sylfaen"/>
                <w:sz w:val="20"/>
                <w:szCs w:val="20"/>
                <w:lang w:val="en-US"/>
              </w:rPr>
              <w:t>/ստորագրություն/</w:t>
            </w:r>
          </w:p>
          <w:p w:rsidR="008C271A" w:rsidRPr="008C271A" w:rsidRDefault="008C271A" w:rsidP="008C271A">
            <w:pPr>
              <w:spacing w:after="0" w:line="240" w:lineRule="auto"/>
              <w:rPr>
                <w:rFonts w:ascii="GHEA Grapalat" w:eastAsia="Times New Roman" w:hAnsi="GHEA Grapalat" w:cs="Tahoma"/>
                <w:color w:val="000000"/>
                <w:sz w:val="20"/>
                <w:szCs w:val="20"/>
                <w:lang w:val="en-US"/>
              </w:rPr>
            </w:pPr>
          </w:p>
          <w:p w:rsidR="008C271A" w:rsidRPr="008C271A" w:rsidRDefault="008C271A" w:rsidP="008C271A">
            <w:pPr>
              <w:spacing w:after="0" w:line="240" w:lineRule="auto"/>
              <w:rPr>
                <w:rFonts w:ascii="GHEA Grapalat" w:eastAsia="Times New Roman" w:hAnsi="GHEA Grapalat" w:cs="Arial"/>
                <w:sz w:val="20"/>
                <w:szCs w:val="20"/>
                <w:lang w:val="en-US"/>
              </w:rPr>
            </w:pPr>
          </w:p>
        </w:tc>
        <w:tc>
          <w:tcPr>
            <w:tcW w:w="5364" w:type="dxa"/>
            <w:tcBorders>
              <w:top w:val="single" w:sz="4" w:space="0" w:color="auto"/>
              <w:left w:val="nil"/>
              <w:right w:val="single" w:sz="4" w:space="0" w:color="auto"/>
            </w:tcBorders>
            <w:noWrap/>
            <w:vAlign w:val="bottom"/>
          </w:tcPr>
          <w:p w:rsidR="008C271A" w:rsidRPr="008C271A" w:rsidRDefault="008C271A" w:rsidP="008C271A">
            <w:pPr>
              <w:spacing w:after="0" w:line="240" w:lineRule="auto"/>
              <w:rPr>
                <w:rFonts w:ascii="GHEA Grapalat" w:eastAsia="Times New Roman" w:hAnsi="GHEA Grapalat" w:cs="Tahoma"/>
                <w:color w:val="000000"/>
                <w:sz w:val="20"/>
                <w:szCs w:val="20"/>
                <w:lang w:val="en-US"/>
              </w:rPr>
            </w:pPr>
            <w:r w:rsidRPr="008C271A">
              <w:rPr>
                <w:rFonts w:ascii="GHEA Grapalat" w:eastAsia="Times New Roman" w:hAnsi="GHEA Grapalat" w:cs="Tahoma"/>
                <w:color w:val="000000"/>
                <w:sz w:val="20"/>
                <w:szCs w:val="20"/>
                <w:lang w:val="en-US"/>
              </w:rPr>
              <w:t>2</w:t>
            </w:r>
            <w:r w:rsidRPr="008C271A">
              <w:rPr>
                <w:rFonts w:ascii="GHEA Grapalat" w:eastAsia="Times New Roman" w:hAnsi="GHEA Grapalat" w:cs="Tahoma"/>
                <w:color w:val="000000"/>
                <w:sz w:val="20"/>
                <w:szCs w:val="20"/>
                <w:lang w:val="hy-AM"/>
              </w:rPr>
              <w:t>3</w:t>
            </w:r>
            <w:r w:rsidRPr="008C271A">
              <w:rPr>
                <w:rFonts w:ascii="GHEA Grapalat" w:eastAsia="Times New Roman" w:hAnsi="GHEA Grapalat" w:cs="Tahoma"/>
                <w:color w:val="000000"/>
                <w:sz w:val="20"/>
                <w:szCs w:val="20"/>
                <w:lang w:val="en-US"/>
              </w:rPr>
              <w:t xml:space="preserve">.ա.   </w:t>
            </w:r>
            <w:r w:rsidRPr="008C271A">
              <w:rPr>
                <w:rFonts w:ascii="GHEA Grapalat" w:eastAsia="Times New Roman" w:hAnsi="GHEA Grapalat" w:cs="Tahoma"/>
                <w:color w:val="000000"/>
                <w:sz w:val="20"/>
                <w:szCs w:val="20"/>
                <w:lang w:val="hy-AM"/>
              </w:rPr>
              <w:t>Վճարողին  սպասարկող ֆինանսական կազմակերպություն</w:t>
            </w:r>
          </w:p>
          <w:p w:rsidR="008C271A" w:rsidRPr="008C271A" w:rsidRDefault="008C271A" w:rsidP="008C271A">
            <w:pPr>
              <w:spacing w:after="0" w:line="240" w:lineRule="auto"/>
              <w:jc w:val="right"/>
              <w:rPr>
                <w:rFonts w:ascii="GHEA Grapalat" w:eastAsia="Times New Roman" w:hAnsi="GHEA Grapalat" w:cs="Tahoma"/>
                <w:color w:val="000000"/>
                <w:sz w:val="20"/>
                <w:szCs w:val="20"/>
                <w:lang w:val="en-US"/>
              </w:rPr>
            </w:pPr>
          </w:p>
          <w:p w:rsidR="008C271A" w:rsidRPr="008C271A" w:rsidRDefault="008C271A" w:rsidP="008C271A">
            <w:pPr>
              <w:spacing w:after="0" w:line="240" w:lineRule="auto"/>
              <w:jc w:val="right"/>
              <w:rPr>
                <w:rFonts w:ascii="GHEA Grapalat" w:eastAsia="Times New Roman" w:hAnsi="GHEA Grapalat" w:cs="Tahoma"/>
                <w:color w:val="000000"/>
                <w:sz w:val="20"/>
                <w:szCs w:val="20"/>
                <w:lang w:val="en-US"/>
              </w:rPr>
            </w:pPr>
          </w:p>
          <w:p w:rsidR="008C271A" w:rsidRPr="008C271A" w:rsidRDefault="008C271A" w:rsidP="008C271A">
            <w:pPr>
              <w:spacing w:after="0" w:line="240" w:lineRule="auto"/>
              <w:jc w:val="right"/>
              <w:rPr>
                <w:rFonts w:ascii="GHEA Grapalat" w:eastAsia="Times New Roman" w:hAnsi="GHEA Grapalat" w:cs="Tahoma"/>
                <w:color w:val="000000"/>
                <w:sz w:val="20"/>
                <w:szCs w:val="20"/>
                <w:lang w:val="en-US"/>
              </w:rPr>
            </w:pPr>
            <w:r w:rsidRPr="008C271A">
              <w:rPr>
                <w:rFonts w:ascii="GHEA Grapalat" w:eastAsia="Times New Roman" w:hAnsi="GHEA Grapalat" w:cs="Tahoma"/>
                <w:color w:val="000000"/>
                <w:sz w:val="20"/>
                <w:szCs w:val="20"/>
                <w:lang w:val="en-US"/>
              </w:rPr>
              <w:t>/____________________/</w:t>
            </w:r>
          </w:p>
          <w:p w:rsidR="008C271A" w:rsidRPr="008C271A" w:rsidRDefault="008C271A" w:rsidP="008C271A">
            <w:pPr>
              <w:spacing w:after="0" w:line="240" w:lineRule="auto"/>
              <w:jc w:val="center"/>
              <w:rPr>
                <w:rFonts w:ascii="GHEA Grapalat" w:eastAsia="Times New Roman" w:hAnsi="GHEA Grapalat" w:cs="Sylfaen"/>
                <w:sz w:val="20"/>
                <w:szCs w:val="20"/>
                <w:lang w:val="en-US"/>
              </w:rPr>
            </w:pPr>
            <w:r w:rsidRPr="008C271A">
              <w:rPr>
                <w:rFonts w:ascii="GHEA Grapalat" w:eastAsia="Times New Roman" w:hAnsi="GHEA Grapalat" w:cs="Sylfaen"/>
                <w:sz w:val="20"/>
                <w:szCs w:val="20"/>
                <w:lang w:val="en-US"/>
              </w:rPr>
              <w:t>/ստորագրություն/</w:t>
            </w:r>
          </w:p>
          <w:p w:rsidR="008C271A" w:rsidRPr="008C271A" w:rsidRDefault="008C271A" w:rsidP="008C271A">
            <w:pPr>
              <w:spacing w:after="0" w:line="240" w:lineRule="auto"/>
              <w:jc w:val="right"/>
              <w:rPr>
                <w:rFonts w:ascii="GHEA Grapalat" w:eastAsia="Times New Roman" w:hAnsi="GHEA Grapalat" w:cs="Arial"/>
                <w:sz w:val="20"/>
                <w:szCs w:val="20"/>
                <w:lang w:val="hy-AM"/>
              </w:rPr>
            </w:pPr>
          </w:p>
        </w:tc>
      </w:tr>
      <w:tr w:rsidR="008C271A" w:rsidRPr="005712A8" w:rsidTr="00405051">
        <w:trPr>
          <w:trHeight w:val="2194"/>
        </w:trPr>
        <w:tc>
          <w:tcPr>
            <w:tcW w:w="5616" w:type="dxa"/>
            <w:tcBorders>
              <w:top w:val="nil"/>
              <w:left w:val="single" w:sz="4" w:space="0" w:color="auto"/>
              <w:bottom w:val="single" w:sz="4" w:space="0" w:color="auto"/>
              <w:right w:val="single" w:sz="4" w:space="0" w:color="auto"/>
            </w:tcBorders>
            <w:noWrap/>
            <w:vAlign w:val="bottom"/>
          </w:tcPr>
          <w:p w:rsidR="008C271A" w:rsidRPr="008C271A" w:rsidRDefault="008C271A" w:rsidP="008C271A">
            <w:pPr>
              <w:spacing w:after="0" w:line="240" w:lineRule="auto"/>
              <w:rPr>
                <w:rFonts w:ascii="GHEA Grapalat" w:eastAsia="Times New Roman" w:hAnsi="GHEA Grapalat" w:cs="Sylfaen"/>
                <w:sz w:val="20"/>
                <w:szCs w:val="20"/>
                <w:lang w:val="en-US"/>
              </w:rPr>
            </w:pPr>
            <w:r w:rsidRPr="008C271A">
              <w:rPr>
                <w:rFonts w:ascii="GHEA Grapalat" w:eastAsia="Times New Roman" w:hAnsi="GHEA Grapalat" w:cs="Sylfaen"/>
                <w:sz w:val="20"/>
                <w:szCs w:val="20"/>
                <w:lang w:val="en-US"/>
              </w:rPr>
              <w:lastRenderedPageBreak/>
              <w:t>24.բ.                                                       Կ.Տ.</w:t>
            </w:r>
          </w:p>
          <w:p w:rsidR="008C271A" w:rsidRPr="008C271A" w:rsidRDefault="008C271A" w:rsidP="008C271A">
            <w:pPr>
              <w:spacing w:after="0" w:line="240" w:lineRule="auto"/>
              <w:rPr>
                <w:rFonts w:ascii="GHEA Grapalat" w:eastAsia="Times New Roman" w:hAnsi="GHEA Grapalat" w:cs="Sylfaen"/>
                <w:sz w:val="20"/>
                <w:szCs w:val="20"/>
                <w:lang w:val="en-US"/>
              </w:rPr>
            </w:pPr>
          </w:p>
          <w:p w:rsidR="008C271A" w:rsidRPr="008C271A" w:rsidRDefault="008C271A" w:rsidP="008C271A">
            <w:pPr>
              <w:spacing w:after="0" w:line="240" w:lineRule="auto"/>
              <w:rPr>
                <w:rFonts w:ascii="GHEA Grapalat" w:eastAsia="Times New Roman" w:hAnsi="GHEA Grapalat" w:cs="Sylfaen"/>
                <w:sz w:val="20"/>
                <w:szCs w:val="20"/>
                <w:lang w:val="en-US"/>
              </w:rPr>
            </w:pPr>
          </w:p>
          <w:p w:rsidR="008C271A" w:rsidRPr="008C271A" w:rsidRDefault="008C271A" w:rsidP="008C271A">
            <w:pPr>
              <w:spacing w:after="0" w:line="240" w:lineRule="auto"/>
              <w:rPr>
                <w:rFonts w:ascii="GHEA Grapalat" w:eastAsia="Times New Roman" w:hAnsi="GHEA Grapalat" w:cs="Sylfaen"/>
                <w:sz w:val="20"/>
                <w:szCs w:val="20"/>
                <w:lang w:val="en-US"/>
              </w:rPr>
            </w:pPr>
            <w:r w:rsidRPr="008C271A">
              <w:rPr>
                <w:rFonts w:ascii="GHEA Grapalat" w:eastAsia="Times New Roman" w:hAnsi="GHEA Grapalat" w:cs="Sylfaen"/>
                <w:sz w:val="20"/>
                <w:szCs w:val="20"/>
                <w:lang w:val="en-US"/>
              </w:rPr>
              <w:t>2</w:t>
            </w:r>
            <w:r w:rsidRPr="008C271A">
              <w:rPr>
                <w:rFonts w:ascii="GHEA Grapalat" w:eastAsia="Times New Roman" w:hAnsi="GHEA Grapalat" w:cs="Sylfaen"/>
                <w:sz w:val="20"/>
                <w:szCs w:val="20"/>
                <w:lang w:val="hy-AM"/>
              </w:rPr>
              <w:t>4</w:t>
            </w:r>
            <w:r w:rsidRPr="008C271A">
              <w:rPr>
                <w:rFonts w:ascii="GHEA Grapalat" w:eastAsia="Times New Roman" w:hAnsi="GHEA Grapalat" w:cs="Sylfaen"/>
                <w:sz w:val="20"/>
                <w:szCs w:val="20"/>
                <w:lang w:val="en-US"/>
              </w:rPr>
              <w:t>.</w:t>
            </w:r>
            <w:r w:rsidRPr="008C271A">
              <w:rPr>
                <w:rFonts w:ascii="GHEA Grapalat" w:eastAsia="Times New Roman" w:hAnsi="GHEA Grapalat" w:cs="Sylfaen"/>
                <w:sz w:val="20"/>
                <w:szCs w:val="20"/>
                <w:lang w:val="hy-AM"/>
              </w:rPr>
              <w:t>գ</w:t>
            </w:r>
            <w:r w:rsidRPr="008C271A">
              <w:rPr>
                <w:rFonts w:ascii="GHEA Grapalat" w:eastAsia="Times New Roman" w:hAnsi="GHEA Grapalat" w:cs="Tahoma"/>
                <w:color w:val="000000"/>
                <w:sz w:val="20"/>
                <w:szCs w:val="20"/>
                <w:lang w:val="en-US"/>
              </w:rPr>
              <w:t xml:space="preserve">                                                 "___" </w:t>
            </w:r>
            <w:r w:rsidRPr="008C271A">
              <w:rPr>
                <w:rFonts w:ascii="GHEA Grapalat" w:eastAsia="Times New Roman" w:hAnsi="GHEA Grapalat" w:cs="Sylfaen"/>
                <w:color w:val="000000"/>
                <w:sz w:val="20"/>
                <w:szCs w:val="20"/>
                <w:lang w:val="en-US"/>
              </w:rPr>
              <w:t xml:space="preserve">___ </w:t>
            </w:r>
            <w:r w:rsidRPr="008C271A">
              <w:rPr>
                <w:rFonts w:ascii="GHEA Grapalat" w:eastAsia="Times New Roman" w:hAnsi="GHEA Grapalat" w:cs="Tahoma"/>
                <w:color w:val="000000"/>
                <w:sz w:val="20"/>
                <w:szCs w:val="20"/>
                <w:lang w:val="en-US"/>
              </w:rPr>
              <w:t xml:space="preserve">20___ </w:t>
            </w:r>
            <w:r w:rsidRPr="008C271A">
              <w:rPr>
                <w:rFonts w:ascii="GHEA Grapalat" w:eastAsia="Times New Roman" w:hAnsi="GHEA Grapalat" w:cs="Sylfaen"/>
                <w:color w:val="000000"/>
                <w:sz w:val="20"/>
                <w:szCs w:val="20"/>
                <w:lang w:val="en-US"/>
              </w:rPr>
              <w:t>թ.</w:t>
            </w:r>
          </w:p>
          <w:p w:rsidR="008C271A" w:rsidRPr="008C271A" w:rsidRDefault="008C271A" w:rsidP="008C271A">
            <w:pPr>
              <w:spacing w:after="0" w:line="240" w:lineRule="auto"/>
              <w:rPr>
                <w:rFonts w:ascii="GHEA Grapalat" w:eastAsia="Times New Roman" w:hAnsi="GHEA Grapalat" w:cs="Sylfaen"/>
                <w:sz w:val="20"/>
                <w:szCs w:val="20"/>
                <w:lang w:val="en-US"/>
              </w:rPr>
            </w:pPr>
          </w:p>
          <w:p w:rsidR="008C271A" w:rsidRPr="008C271A" w:rsidRDefault="008C271A" w:rsidP="008C271A">
            <w:pPr>
              <w:spacing w:after="0" w:line="240" w:lineRule="auto"/>
              <w:rPr>
                <w:rFonts w:ascii="GHEA Grapalat" w:eastAsia="Times New Roman" w:hAnsi="GHEA Grapalat" w:cs="Sylfaen"/>
                <w:sz w:val="20"/>
                <w:szCs w:val="20"/>
                <w:lang w:val="en-US"/>
              </w:rPr>
            </w:pPr>
          </w:p>
          <w:p w:rsidR="008C271A" w:rsidRPr="008C271A" w:rsidRDefault="008C271A" w:rsidP="008C271A">
            <w:pPr>
              <w:spacing w:after="0" w:line="240" w:lineRule="auto"/>
              <w:rPr>
                <w:rFonts w:ascii="GHEA Grapalat" w:eastAsia="Times New Roman" w:hAnsi="GHEA Grapalat" w:cs="Arial"/>
                <w:sz w:val="20"/>
                <w:szCs w:val="20"/>
                <w:lang w:val="en-US"/>
              </w:rPr>
            </w:pPr>
          </w:p>
        </w:tc>
        <w:tc>
          <w:tcPr>
            <w:tcW w:w="5364" w:type="dxa"/>
            <w:tcBorders>
              <w:top w:val="nil"/>
              <w:left w:val="nil"/>
              <w:bottom w:val="single" w:sz="4" w:space="0" w:color="auto"/>
              <w:right w:val="single" w:sz="4" w:space="0" w:color="auto"/>
            </w:tcBorders>
            <w:noWrap/>
            <w:vAlign w:val="bottom"/>
          </w:tcPr>
          <w:p w:rsidR="008C271A" w:rsidRPr="008C271A" w:rsidRDefault="008C271A" w:rsidP="008C271A">
            <w:pPr>
              <w:spacing w:after="0" w:line="240" w:lineRule="auto"/>
              <w:rPr>
                <w:rFonts w:ascii="GHEA Grapalat" w:eastAsia="Times New Roman" w:hAnsi="GHEA Grapalat" w:cs="Sylfaen"/>
                <w:sz w:val="20"/>
                <w:szCs w:val="20"/>
                <w:lang w:val="en-US"/>
              </w:rPr>
            </w:pPr>
            <w:r w:rsidRPr="008C271A">
              <w:rPr>
                <w:rFonts w:ascii="GHEA Grapalat" w:eastAsia="Times New Roman" w:hAnsi="GHEA Grapalat" w:cs="Sylfaen"/>
                <w:sz w:val="20"/>
                <w:szCs w:val="20"/>
                <w:lang w:val="en-US"/>
              </w:rPr>
              <w:t xml:space="preserve">23.բ.                                                                 Կ.Տ.    </w:t>
            </w:r>
          </w:p>
          <w:p w:rsidR="008C271A" w:rsidRPr="008C271A" w:rsidRDefault="008C271A" w:rsidP="008C271A">
            <w:pPr>
              <w:spacing w:after="0" w:line="240" w:lineRule="auto"/>
              <w:rPr>
                <w:rFonts w:ascii="GHEA Grapalat" w:eastAsia="Times New Roman" w:hAnsi="GHEA Grapalat" w:cs="Sylfaen"/>
                <w:sz w:val="20"/>
                <w:szCs w:val="20"/>
                <w:lang w:val="en-US"/>
              </w:rPr>
            </w:pPr>
          </w:p>
          <w:p w:rsidR="008C271A" w:rsidRPr="008C271A" w:rsidRDefault="008C271A" w:rsidP="008C271A">
            <w:pPr>
              <w:spacing w:after="0" w:line="240" w:lineRule="auto"/>
              <w:rPr>
                <w:rFonts w:ascii="GHEA Grapalat" w:eastAsia="Times New Roman" w:hAnsi="GHEA Grapalat" w:cs="Sylfaen"/>
                <w:sz w:val="20"/>
                <w:szCs w:val="20"/>
                <w:lang w:val="en-US"/>
              </w:rPr>
            </w:pPr>
          </w:p>
          <w:p w:rsidR="008C271A" w:rsidRPr="008C271A" w:rsidRDefault="008C271A" w:rsidP="008C271A">
            <w:pPr>
              <w:spacing w:after="0" w:line="240" w:lineRule="auto"/>
              <w:rPr>
                <w:rFonts w:ascii="GHEA Grapalat" w:eastAsia="Times New Roman" w:hAnsi="GHEA Grapalat" w:cs="Sylfaen"/>
                <w:color w:val="000000"/>
                <w:sz w:val="20"/>
                <w:szCs w:val="20"/>
                <w:lang w:val="en-US"/>
              </w:rPr>
            </w:pPr>
            <w:r w:rsidRPr="008C271A">
              <w:rPr>
                <w:rFonts w:ascii="GHEA Grapalat" w:eastAsia="Times New Roman" w:hAnsi="GHEA Grapalat" w:cs="Sylfaen"/>
                <w:sz w:val="20"/>
                <w:szCs w:val="20"/>
                <w:lang w:val="en-US"/>
              </w:rPr>
              <w:t>23.</w:t>
            </w:r>
            <w:r w:rsidRPr="008C271A">
              <w:rPr>
                <w:rFonts w:ascii="GHEA Grapalat" w:eastAsia="Times New Roman" w:hAnsi="GHEA Grapalat" w:cs="Sylfaen"/>
                <w:sz w:val="20"/>
                <w:szCs w:val="20"/>
                <w:lang w:val="hy-AM"/>
              </w:rPr>
              <w:t>գ</w:t>
            </w:r>
            <w:r w:rsidRPr="008C271A">
              <w:rPr>
                <w:rFonts w:ascii="GHEA Grapalat" w:eastAsia="Times New Roman" w:hAnsi="GHEA Grapalat" w:cs="Sylfaen"/>
                <w:sz w:val="20"/>
                <w:szCs w:val="20"/>
                <w:lang w:val="en-US"/>
              </w:rPr>
              <w:t xml:space="preserve">.Կատարմանամսաթիվը`           </w:t>
            </w:r>
            <w:r w:rsidRPr="008C271A">
              <w:rPr>
                <w:rFonts w:ascii="GHEA Grapalat" w:eastAsia="Times New Roman" w:hAnsi="GHEA Grapalat" w:cs="Tahoma"/>
                <w:color w:val="000000"/>
                <w:sz w:val="20"/>
                <w:szCs w:val="20"/>
                <w:lang w:val="en-US"/>
              </w:rPr>
              <w:t xml:space="preserve">"___" </w:t>
            </w:r>
            <w:r w:rsidRPr="008C271A">
              <w:rPr>
                <w:rFonts w:ascii="GHEA Grapalat" w:eastAsia="Times New Roman" w:hAnsi="GHEA Grapalat" w:cs="Sylfaen"/>
                <w:color w:val="000000"/>
                <w:sz w:val="20"/>
                <w:szCs w:val="20"/>
                <w:lang w:val="en-US"/>
              </w:rPr>
              <w:t xml:space="preserve">___ </w:t>
            </w:r>
            <w:r w:rsidRPr="008C271A">
              <w:rPr>
                <w:rFonts w:ascii="GHEA Grapalat" w:eastAsia="Times New Roman" w:hAnsi="GHEA Grapalat" w:cs="Tahoma"/>
                <w:color w:val="000000"/>
                <w:sz w:val="20"/>
                <w:szCs w:val="20"/>
                <w:lang w:val="en-US"/>
              </w:rPr>
              <w:t>20___</w:t>
            </w:r>
            <w:r w:rsidRPr="008C271A">
              <w:rPr>
                <w:rFonts w:ascii="GHEA Grapalat" w:eastAsia="Times New Roman" w:hAnsi="GHEA Grapalat" w:cs="Sylfaen"/>
                <w:color w:val="000000"/>
                <w:sz w:val="20"/>
                <w:szCs w:val="20"/>
                <w:lang w:val="en-US"/>
              </w:rPr>
              <w:t>թ.</w:t>
            </w:r>
          </w:p>
          <w:p w:rsidR="008C271A" w:rsidRPr="008C271A" w:rsidRDefault="008C271A" w:rsidP="008C271A">
            <w:pPr>
              <w:spacing w:after="0" w:line="240" w:lineRule="auto"/>
              <w:rPr>
                <w:rFonts w:ascii="GHEA Grapalat" w:eastAsia="Times New Roman" w:hAnsi="GHEA Grapalat" w:cs="Sylfaen"/>
                <w:color w:val="000000"/>
                <w:sz w:val="20"/>
                <w:szCs w:val="20"/>
                <w:lang w:val="en-US"/>
              </w:rPr>
            </w:pPr>
          </w:p>
          <w:p w:rsidR="008C271A" w:rsidRPr="008C271A" w:rsidRDefault="008C271A" w:rsidP="008C271A">
            <w:pPr>
              <w:spacing w:after="0" w:line="240" w:lineRule="auto"/>
              <w:rPr>
                <w:rFonts w:ascii="GHEA Grapalat" w:eastAsia="Times New Roman" w:hAnsi="GHEA Grapalat" w:cs="Sylfaen"/>
                <w:sz w:val="20"/>
                <w:szCs w:val="20"/>
                <w:lang w:val="en-US"/>
              </w:rPr>
            </w:pPr>
          </w:p>
          <w:p w:rsidR="008C271A" w:rsidRPr="008C271A" w:rsidRDefault="008C271A" w:rsidP="008C271A">
            <w:pPr>
              <w:spacing w:after="0" w:line="240" w:lineRule="auto"/>
              <w:jc w:val="right"/>
              <w:rPr>
                <w:rFonts w:ascii="GHEA Grapalat" w:eastAsia="Times New Roman" w:hAnsi="GHEA Grapalat" w:cs="Arial"/>
                <w:sz w:val="20"/>
                <w:szCs w:val="20"/>
                <w:lang w:val="en-US"/>
              </w:rPr>
            </w:pPr>
          </w:p>
        </w:tc>
      </w:tr>
    </w:tbl>
    <w:p w:rsidR="008C271A" w:rsidRPr="008C271A" w:rsidRDefault="008C271A" w:rsidP="008C271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8C271A" w:rsidRPr="008C271A" w:rsidRDefault="008C271A" w:rsidP="008C271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8C271A" w:rsidRPr="008C271A" w:rsidRDefault="008C271A" w:rsidP="008C271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8C271A" w:rsidRPr="008C271A" w:rsidRDefault="008C271A" w:rsidP="008C271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8C271A" w:rsidRPr="008C271A" w:rsidRDefault="008C271A" w:rsidP="008C271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Times New Roman"/>
          <w:i/>
          <w:sz w:val="16"/>
          <w:szCs w:val="24"/>
          <w:lang w:val="hy-AM"/>
        </w:rPr>
      </w:pPr>
    </w:p>
    <w:p w:rsidR="008C271A" w:rsidRPr="008C271A" w:rsidRDefault="008C271A" w:rsidP="008C271A">
      <w:pPr>
        <w:tabs>
          <w:tab w:val="left" w:pos="540"/>
        </w:tabs>
        <w:autoSpaceDE w:val="0"/>
        <w:autoSpaceDN w:val="0"/>
        <w:adjustRightInd w:val="0"/>
        <w:spacing w:before="100" w:beforeAutospacing="1" w:after="100" w:afterAutospacing="1" w:line="240" w:lineRule="auto"/>
        <w:contextualSpacing/>
        <w:jc w:val="both"/>
        <w:rPr>
          <w:rFonts w:ascii="GHEA Grapalat" w:eastAsia="Times New Roman" w:hAnsi="GHEA Grapalat" w:cs="Sylfaen"/>
          <w:sz w:val="20"/>
          <w:szCs w:val="20"/>
          <w:lang w:val="hy-AM"/>
        </w:rPr>
      </w:pPr>
      <w:r w:rsidRPr="008C271A">
        <w:rPr>
          <w:rFonts w:ascii="GHEA Grapalat" w:eastAsia="Times New Roman" w:hAnsi="GHEA Grapalat" w:cs="Times New Roman"/>
          <w:i/>
          <w:sz w:val="16"/>
          <w:szCs w:val="24"/>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C271A" w:rsidRPr="008C271A" w:rsidRDefault="008C271A" w:rsidP="008C271A">
      <w:pPr>
        <w:spacing w:after="0" w:line="240" w:lineRule="auto"/>
        <w:jc w:val="center"/>
        <w:rPr>
          <w:rFonts w:ascii="GHEA Grapalat" w:eastAsia="Times New Roman" w:hAnsi="GHEA Grapalat" w:cs="Times New Roman"/>
          <w:b/>
          <w:lang w:val="nl-NL"/>
        </w:rPr>
      </w:pPr>
      <w:r w:rsidRPr="008C271A">
        <w:rPr>
          <w:rFonts w:ascii="GHEA Grapalat" w:eastAsia="Times New Roman" w:hAnsi="GHEA Grapalat" w:cs="Times New Roman"/>
          <w:b/>
          <w:sz w:val="24"/>
          <w:szCs w:val="24"/>
          <w:lang w:val="hy-AM"/>
        </w:rPr>
        <w:br w:type="page"/>
      </w:r>
      <w:r w:rsidRPr="008C271A">
        <w:rPr>
          <w:rFonts w:ascii="GHEA Grapalat" w:eastAsia="Times New Roman" w:hAnsi="GHEA Grapalat" w:cs="Times New Roman"/>
          <w:b/>
          <w:lang w:val="hy-AM"/>
        </w:rPr>
        <w:lastRenderedPageBreak/>
        <w:t>Վճարմանպահանջագրիպարտադիրվավերապայմաններըևլրացմանուղեցույցը</w:t>
      </w:r>
    </w:p>
    <w:p w:rsidR="008C271A" w:rsidRPr="008C271A" w:rsidRDefault="008C271A" w:rsidP="008C271A">
      <w:pPr>
        <w:spacing w:after="0" w:line="240" w:lineRule="auto"/>
        <w:jc w:val="center"/>
        <w:rPr>
          <w:rFonts w:ascii="GHEA Grapalat" w:eastAsia="Times New Roman" w:hAnsi="GHEA Grapalat" w:cs="Times New Roman"/>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both"/>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Հ/Հ</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&lt;&lt;Վճարմանպահանջագիր&gt;&gt;փաստաթղթիվավերապայմանները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Նշվածդաշտի/</w:t>
            </w:r>
          </w:p>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վավերապայմանիառկայությունըփաստաթղթում</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b/>
                <w:sz w:val="20"/>
                <w:szCs w:val="20"/>
                <w:lang w:val="hy-AM"/>
              </w:rPr>
            </w:pPr>
            <w:r w:rsidRPr="008C271A">
              <w:rPr>
                <w:rFonts w:ascii="GHEA Grapalat" w:eastAsia="Times New Roman" w:hAnsi="GHEA Grapalat" w:cs="Times New Roman"/>
                <w:b/>
                <w:sz w:val="20"/>
                <w:szCs w:val="20"/>
                <w:lang w:val="en-US"/>
              </w:rPr>
              <w:t>Վավերապայմանիլրացմանպահանջը</w:t>
            </w:r>
          </w:p>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w:t>
            </w:r>
            <w:r w:rsidRPr="008C271A">
              <w:rPr>
                <w:rFonts w:ascii="GHEA Grapalat" w:eastAsia="Times New Roman" w:hAnsi="GHEA Grapalat" w:cs="Times New Roman"/>
                <w:b/>
                <w:sz w:val="20"/>
                <w:szCs w:val="20"/>
                <w:lang w:val="hy-AM"/>
              </w:rPr>
              <w:t>գնումների գործընթացի հետ կապված</w:t>
            </w:r>
            <w:r w:rsidRPr="008C271A">
              <w:rPr>
                <w:rFonts w:ascii="GHEA Grapalat" w:eastAsia="Times New Roman" w:hAnsi="GHEA Grapalat" w:cs="Times New Roman"/>
                <w:b/>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ind w:left="-588" w:firstLine="588"/>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Վավերապայմանը</w:t>
            </w:r>
          </w:p>
          <w:p w:rsidR="008C271A" w:rsidRPr="008C271A" w:rsidRDefault="008C271A" w:rsidP="008C271A">
            <w:pPr>
              <w:spacing w:after="0" w:line="240" w:lineRule="auto"/>
              <w:ind w:left="-588" w:firstLine="588"/>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 xml:space="preserve">լրացնողկողմը` </w:t>
            </w:r>
          </w:p>
          <w:p w:rsidR="008C271A" w:rsidRPr="008C271A" w:rsidRDefault="008C271A" w:rsidP="008C271A">
            <w:pPr>
              <w:spacing w:after="0" w:line="240" w:lineRule="auto"/>
              <w:ind w:left="-588" w:firstLine="588"/>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շահառունկամվճարողը</w:t>
            </w:r>
          </w:p>
          <w:p w:rsidR="008C271A" w:rsidRPr="008C271A" w:rsidRDefault="008C271A" w:rsidP="008C271A">
            <w:pPr>
              <w:spacing w:after="0" w:line="240" w:lineRule="auto"/>
              <w:ind w:left="-588" w:firstLine="588"/>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w:t>
            </w:r>
            <w:r w:rsidRPr="008C271A">
              <w:rPr>
                <w:rFonts w:ascii="GHEA Grapalat" w:eastAsia="Times New Roman" w:hAnsi="GHEA Grapalat" w:cs="Times New Roman"/>
                <w:b/>
                <w:sz w:val="20"/>
                <w:szCs w:val="20"/>
                <w:lang w:val="hy-AM"/>
              </w:rPr>
              <w:t>գնումների գործընթացի հետ կապված</w:t>
            </w:r>
            <w:r w:rsidRPr="008C271A">
              <w:rPr>
                <w:rFonts w:ascii="GHEA Grapalat" w:eastAsia="Times New Roman" w:hAnsi="GHEA Grapalat" w:cs="Times New Roman"/>
                <w:b/>
                <w:sz w:val="20"/>
                <w:szCs w:val="20"/>
                <w:lang w:val="en-US"/>
              </w:rPr>
              <w:t>)</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1</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2</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3</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4</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b/>
                <w:sz w:val="20"/>
                <w:szCs w:val="20"/>
                <w:lang w:val="en-US"/>
              </w:rPr>
            </w:pPr>
            <w:r w:rsidRPr="008C271A">
              <w:rPr>
                <w:rFonts w:ascii="GHEA Grapalat" w:eastAsia="Times New Roman" w:hAnsi="GHEA Grapalat" w:cs="Times New Roman"/>
                <w:b/>
                <w:sz w:val="20"/>
                <w:szCs w:val="20"/>
                <w:lang w:val="en-US"/>
              </w:rPr>
              <w:t>5</w:t>
            </w: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Փաստաթղթի վրա նախապես լրացված է &lt;Վճարման պահանջագիր&gt;</w:t>
            </w:r>
          </w:p>
        </w:tc>
      </w:tr>
      <w:tr w:rsidR="008C271A" w:rsidRPr="00405051"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numPr>
                <w:ilvl w:val="0"/>
                <w:numId w:val="26"/>
              </w:numPr>
              <w:spacing w:after="0" w:line="240" w:lineRule="auto"/>
              <w:contextualSpacing/>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both"/>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վճարմանպահանջագրիհամարը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շահառուիկողմից` վճարողիբանկինվճարմանպահանջագիրըներկայացնելիս</w:t>
            </w:r>
          </w:p>
        </w:tc>
      </w:tr>
      <w:tr w:rsidR="008C271A" w:rsidRPr="00405051"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numPr>
                <w:ilvl w:val="0"/>
                <w:numId w:val="26"/>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both"/>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ներկայացմանամսաթիվը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ind w:left="132" w:hanging="132"/>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t>լրացվում է շահառուիկողմից` վճարողիբանկինվճարմանպահանջագրիներկայացմանօրը</w:t>
            </w:r>
            <w:r w:rsidRPr="008C271A">
              <w:rPr>
                <w:rFonts w:ascii="GHEA Grapalat" w:eastAsia="Times New Roman" w:hAnsi="GHEA Grapalat" w:cs="Times New Roman"/>
                <w:sz w:val="20"/>
                <w:szCs w:val="20"/>
                <w:lang w:val="hy-AM"/>
              </w:rPr>
              <w:t xml:space="preserve">: </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numPr>
                <w:ilvl w:val="0"/>
                <w:numId w:val="26"/>
              </w:numPr>
              <w:spacing w:after="0" w:line="240" w:lineRule="auto"/>
              <w:ind w:hanging="436"/>
              <w:contextualSpacing/>
              <w:jc w:val="both"/>
              <w:rPr>
                <w:rFonts w:ascii="GHEA Grapalat" w:eastAsia="Times New Roman" w:hAnsi="GHEA Grapalat" w:cs="Times Armenian"/>
                <w:sz w:val="20"/>
                <w:szCs w:val="20"/>
                <w:lang w:val="en-US" w:eastAsia="ru-RU"/>
              </w:rPr>
            </w:pP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both"/>
              <w:rPr>
                <w:rFonts w:ascii="GHEA Grapalat" w:eastAsia="Times New Roman" w:hAnsi="GHEA Grapalat" w:cs="Times New Roman"/>
                <w:sz w:val="20"/>
                <w:szCs w:val="20"/>
                <w:lang w:val="en-US"/>
              </w:rPr>
            </w:pPr>
            <w:r w:rsidRPr="008C271A">
              <w:rPr>
                <w:rFonts w:ascii="GHEA Grapalat" w:eastAsia="Times New Roman" w:hAnsi="GHEA Grapalat" w:cs="Sylfaen"/>
                <w:sz w:val="20"/>
                <w:szCs w:val="20"/>
                <w:lang w:val="hy-AM"/>
              </w:rPr>
              <w:t>Վճարողի անվանումը</w:t>
            </w:r>
            <w:r w:rsidRPr="008C271A">
              <w:rPr>
                <w:rFonts w:ascii="GHEA Grapalat" w:eastAsia="Times New Roman" w:hAnsi="GHEA Grapalat" w:cs="Sylfaen"/>
                <w:sz w:val="20"/>
                <w:szCs w:val="20"/>
                <w:lang w:val="en-US"/>
              </w:rPr>
              <w:t>,</w:t>
            </w:r>
            <w:r w:rsidRPr="008C271A">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այնանձի (վճարողի) անունը, որիհաշվիցպետք է գանձվիպահանջագրովնշվածգումարը: Լրացվում է վճարողիանունը, ազգանունը, եթեայնֆիզիկականանձ է կամանվանումը, եթեայնիրավաբանականանձ է: Նշվումեննաևայլտվյալներ` ըստանհրաժեշտության:Լրացվում է վճարողիկողմից</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ind w:left="252" w:hanging="252"/>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վճարողիկողմից</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վճարողինսպասարկողֆինանսականկազմակերպության (մասնաճյուղի) անվանումը (վճարողիբանկը)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վճարողիկողմից</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վճարողիհաշվիհամարը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վճարողիբանկայինհաշվիհամարըիրենսպասարկողֆինանսականկազմակերպությունում (մասնաճյուղի), որիցպետք է գանձվիպահանջագրովնշվածգումարը</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վճարողիկողմից</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ոչպարտադիր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ՀայաստանիՀանրապետությաննորմատիվիրավականակտերովսահմավածդեպքերում, երբվճարողըհանդիսանում է հաշվառվածհարկատու</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վճարողիկողմից</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վճարողի ՀԾՀ</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ոչպարտադիր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ՀայաստանիՀանրապետությաննո</w:t>
            </w:r>
            <w:r w:rsidRPr="008C271A">
              <w:rPr>
                <w:rFonts w:ascii="GHEA Grapalat" w:eastAsia="Times New Roman" w:hAnsi="GHEA Grapalat" w:cs="Times New Roman"/>
                <w:sz w:val="20"/>
                <w:szCs w:val="20"/>
                <w:lang w:val="en-US"/>
              </w:rPr>
              <w:lastRenderedPageBreak/>
              <w:t>րմատիվիրավականակտերովսահմանվածդեպքերում, երբվճարողըհանդիսանում է ֆիզիկականանձ</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lastRenderedPageBreak/>
              <w:t>լրացվում է վճարողիկողմից</w:t>
            </w:r>
          </w:p>
        </w:tc>
      </w:tr>
      <w:tr w:rsidR="008C271A" w:rsidRPr="00405051"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շահառու</w:t>
            </w:r>
            <w:r w:rsidRPr="008C271A">
              <w:rPr>
                <w:rFonts w:ascii="GHEA Grapalat" w:eastAsia="Times New Roman" w:hAnsi="GHEA Grapalat" w:cs="Sylfaen"/>
                <w:sz w:val="20"/>
                <w:szCs w:val="20"/>
                <w:lang w:val="hy-AM"/>
              </w:rPr>
              <w:t>ի  անվանումը</w:t>
            </w:r>
            <w:r w:rsidRPr="008C271A">
              <w:rPr>
                <w:rFonts w:ascii="GHEA Grapalat" w:eastAsia="Times New Roman" w:hAnsi="GHEA Grapalat" w:cs="Sylfaen"/>
                <w:sz w:val="20"/>
                <w:szCs w:val="20"/>
                <w:lang w:val="en-US"/>
              </w:rPr>
              <w:t>,</w:t>
            </w:r>
            <w:r w:rsidRPr="008C271A">
              <w:rPr>
                <w:rFonts w:ascii="GHEA Grapalat" w:eastAsia="Times New Roman"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շահառուհանդիսացողանձի (վճարումըստացողի) անվանումը: Նշվումեննաևայլտվյալներ` ըստանհրաժեշտության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նախապեսլրացվում է շահառուիկողմից` հրավերով</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շահառուի Հ</w:t>
            </w:r>
            <w:r w:rsidRPr="008C271A">
              <w:rPr>
                <w:rFonts w:ascii="GHEA Grapalat" w:eastAsia="Times New Roman" w:hAnsi="GHEA Grapalat" w:cs="Times New Roma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ոչպարտադիր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Sylfaen"/>
                <w:sz w:val="20"/>
                <w:szCs w:val="20"/>
                <w:lang w:val="en-US"/>
              </w:rPr>
              <w:t xml:space="preserve"> (</w:t>
            </w:r>
            <w:r w:rsidRPr="008C271A">
              <w:rPr>
                <w:rFonts w:ascii="GHEA Grapalat" w:eastAsia="Times New Roman" w:hAnsi="GHEA Grapalat" w:cs="Sylfaen"/>
                <w:sz w:val="20"/>
                <w:szCs w:val="20"/>
                <w:lang w:val="hy-AM"/>
              </w:rPr>
              <w:t>գնումների հետ կապված գործընթացում չի լրացվում</w:t>
            </w:r>
            <w:r w:rsidRPr="008C271A">
              <w:rPr>
                <w:rFonts w:ascii="GHEA Grapalat" w:eastAsia="Times New Roman" w:hAnsi="GHEA Grapalat"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Sylfaen"/>
                <w:sz w:val="20"/>
                <w:szCs w:val="20"/>
              </w:rPr>
              <w:t>(</w:t>
            </w:r>
            <w:r w:rsidRPr="008C271A">
              <w:rPr>
                <w:rFonts w:ascii="GHEA Grapalat" w:eastAsia="Times New Roman" w:hAnsi="GHEA Grapalat" w:cs="Sylfaen"/>
                <w:sz w:val="20"/>
                <w:szCs w:val="20"/>
                <w:lang w:val="hy-AM"/>
              </w:rPr>
              <w:t>չի լրացվում</w:t>
            </w:r>
            <w:r w:rsidRPr="008C271A">
              <w:rPr>
                <w:rFonts w:ascii="GHEA Grapalat" w:eastAsia="Times New Roman" w:hAnsi="GHEA Grapalat" w:cs="Sylfaen"/>
                <w:sz w:val="20"/>
                <w:szCs w:val="20"/>
              </w:rPr>
              <w:t>)</w:t>
            </w:r>
          </w:p>
        </w:tc>
      </w:tr>
      <w:tr w:rsidR="008C271A" w:rsidRPr="00405051"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ոչպարտադիր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ՀայաստանիՀանրապետությաննորմատիվիրավականակտերովսահմանվածդեպքերում, երբշահառունհանդիսանում է հաշվառվածհարկատու</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նախապեսլրացվում է շահառուիկողմից` հրավերով</w:t>
            </w:r>
          </w:p>
        </w:tc>
      </w:tr>
      <w:tr w:rsidR="008C271A" w:rsidRPr="00405051"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շահառուինսպասարկողֆինանսականկազմակերպության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նախապեսլրացվում է շահառուիկողմից` հրավերով</w:t>
            </w:r>
          </w:p>
        </w:tc>
      </w:tr>
      <w:tr w:rsidR="008C271A" w:rsidRPr="00405051"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շահառուիհաշվիհամարը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շահառուիայնբանկային (</w:t>
            </w:r>
            <w:r w:rsidRPr="008C271A">
              <w:rPr>
                <w:rFonts w:ascii="GHEA Grapalat" w:eastAsia="Times New Roman" w:hAnsi="GHEA Grapalat" w:cs="Times New Roman"/>
                <w:sz w:val="20"/>
                <w:szCs w:val="20"/>
                <w:lang w:val="hy-AM"/>
              </w:rPr>
              <w:t>գանձապետական</w:t>
            </w:r>
            <w:r w:rsidRPr="008C271A">
              <w:rPr>
                <w:rFonts w:ascii="GHEA Grapalat" w:eastAsia="Times New Roman" w:hAnsi="GHEA Grapalat" w:cs="Times New Roman"/>
                <w:sz w:val="20"/>
                <w:szCs w:val="20"/>
                <w:lang w:val="en-US"/>
              </w:rPr>
              <w:t>) հաշվիհամարը, որիվրապետք է փոխանցվենվճարողիցգանձվածմիջոցները</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նախապեսլրացվում է շահառուիկողմից` հրավերով</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շահառուինվճարմանենթակագումարը</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t>լրացվում է վճարողիկողմից</w:t>
            </w: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ոչ 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Sylfaen"/>
                <w:sz w:val="20"/>
                <w:szCs w:val="20"/>
                <w:lang w:val="hy-AM"/>
              </w:rPr>
              <w:t>(չի լրացվում եւ չի կիրառվում)</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վճարողիկողմից</w:t>
            </w: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գործարքինպատակը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t>Պարտադիր</w:t>
            </w:r>
            <w:r w:rsidRPr="008C271A">
              <w:rPr>
                <w:rFonts w:ascii="GHEA Grapalat" w:eastAsia="Times New Roman" w:hAnsi="GHEA Grapalat" w:cs="Times New Roman"/>
                <w:sz w:val="20"/>
                <w:szCs w:val="20"/>
                <w:lang w:val="hy-AM"/>
              </w:rPr>
              <w:t xml:space="preserve">լրացվում է </w:t>
            </w:r>
            <w:r w:rsidRPr="008C271A">
              <w:rPr>
                <w:rFonts w:ascii="GHEA Grapalat" w:eastAsia="Times New Roman" w:hAnsi="GHEA Grapalat" w:cs="Times New Roman"/>
                <w:sz w:val="20"/>
                <w:szCs w:val="20"/>
                <w:lang w:val="en-US"/>
              </w:rPr>
              <w:t>«</w:t>
            </w:r>
            <w:r w:rsidRPr="008C271A">
              <w:rPr>
                <w:rFonts w:ascii="GHEA Grapalat" w:eastAsia="Times New Roman" w:hAnsi="GHEA Grapalat" w:cs="Times New Roman"/>
                <w:sz w:val="20"/>
                <w:szCs w:val="20"/>
                <w:lang w:val="hy-AM"/>
              </w:rPr>
              <w:t>պայմանագրի կատարման ապահովման համար</w:t>
            </w:r>
            <w:r w:rsidRPr="008C271A">
              <w:rPr>
                <w:rFonts w:ascii="GHEA Grapalat" w:eastAsia="Times New Roman" w:hAnsi="GHEA Grapalat" w:cs="Times New Roman"/>
                <w:sz w:val="20"/>
                <w:szCs w:val="20"/>
                <w:lang w:val="en-US"/>
              </w:rPr>
              <w:t>»</w:t>
            </w:r>
            <w:r w:rsidRPr="008C271A">
              <w:rPr>
                <w:rFonts w:ascii="GHEA Grapalat" w:eastAsia="Times New Roman" w:hAnsi="GHEA Grapalat" w:cs="Times New Roma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նախապես լրացվում է շահառուի կողմից` հրավերով</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 xml:space="preserve">լրացվում է պահանջագրովնշվածգումարիգանձման և շահառուինվճարմանհամարհիմքհանդիսացողփաստաթղթիտվյալները, որոնցհիմանվրաշահառունվճարմանպահանջագիր է ներկայացնումվճարողինսպասարկողբանկինլրացվում է </w:t>
            </w:r>
            <w:r w:rsidRPr="008C271A">
              <w:rPr>
                <w:rFonts w:ascii="GHEA Grapalat" w:eastAsia="Times New Roman" w:hAnsi="GHEA Grapalat" w:cs="Times New Roman"/>
                <w:sz w:val="20"/>
                <w:szCs w:val="20"/>
                <w:lang w:val="en-US"/>
              </w:rPr>
              <w:lastRenderedPageBreak/>
              <w:t>պահանջագրիներկայացմանհամարհիմքհանդիսացողպայմանագրիհամարը</w:t>
            </w:r>
            <w:r w:rsidRPr="008C271A">
              <w:rPr>
                <w:rFonts w:ascii="GHEA Grapalat" w:eastAsia="Times New Roman" w:hAnsi="GHEA Grapalat" w:cs="Times New Roman"/>
                <w:sz w:val="20"/>
                <w:szCs w:val="20"/>
                <w:lang w:val="hy-AM"/>
              </w:rPr>
              <w:t>,</w:t>
            </w:r>
            <w:r w:rsidRPr="008C271A">
              <w:rPr>
                <w:rFonts w:ascii="GHEA Grapalat" w:eastAsia="Times New Roman" w:hAnsi="GHEA Grapalat" w:cs="Times New Roman"/>
                <w:sz w:val="20"/>
                <w:szCs w:val="20"/>
                <w:lang w:val="en-US"/>
              </w:rPr>
              <w:t>գնմանընթացակարգիծածկագիրը</w:t>
            </w:r>
            <w:r w:rsidRPr="008C271A">
              <w:rPr>
                <w:rFonts w:ascii="GHEA Grapalat" w:eastAsia="Times New Roman"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lastRenderedPageBreak/>
              <w:t xml:space="preserve">լրացվում է </w:t>
            </w:r>
            <w:r w:rsidRPr="008C271A">
              <w:rPr>
                <w:rFonts w:ascii="GHEA Grapalat" w:eastAsia="Times New Roman" w:hAnsi="GHEA Grapalat" w:cs="Times New Roman"/>
                <w:sz w:val="20"/>
                <w:szCs w:val="20"/>
                <w:lang w:val="hy-AM"/>
              </w:rPr>
              <w:t>շահառու</w:t>
            </w:r>
            <w:r w:rsidRPr="008C271A">
              <w:rPr>
                <w:rFonts w:ascii="GHEA Grapalat" w:eastAsia="Times New Roman" w:hAnsi="GHEA Grapalat" w:cs="Times New Roman"/>
                <w:sz w:val="20"/>
                <w:szCs w:val="20"/>
                <w:lang w:val="en-US"/>
              </w:rPr>
              <w:t>ի կողմից</w:t>
            </w: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Del="0010680B"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Sylfaen"/>
                <w:sz w:val="20"/>
                <w:szCs w:val="20"/>
                <w:lang w:val="hy-AM"/>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Sylfaen"/>
                <w:sz w:val="20"/>
                <w:szCs w:val="20"/>
                <w:lang w:val="hy-AM"/>
              </w:rPr>
            </w:pPr>
            <w:r w:rsidRPr="008C271A">
              <w:rPr>
                <w:rFonts w:ascii="GHEA Grapalat" w:eastAsia="Times New Roman" w:hAnsi="GHEA Grapalat" w:cs="Sylfaen"/>
                <w:sz w:val="20"/>
                <w:szCs w:val="20"/>
                <w:lang w:val="hy-AM"/>
              </w:rPr>
              <w:t xml:space="preserve">լրացվում է &lt;ակցեպտավորված վճարում&gt; բառերը, </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նախապես լրացվում է շահառուի կողմից </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առդիրէջերիքանակը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ոչպարտադիր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պահանջագրինկիցներկայացվածփաստաթղթերիէջերիքանակը, որոնքպետք է տրամադրվենվճարողին(</w:t>
            </w:r>
            <w:r w:rsidRPr="008C271A">
              <w:rPr>
                <w:rFonts w:ascii="GHEA Grapalat" w:eastAsia="Times New Roman" w:hAnsi="GHEA Grapalat" w:cs="Times New Roman"/>
                <w:sz w:val="20"/>
                <w:szCs w:val="20"/>
                <w:lang w:val="hy-AM"/>
              </w:rPr>
              <w:t>վճարողի բանկին</w:t>
            </w:r>
            <w:r w:rsidRPr="008C271A">
              <w:rPr>
                <w:rFonts w:ascii="GHEA Grapalat" w:eastAsia="Times New Roman" w:hAnsi="GHEA Grapalat" w:cs="Times New Roman"/>
                <w:sz w:val="20"/>
                <w:szCs w:val="20"/>
                <w:lang w:val="en-US"/>
              </w:rPr>
              <w:t>)</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Եթ ե լրացվել է &lt;</w:t>
            </w:r>
            <w:r w:rsidRPr="008C271A">
              <w:rPr>
                <w:rFonts w:ascii="GHEA Grapalat" w:eastAsia="Times New Roman" w:hAnsi="GHEA Grapalat" w:cs="Sylfaen"/>
                <w:sz w:val="20"/>
                <w:szCs w:val="20"/>
                <w:lang w:val="hy-AM"/>
              </w:rPr>
              <w:t>Վճարման կատարման հիմքեր&gt; դաշտը ապա այս տվյալը պարտադիր լրացվում է</w:t>
            </w:r>
            <w:r w:rsidRPr="008C271A">
              <w:rPr>
                <w:rFonts w:ascii="GHEA Grapalat" w:eastAsia="Times New Roman" w:hAnsi="GHEA Grapalat" w:cs="Sylfaen"/>
                <w:sz w:val="20"/>
                <w:szCs w:val="20"/>
                <w:lang w:val="en-US"/>
              </w:rPr>
              <w:t>:</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շահառուիկողմից</w:t>
            </w: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2</w:t>
            </w:r>
            <w:r w:rsidRPr="008C271A">
              <w:rPr>
                <w:rFonts w:ascii="GHEA Grapalat" w:eastAsia="Times New Roman" w:hAnsi="GHEA Grapalat" w:cs="Times New Roman"/>
                <w:sz w:val="20"/>
                <w:szCs w:val="20"/>
                <w:lang w:val="en-US"/>
              </w:rPr>
              <w:t>1.ա.</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վճարողիստորագրությունը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t>այսդաշտըլրացվում</w:t>
            </w:r>
            <w:r w:rsidRPr="008C271A">
              <w:rPr>
                <w:rFonts w:ascii="GHEA Grapalat" w:eastAsia="Times New Roman" w:hAnsi="GHEA Grapalat" w:cs="Times New Roman"/>
                <w:sz w:val="20"/>
                <w:szCs w:val="20"/>
                <w:lang w:val="hy-AM"/>
              </w:rPr>
              <w:t xml:space="preserve"> է վճարողի կողմից պահանջագրի ներկայացման դեպքում: Ընդ որում</w:t>
            </w:r>
            <w:r w:rsidRPr="008C271A">
              <w:rPr>
                <w:rFonts w:ascii="GHEA Grapalat" w:eastAsia="Times New Roman" w:hAnsi="GHEA Grapalat" w:cs="Times New Roman"/>
                <w:sz w:val="20"/>
                <w:szCs w:val="20"/>
                <w:lang w:val="en-US"/>
              </w:rPr>
              <w:t>եթե</w:t>
            </w:r>
            <w:r w:rsidRPr="008C271A">
              <w:rPr>
                <w:rFonts w:ascii="GHEA Grapalat" w:eastAsia="Times New Roman" w:hAnsi="GHEA Grapalat" w:cs="Sylfaen"/>
                <w:sz w:val="20"/>
                <w:szCs w:val="20"/>
                <w:lang w:val="hy-AM"/>
              </w:rPr>
              <w:t xml:space="preserve">Վճարման պայմաններ դաշտում </w:t>
            </w:r>
            <w:r w:rsidRPr="008C271A">
              <w:rPr>
                <w:rFonts w:ascii="GHEA Grapalat" w:eastAsia="Times New Roman" w:hAnsi="GHEA Grapalat" w:cs="Times New Roman"/>
                <w:sz w:val="20"/>
                <w:szCs w:val="20"/>
                <w:lang w:val="hy-AM"/>
              </w:rPr>
              <w:t>նշված է &lt;ակցեպտավորված վճարում&gt; ապա</w:t>
            </w:r>
            <w:r w:rsidRPr="008C271A">
              <w:rPr>
                <w:rFonts w:ascii="GHEA Grapalat" w:eastAsia="Times New Roman" w:hAnsi="GHEA Grapalat" w:cs="Times New Roman"/>
                <w:sz w:val="20"/>
                <w:szCs w:val="20"/>
                <w:lang w:val="en-US"/>
              </w:rPr>
              <w:t>վճարող</w:t>
            </w:r>
            <w:r w:rsidRPr="008C271A">
              <w:rPr>
                <w:rFonts w:ascii="GHEA Grapalat" w:eastAsia="Times New Roman" w:hAnsi="GHEA Grapalat" w:cs="Times New Roman"/>
                <w:sz w:val="20"/>
                <w:szCs w:val="20"/>
                <w:lang w:val="hy-AM"/>
              </w:rPr>
              <w:t xml:space="preserve">ը ստորագրելով՝ </w:t>
            </w:r>
            <w:r w:rsidRPr="008C271A">
              <w:rPr>
                <w:rFonts w:ascii="GHEA Grapalat" w:eastAsia="Times New Roman" w:hAnsi="GHEA Grapalat" w:cs="Sylfaen"/>
                <w:sz w:val="20"/>
                <w:szCs w:val="20"/>
                <w:lang w:val="hy-AM"/>
              </w:rPr>
              <w:t xml:space="preserve">նախապես </w:t>
            </w:r>
            <w:r w:rsidRPr="008C271A">
              <w:rPr>
                <w:rFonts w:ascii="GHEA Grapalat" w:eastAsia="Times New Roman" w:hAnsi="GHEA Grapalat" w:cs="Times New Roman"/>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ստորագրվում է վճարողի կողմից կամ </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դրվում է վճարողի էլեկտրոնային ստորագրությունը</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vAlign w:val="center"/>
          </w:tcPr>
          <w:p w:rsidR="008C271A" w:rsidRPr="008C271A" w:rsidRDefault="008C271A" w:rsidP="008C271A">
            <w:pPr>
              <w:spacing w:after="0" w:line="240" w:lineRule="auto"/>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2</w:t>
            </w:r>
            <w:r w:rsidRPr="008C271A">
              <w:rPr>
                <w:rFonts w:ascii="GHEA Grapalat" w:eastAsia="Times New Roman" w:hAnsi="GHEA Grapalat" w:cs="Times New Roman"/>
                <w:sz w:val="20"/>
                <w:szCs w:val="20"/>
                <w:lang w:val="en-US"/>
              </w:rPr>
              <w:t>1.բ.</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վճարողիկնիքը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 xml:space="preserve">պարտադիր` </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t>կնիքիառկայությանդեպքում</w:t>
            </w:r>
            <w:r w:rsidRPr="008C271A">
              <w:rPr>
                <w:rFonts w:ascii="GHEA Grapalat" w:eastAsia="Times New Roman" w:hAnsi="GHEA Grapalat" w:cs="Times New Roma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կնքվում է վճարողի կողմից </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թղթային եղանակով ներկայացնելիս</w:t>
            </w:r>
          </w:p>
        </w:tc>
      </w:tr>
      <w:tr w:rsidR="008C271A" w:rsidRPr="008C271A"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22</w:t>
            </w:r>
            <w:r w:rsidRPr="008C271A">
              <w:rPr>
                <w:rFonts w:ascii="GHEA Grapalat" w:eastAsia="Times New Roman" w:hAnsi="GHEA Grapalat" w:cs="Times New Roman"/>
                <w:sz w:val="20"/>
                <w:szCs w:val="20"/>
                <w:lang w:val="en-US"/>
              </w:rPr>
              <w:t>.ա.</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շահառուիստորագրությունը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r w:rsidRPr="008C271A">
              <w:rPr>
                <w:rFonts w:ascii="GHEA Grapalat" w:eastAsia="Times New Roman" w:hAnsi="GHEA Grapalat" w:cs="Times New Roman"/>
                <w:sz w:val="20"/>
                <w:szCs w:val="20"/>
                <w:lang w:val="hy-AM"/>
              </w:rPr>
              <w:t>՝</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լրացվում է բանկներկայացնելիս</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ստորագրվում է շահառուիկողմից</w:t>
            </w: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vAlign w:val="center"/>
          </w:tcPr>
          <w:p w:rsidR="008C271A" w:rsidRPr="008C271A" w:rsidRDefault="008C271A" w:rsidP="008C271A">
            <w:pPr>
              <w:spacing w:after="0" w:line="240" w:lineRule="auto"/>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22</w:t>
            </w:r>
            <w:r w:rsidRPr="008C271A">
              <w:rPr>
                <w:rFonts w:ascii="GHEA Grapalat" w:eastAsia="Times New Roman" w:hAnsi="GHEA Grapalat" w:cs="Times New Roman"/>
                <w:sz w:val="20"/>
                <w:szCs w:val="20"/>
                <w:lang w:val="en-US"/>
              </w:rPr>
              <w:t>.բ.</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շահառուիկնիքը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 xml:space="preserve">պարտադիր` </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կնիքիառկայությանդեպքում</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t>կնքվում է շահառուիկողմից</w:t>
            </w:r>
          </w:p>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թղթային եղանակով բանկ ներկայացնելիս</w:t>
            </w:r>
          </w:p>
        </w:tc>
      </w:tr>
      <w:tr w:rsidR="008C271A" w:rsidRPr="00405051"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2</w:t>
            </w:r>
            <w:r w:rsidRPr="008C271A">
              <w:rPr>
                <w:rFonts w:ascii="GHEA Grapalat" w:eastAsia="Times New Roman" w:hAnsi="GHEA Grapalat" w:cs="Times New Roman"/>
                <w:sz w:val="20"/>
                <w:szCs w:val="20"/>
                <w:lang w:val="hy-AM"/>
              </w:rPr>
              <w:t>3</w:t>
            </w:r>
            <w:r w:rsidRPr="008C271A">
              <w:rPr>
                <w:rFonts w:ascii="GHEA Grapalat" w:eastAsia="Times New Roman" w:hAnsi="GHEA Grapalat" w:cs="Times New Roman"/>
                <w:sz w:val="20"/>
                <w:szCs w:val="20"/>
                <w:lang w:val="en-US"/>
              </w:rPr>
              <w:t>.ա.</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վճարողինսպասարկողֆինանսականկազմակերպության (մասնաճյուղի) աշխատակցիստո</w:t>
            </w:r>
            <w:r w:rsidRPr="008C271A">
              <w:rPr>
                <w:rFonts w:ascii="GHEA Grapalat" w:eastAsia="Times New Roman" w:hAnsi="GHEA Grapalat" w:cs="Times New Roman"/>
                <w:sz w:val="20"/>
                <w:szCs w:val="20"/>
                <w:lang w:val="en-US"/>
              </w:rPr>
              <w:lastRenderedPageBreak/>
              <w:t>րագրությունը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վճարմանպահանջագիրըվճարողինսպասարկողֆինանսականկազմակերպության</w:t>
            </w:r>
            <w:r w:rsidRPr="008C271A">
              <w:rPr>
                <w:rFonts w:ascii="GHEA Grapalat" w:eastAsia="Times New Roman" w:hAnsi="GHEA Grapalat" w:cs="Times New Roman"/>
                <w:sz w:val="20"/>
                <w:szCs w:val="20"/>
                <w:lang w:val="hy-AM"/>
              </w:rPr>
              <w:t>ը</w:t>
            </w:r>
            <w:r w:rsidRPr="008C271A">
              <w:rPr>
                <w:rFonts w:ascii="GHEA Grapalat" w:eastAsia="Times New Roman" w:hAnsi="GHEA Grapalat" w:cs="Times New Roman"/>
                <w:sz w:val="20"/>
                <w:szCs w:val="20"/>
                <w:lang w:val="en-US"/>
              </w:rPr>
              <w:t>թղթայինեղանակովներկայաց</w:t>
            </w:r>
            <w:r w:rsidRPr="008C271A">
              <w:rPr>
                <w:rFonts w:ascii="GHEA Grapalat" w:eastAsia="Times New Roman" w:hAnsi="GHEA Grapalat" w:cs="Times New Roman"/>
                <w:sz w:val="20"/>
                <w:szCs w:val="20"/>
                <w:lang w:val="hy-AM"/>
              </w:rPr>
              <w:t>ված լի</w:t>
            </w:r>
            <w:r w:rsidRPr="008C271A">
              <w:rPr>
                <w:rFonts w:ascii="GHEA Grapalat" w:eastAsia="Times New Roman" w:hAnsi="GHEA Grapalat" w:cs="Times New Roman"/>
                <w:sz w:val="20"/>
                <w:szCs w:val="20"/>
                <w:lang w:val="en-US"/>
              </w:rPr>
              <w:t>նելուդեպքում</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p>
        </w:tc>
      </w:tr>
      <w:tr w:rsidR="008C271A" w:rsidRPr="00405051" w:rsidTr="00405051">
        <w:tc>
          <w:tcPr>
            <w:tcW w:w="720" w:type="dxa"/>
            <w:tcBorders>
              <w:top w:val="single" w:sz="4" w:space="0" w:color="auto"/>
              <w:left w:val="single" w:sz="4" w:space="0" w:color="auto"/>
              <w:bottom w:val="single" w:sz="4" w:space="0" w:color="auto"/>
              <w:right w:val="single" w:sz="4" w:space="0" w:color="auto"/>
            </w:tcBorders>
            <w:vAlign w:val="center"/>
          </w:tcPr>
          <w:p w:rsidR="008C271A" w:rsidRPr="008C271A" w:rsidRDefault="008C271A" w:rsidP="008C271A">
            <w:pPr>
              <w:spacing w:after="0" w:line="240" w:lineRule="auto"/>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lastRenderedPageBreak/>
              <w:t>2</w:t>
            </w:r>
            <w:r w:rsidRPr="008C271A">
              <w:rPr>
                <w:rFonts w:ascii="GHEA Grapalat" w:eastAsia="Times New Roman" w:hAnsi="GHEA Grapalat" w:cs="Times New Roman"/>
                <w:sz w:val="20"/>
                <w:szCs w:val="20"/>
                <w:lang w:val="hy-AM"/>
              </w:rPr>
              <w:t>3</w:t>
            </w:r>
            <w:r w:rsidRPr="008C271A">
              <w:rPr>
                <w:rFonts w:ascii="GHEA Grapalat" w:eastAsia="Times New Roman" w:hAnsi="GHEA Grapalat" w:cs="Times New Roman"/>
                <w:sz w:val="20"/>
                <w:szCs w:val="20"/>
                <w:lang w:val="en-US"/>
              </w:rPr>
              <w:t>.բ.</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 xml:space="preserve">վճարողինսպասարկողֆինանսականկազմակերպության (մասնաճյուղի) </w:t>
            </w:r>
            <w:r w:rsidRPr="008C271A">
              <w:rPr>
                <w:rFonts w:ascii="GHEA Grapalat" w:eastAsia="Times New Roman" w:hAnsi="GHEA Grapalat" w:cs="Times New Roman"/>
                <w:sz w:val="20"/>
                <w:szCs w:val="20"/>
                <w:lang w:val="hy-AM"/>
              </w:rPr>
              <w:t>դրոշմա</w:t>
            </w:r>
            <w:r w:rsidRPr="008C271A">
              <w:rPr>
                <w:rFonts w:ascii="GHEA Grapalat" w:eastAsia="Times New Roman" w:hAnsi="GHEA Grapalat" w:cs="Times New Roman"/>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վճարմանպահանջագիրըվճարողինսպասարկողֆինանսականկազմակերպության</w:t>
            </w:r>
            <w:r w:rsidRPr="008C271A">
              <w:rPr>
                <w:rFonts w:ascii="GHEA Grapalat" w:eastAsia="Times New Roman" w:hAnsi="GHEA Grapalat" w:cs="Times New Roman"/>
                <w:sz w:val="20"/>
                <w:szCs w:val="20"/>
                <w:lang w:val="hy-AM"/>
              </w:rPr>
              <w:t>ը</w:t>
            </w:r>
            <w:r w:rsidRPr="008C271A">
              <w:rPr>
                <w:rFonts w:ascii="GHEA Grapalat" w:eastAsia="Times New Roman" w:hAnsi="GHEA Grapalat" w:cs="Times New Roman"/>
                <w:sz w:val="20"/>
                <w:szCs w:val="20"/>
                <w:lang w:val="en-US"/>
              </w:rPr>
              <w:t>թղթայինեղանակովներկայաց</w:t>
            </w:r>
            <w:r w:rsidRPr="008C271A">
              <w:rPr>
                <w:rFonts w:ascii="GHEA Grapalat" w:eastAsia="Times New Roman" w:hAnsi="GHEA Grapalat" w:cs="Times New Roman"/>
                <w:sz w:val="20"/>
                <w:szCs w:val="20"/>
                <w:lang w:val="hy-AM"/>
              </w:rPr>
              <w:t>ված լի</w:t>
            </w:r>
            <w:r w:rsidRPr="008C271A">
              <w:rPr>
                <w:rFonts w:ascii="GHEA Grapalat" w:eastAsia="Times New Roman" w:hAnsi="GHEA Grapalat" w:cs="Times New Roman"/>
                <w:sz w:val="20"/>
                <w:szCs w:val="20"/>
                <w:lang w:val="en-US"/>
              </w:rPr>
              <w:t>նելուդեպքում</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en-US"/>
              </w:rPr>
              <w:t>2</w:t>
            </w:r>
            <w:r w:rsidRPr="008C271A">
              <w:rPr>
                <w:rFonts w:ascii="GHEA Grapalat" w:eastAsia="Times New Roman" w:hAnsi="GHEA Grapalat" w:cs="Times New Roman"/>
                <w:sz w:val="20"/>
                <w:szCs w:val="20"/>
                <w:lang w:val="hy-AM"/>
              </w:rPr>
              <w:t>3</w:t>
            </w:r>
            <w:r w:rsidRPr="008C271A">
              <w:rPr>
                <w:rFonts w:ascii="GHEA Grapalat" w:eastAsia="Times New Roman" w:hAnsi="GHEA Grapalat" w:cs="Times New Roman"/>
                <w:sz w:val="20"/>
                <w:szCs w:val="20"/>
                <w:lang w:val="en-US"/>
              </w:rPr>
              <w:t>.</w:t>
            </w:r>
            <w:r w:rsidRPr="008C271A">
              <w:rPr>
                <w:rFonts w:ascii="GHEA Grapalat" w:eastAsia="Times New Roman" w:hAnsi="GHEA Grapalat" w:cs="Times New Roma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վճարողինսպասարկողֆինանսականկազմակերպության (մասնաճյուղի) կողմիցպարտադիրնշվում է պահանջագրիկատարմանամսաթիվը,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2</w:t>
            </w:r>
            <w:r w:rsidRPr="008C271A">
              <w:rPr>
                <w:rFonts w:ascii="GHEA Grapalat" w:eastAsia="Times New Roman" w:hAnsi="GHEA Grapalat" w:cs="Times New Roman"/>
                <w:sz w:val="20"/>
                <w:szCs w:val="20"/>
                <w:lang w:val="hy-AM"/>
              </w:rPr>
              <w:t>4</w:t>
            </w:r>
            <w:r w:rsidRPr="008C271A">
              <w:rPr>
                <w:rFonts w:ascii="GHEA Grapalat" w:eastAsia="Times New Roman" w:hAnsi="GHEA Grapalat" w:cs="Times New Roman"/>
                <w:sz w:val="20"/>
                <w:szCs w:val="20"/>
                <w:lang w:val="en-US"/>
              </w:rPr>
              <w:t>.ա.</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շահառուինսպասարկողֆինանսականկազմակերպության (մասնաճյուղի) աշխատակցիստորագրությունը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ոչպարտադիր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 xml:space="preserve">լրացվում է </w:t>
            </w:r>
            <w:r w:rsidRPr="008C271A">
              <w:rPr>
                <w:rFonts w:ascii="GHEA Grapalat" w:eastAsia="Times New Roman" w:hAnsi="GHEA Grapalat" w:cs="Times New Roman"/>
                <w:sz w:val="20"/>
                <w:szCs w:val="20"/>
                <w:lang w:val="en-US"/>
              </w:rPr>
              <w:t>վճարմանպահանջագիրըշահառուինսպասարկողֆինանսականկազմակերպության</w:t>
            </w:r>
            <w:r w:rsidRPr="008C271A">
              <w:rPr>
                <w:rFonts w:ascii="GHEA Grapalat" w:eastAsia="Times New Roman" w:hAnsi="GHEA Grapalat" w:cs="Times New Roman"/>
                <w:sz w:val="20"/>
                <w:szCs w:val="20"/>
                <w:lang w:val="hy-AM"/>
              </w:rPr>
              <w:t xml:space="preserve">ը </w:t>
            </w:r>
            <w:r w:rsidRPr="008C271A">
              <w:rPr>
                <w:rFonts w:ascii="GHEA Grapalat" w:eastAsia="Times New Roman" w:hAnsi="GHEA Grapalat" w:cs="Times New Roman"/>
                <w:sz w:val="20"/>
                <w:szCs w:val="20"/>
                <w:lang w:val="en-US"/>
              </w:rPr>
              <w:t>ներկայաց</w:t>
            </w:r>
            <w:r w:rsidRPr="008C271A">
              <w:rPr>
                <w:rFonts w:ascii="GHEA Grapalat" w:eastAsia="Times New Roman" w:hAnsi="GHEA Grapalat" w:cs="Times New Roman"/>
                <w:sz w:val="20"/>
                <w:szCs w:val="20"/>
                <w:lang w:val="hy-AM"/>
              </w:rPr>
              <w:t>վ</w:t>
            </w:r>
            <w:r w:rsidRPr="008C271A">
              <w:rPr>
                <w:rFonts w:ascii="GHEA Grapalat" w:eastAsia="Times New Roman" w:hAnsi="GHEA Grapalat" w:cs="Times New Roman"/>
                <w:sz w:val="20"/>
                <w:szCs w:val="20"/>
                <w:lang w:val="en-US"/>
              </w:rPr>
              <w:t>ելուդեպքում</w:t>
            </w:r>
            <w:r w:rsidRPr="008C271A">
              <w:rPr>
                <w:rFonts w:ascii="GHEA Grapalat" w:eastAsia="Times New Roman" w:hAnsi="GHEA Grapalat" w:cs="Times New Roman"/>
                <w:sz w:val="20"/>
                <w:szCs w:val="20"/>
                <w:lang w:val="hy-AM"/>
              </w:rPr>
              <w:t xml:space="preserve">, որտեղ </w:t>
            </w:r>
            <w:r w:rsidRPr="008C271A">
              <w:rPr>
                <w:rFonts w:ascii="GHEA Grapalat" w:eastAsia="Times New Roman" w:hAnsi="GHEA Grapalat" w:cs="Times New Roman"/>
                <w:sz w:val="20"/>
                <w:szCs w:val="20"/>
                <w:lang w:val="en-US"/>
              </w:rPr>
              <w:t>աշխատակցիստորագրությունը</w:t>
            </w:r>
            <w:r w:rsidRPr="008C271A">
              <w:rPr>
                <w:rFonts w:ascii="GHEA Grapalat" w:eastAsia="Times New Roman" w:hAnsi="GHEA Grapalat" w:cs="Times New Roman"/>
                <w:sz w:val="20"/>
                <w:szCs w:val="20"/>
                <w:lang w:val="hy-AM"/>
              </w:rPr>
              <w:t xml:space="preserve">դրվում է </w:t>
            </w:r>
            <w:r w:rsidRPr="008C271A">
              <w:rPr>
                <w:rFonts w:ascii="GHEA Grapalat" w:eastAsia="Times New Roman" w:hAnsi="GHEA Grapalat" w:cs="Times New Roman"/>
                <w:sz w:val="20"/>
                <w:szCs w:val="20"/>
                <w:lang w:val="en-US"/>
              </w:rPr>
              <w:t>թղթայինեղանակովներկայաց</w:t>
            </w:r>
            <w:r w:rsidRPr="008C271A">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2</w:t>
            </w:r>
            <w:r w:rsidRPr="008C271A">
              <w:rPr>
                <w:rFonts w:ascii="GHEA Grapalat" w:eastAsia="Times New Roman" w:hAnsi="GHEA Grapalat" w:cs="Times New Roman"/>
                <w:sz w:val="20"/>
                <w:szCs w:val="20"/>
                <w:lang w:val="hy-AM"/>
              </w:rPr>
              <w:t>4</w:t>
            </w:r>
            <w:r w:rsidRPr="008C271A">
              <w:rPr>
                <w:rFonts w:ascii="GHEA Grapalat" w:eastAsia="Times New Roman" w:hAnsi="GHEA Grapalat" w:cs="Times New Roman"/>
                <w:sz w:val="20"/>
                <w:szCs w:val="20"/>
                <w:lang w:val="en-US"/>
              </w:rPr>
              <w:t>.բ.</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 xml:space="preserve">շահառռւինսպասարկողֆինանսականկազմակերպության (մասնաճյուղի) </w:t>
            </w:r>
            <w:r w:rsidRPr="008C271A">
              <w:rPr>
                <w:rFonts w:ascii="GHEA Grapalat" w:eastAsia="Times New Roman" w:hAnsi="GHEA Grapalat" w:cs="Times New Roman"/>
                <w:sz w:val="20"/>
                <w:szCs w:val="20"/>
                <w:lang w:val="hy-AM"/>
              </w:rPr>
              <w:t>դրոշմա</w:t>
            </w:r>
            <w:r w:rsidRPr="008C271A">
              <w:rPr>
                <w:rFonts w:ascii="GHEA Grapalat" w:eastAsia="Times New Roman" w:hAnsi="GHEA Grapalat" w:cs="Times New Roman"/>
                <w:sz w:val="20"/>
                <w:szCs w:val="20"/>
                <w:lang w:val="en-US"/>
              </w:rPr>
              <w:t>կնիքը</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 xml:space="preserve">ոչ </w:t>
            </w: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 xml:space="preserve">լրացվում է </w:t>
            </w:r>
            <w:r w:rsidRPr="008C271A">
              <w:rPr>
                <w:rFonts w:ascii="GHEA Grapalat" w:eastAsia="Times New Roman" w:hAnsi="GHEA Grapalat" w:cs="Times New Roman"/>
                <w:sz w:val="20"/>
                <w:szCs w:val="20"/>
                <w:lang w:val="en-US"/>
              </w:rPr>
              <w:t>վճարմանպահանջագիրը</w:t>
            </w:r>
            <w:r w:rsidRPr="008C271A">
              <w:rPr>
                <w:rFonts w:ascii="GHEA Grapalat" w:eastAsia="Times New Roman" w:hAnsi="GHEA Grapalat" w:cs="Times New Roman"/>
                <w:sz w:val="20"/>
                <w:szCs w:val="20"/>
                <w:lang w:val="hy-AM"/>
              </w:rPr>
              <w:t xml:space="preserve">վերջինիս </w:t>
            </w:r>
            <w:r w:rsidRPr="008C271A">
              <w:rPr>
                <w:rFonts w:ascii="GHEA Grapalat" w:eastAsia="Times New Roman" w:hAnsi="GHEA Grapalat" w:cs="Times New Roman"/>
                <w:sz w:val="20"/>
                <w:szCs w:val="20"/>
                <w:lang w:val="en-US"/>
              </w:rPr>
              <w:t>ներկայաց</w:t>
            </w:r>
            <w:r w:rsidRPr="008C271A">
              <w:rPr>
                <w:rFonts w:ascii="GHEA Grapalat" w:eastAsia="Times New Roman" w:hAnsi="GHEA Grapalat" w:cs="Times New Roman"/>
                <w:sz w:val="20"/>
                <w:szCs w:val="20"/>
                <w:lang w:val="hy-AM"/>
              </w:rPr>
              <w:t>վ</w:t>
            </w:r>
            <w:r w:rsidRPr="008C271A">
              <w:rPr>
                <w:rFonts w:ascii="GHEA Grapalat" w:eastAsia="Times New Roman" w:hAnsi="GHEA Grapalat" w:cs="Times New Roman"/>
                <w:sz w:val="20"/>
                <w:szCs w:val="20"/>
                <w:lang w:val="en-US"/>
              </w:rPr>
              <w:t>ելուդեպքում</w:t>
            </w:r>
            <w:r w:rsidRPr="008C271A">
              <w:rPr>
                <w:rFonts w:ascii="GHEA Grapalat" w:eastAsia="Times New Roman" w:hAnsi="GHEA Grapalat" w:cs="Times New Roman"/>
                <w:sz w:val="20"/>
                <w:szCs w:val="20"/>
                <w:lang w:val="hy-AM"/>
              </w:rPr>
              <w:t xml:space="preserve">, որտեղ  դրոշմակնիքըդրվում է </w:t>
            </w:r>
            <w:r w:rsidRPr="008C271A">
              <w:rPr>
                <w:rFonts w:ascii="GHEA Grapalat" w:eastAsia="Times New Roman" w:hAnsi="GHEA Grapalat" w:cs="Times New Roman"/>
                <w:sz w:val="20"/>
                <w:szCs w:val="20"/>
                <w:lang w:val="en-US"/>
              </w:rPr>
              <w:t>թղթայինեղանակովներկայաց</w:t>
            </w:r>
            <w:r w:rsidRPr="008C271A">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p>
        </w:tc>
      </w:tr>
      <w:tr w:rsidR="008C271A" w:rsidRPr="005712A8" w:rsidTr="00405051">
        <w:tc>
          <w:tcPr>
            <w:tcW w:w="72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2</w:t>
            </w:r>
            <w:r w:rsidRPr="008C271A">
              <w:rPr>
                <w:rFonts w:ascii="GHEA Grapalat" w:eastAsia="Times New Roman" w:hAnsi="GHEA Grapalat" w:cs="Times New Roman"/>
                <w:sz w:val="20"/>
                <w:szCs w:val="20"/>
                <w:lang w:val="hy-AM"/>
              </w:rPr>
              <w:t>4</w:t>
            </w:r>
            <w:r w:rsidRPr="008C271A">
              <w:rPr>
                <w:rFonts w:ascii="GHEA Grapalat" w:eastAsia="Times New Roman" w:hAnsi="GHEA Grapalat" w:cs="Times New Roman"/>
                <w:sz w:val="20"/>
                <w:szCs w:val="20"/>
                <w:lang w:val="en-US"/>
              </w:rPr>
              <w:t>.գ</w:t>
            </w:r>
          </w:p>
        </w:tc>
        <w:tc>
          <w:tcPr>
            <w:tcW w:w="1938"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շահառռւինսպասարկողֆինանսականկազմակերպությանամսաթիվը,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en-US"/>
              </w:rPr>
              <w:t>Պարտադիր</w:t>
            </w:r>
          </w:p>
        </w:tc>
        <w:tc>
          <w:tcPr>
            <w:tcW w:w="335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 xml:space="preserve">ոչ </w:t>
            </w:r>
            <w:r w:rsidRPr="008C271A">
              <w:rPr>
                <w:rFonts w:ascii="GHEA Grapalat" w:eastAsia="Times New Roman" w:hAnsi="GHEA Grapalat" w:cs="Times New Roman"/>
                <w:sz w:val="20"/>
                <w:szCs w:val="20"/>
                <w:lang w:val="en-US"/>
              </w:rPr>
              <w:t>պարտադիր</w:t>
            </w:r>
          </w:p>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r w:rsidRPr="008C271A">
              <w:rPr>
                <w:rFonts w:ascii="GHEA Grapalat" w:eastAsia="Times New Roman" w:hAnsi="GHEA Grapalat" w:cs="Times New Roman"/>
                <w:sz w:val="20"/>
                <w:szCs w:val="20"/>
                <w:lang w:val="hy-AM"/>
              </w:rPr>
              <w:t xml:space="preserve">լրացվում է </w:t>
            </w:r>
            <w:r w:rsidRPr="008C271A">
              <w:rPr>
                <w:rFonts w:ascii="GHEA Grapalat" w:eastAsia="Times New Roman" w:hAnsi="GHEA Grapalat" w:cs="Times New Roman"/>
                <w:sz w:val="20"/>
                <w:szCs w:val="20"/>
                <w:lang w:val="en-US"/>
              </w:rPr>
              <w:t>վճարմանպահանջագիրը</w:t>
            </w:r>
            <w:r w:rsidRPr="008C271A">
              <w:rPr>
                <w:rFonts w:ascii="GHEA Grapalat" w:eastAsia="Times New Roman" w:hAnsi="GHEA Grapalat" w:cs="Times New Roman"/>
                <w:sz w:val="20"/>
                <w:szCs w:val="20"/>
                <w:lang w:val="hy-AM"/>
              </w:rPr>
              <w:t xml:space="preserve">վերջինիս </w:t>
            </w:r>
            <w:r w:rsidRPr="008C271A">
              <w:rPr>
                <w:rFonts w:ascii="GHEA Grapalat" w:eastAsia="Times New Roman" w:hAnsi="GHEA Grapalat" w:cs="Times New Roman"/>
                <w:sz w:val="20"/>
                <w:szCs w:val="20"/>
                <w:lang w:val="en-US"/>
              </w:rPr>
              <w:t>ներկայաց</w:t>
            </w:r>
            <w:r w:rsidRPr="008C271A">
              <w:rPr>
                <w:rFonts w:ascii="GHEA Grapalat" w:eastAsia="Times New Roman" w:hAnsi="GHEA Grapalat" w:cs="Times New Roman"/>
                <w:sz w:val="20"/>
                <w:szCs w:val="20"/>
                <w:lang w:val="hy-AM"/>
              </w:rPr>
              <w:t>վ</w:t>
            </w:r>
            <w:r w:rsidRPr="008C271A">
              <w:rPr>
                <w:rFonts w:ascii="GHEA Grapalat" w:eastAsia="Times New Roman" w:hAnsi="GHEA Grapalat" w:cs="Times New Roman"/>
                <w:sz w:val="20"/>
                <w:szCs w:val="20"/>
                <w:lang w:val="en-US"/>
              </w:rPr>
              <w:t>ելուդեպքում</w:t>
            </w:r>
            <w:r w:rsidRPr="008C271A">
              <w:rPr>
                <w:rFonts w:ascii="GHEA Grapalat" w:eastAsia="Times New Roman" w:hAnsi="GHEA Grapalat" w:cs="Times New Roman"/>
                <w:sz w:val="20"/>
                <w:szCs w:val="20"/>
                <w:lang w:val="hy-AM"/>
              </w:rPr>
              <w:t xml:space="preserve">,   որտեղ  սույն տվյալներըդրվում են </w:t>
            </w:r>
            <w:r w:rsidRPr="008C271A">
              <w:rPr>
                <w:rFonts w:ascii="GHEA Grapalat" w:eastAsia="Times New Roman" w:hAnsi="GHEA Grapalat" w:cs="Times New Roman"/>
                <w:sz w:val="20"/>
                <w:szCs w:val="20"/>
                <w:lang w:val="en-US"/>
              </w:rPr>
              <w:t>թղթայինեղանակովներկայաց</w:t>
            </w:r>
            <w:r w:rsidRPr="008C271A">
              <w:rPr>
                <w:rFonts w:ascii="GHEA Grapalat" w:eastAsia="Times New Roman" w:hAnsi="GHEA Grapalat" w:cs="Times New Roma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C271A" w:rsidRPr="008C271A" w:rsidRDefault="008C271A" w:rsidP="008C271A">
            <w:pPr>
              <w:spacing w:after="0" w:line="240" w:lineRule="auto"/>
              <w:jc w:val="center"/>
              <w:rPr>
                <w:rFonts w:ascii="GHEA Grapalat" w:eastAsia="Times New Roman" w:hAnsi="GHEA Grapalat" w:cs="Times New Roman"/>
                <w:sz w:val="20"/>
                <w:szCs w:val="20"/>
                <w:lang w:val="en-US"/>
              </w:rPr>
            </w:pPr>
          </w:p>
        </w:tc>
      </w:tr>
    </w:tbl>
    <w:p w:rsidR="008C271A" w:rsidRPr="008C271A" w:rsidRDefault="008C271A" w:rsidP="008C271A">
      <w:pPr>
        <w:spacing w:after="0" w:line="360" w:lineRule="auto"/>
        <w:ind w:firstLine="720"/>
        <w:jc w:val="right"/>
        <w:rPr>
          <w:rFonts w:ascii="GHEA Grapalat" w:eastAsia="Times New Roman" w:hAnsi="GHEA Grapalat" w:cs="Sylfaen"/>
          <w:sz w:val="20"/>
          <w:szCs w:val="20"/>
          <w:lang w:val="en-US"/>
        </w:rPr>
      </w:pPr>
    </w:p>
    <w:p w:rsidR="008C271A" w:rsidRPr="008C271A" w:rsidRDefault="008C271A" w:rsidP="008C271A">
      <w:pPr>
        <w:spacing w:after="0" w:line="360" w:lineRule="auto"/>
        <w:ind w:firstLine="720"/>
        <w:jc w:val="right"/>
        <w:rPr>
          <w:rFonts w:ascii="GHEA Grapalat" w:eastAsia="Times New Roman" w:hAnsi="GHEA Grapalat" w:cs="Sylfaen"/>
          <w:sz w:val="20"/>
          <w:szCs w:val="20"/>
          <w:lang w:val="en-US"/>
        </w:rPr>
      </w:pPr>
    </w:p>
    <w:p w:rsidR="008C271A" w:rsidRPr="008C271A" w:rsidRDefault="008C271A" w:rsidP="008C271A">
      <w:pPr>
        <w:spacing w:after="0" w:line="360" w:lineRule="auto"/>
        <w:ind w:firstLine="720"/>
        <w:jc w:val="right"/>
        <w:rPr>
          <w:rFonts w:ascii="GHEA Grapalat" w:eastAsia="Times New Roman" w:hAnsi="GHEA Grapalat" w:cs="Sylfaen"/>
          <w:sz w:val="20"/>
          <w:szCs w:val="20"/>
          <w:lang w:val="en-US"/>
        </w:rPr>
      </w:pPr>
    </w:p>
    <w:p w:rsidR="008C271A" w:rsidRPr="008C271A" w:rsidRDefault="008C271A" w:rsidP="008C271A">
      <w:pPr>
        <w:spacing w:after="0" w:line="360" w:lineRule="auto"/>
        <w:ind w:firstLine="720"/>
        <w:jc w:val="right"/>
        <w:rPr>
          <w:rFonts w:ascii="GHEA Grapalat" w:eastAsia="Times New Roman" w:hAnsi="GHEA Grapalat" w:cs="Sylfaen"/>
          <w:sz w:val="20"/>
          <w:szCs w:val="20"/>
          <w:lang w:val="en-US"/>
        </w:rPr>
      </w:pPr>
    </w:p>
    <w:p w:rsidR="009E18DB" w:rsidRPr="005712A8" w:rsidRDefault="009E18DB" w:rsidP="00C25807">
      <w:pPr>
        <w:spacing w:after="0" w:line="240" w:lineRule="auto"/>
        <w:ind w:firstLine="567"/>
        <w:jc w:val="right"/>
        <w:rPr>
          <w:rFonts w:ascii="GHEA Grapalat" w:eastAsia="Times New Roman" w:hAnsi="GHEA Grapalat" w:cs="Times New Roman"/>
          <w:b/>
          <w:sz w:val="20"/>
          <w:szCs w:val="20"/>
          <w:lang w:val="en-US"/>
        </w:rPr>
      </w:pPr>
    </w:p>
    <w:p w:rsidR="009E18DB" w:rsidRPr="005712A8" w:rsidRDefault="009E18DB" w:rsidP="00C25807">
      <w:pPr>
        <w:spacing w:after="0" w:line="240" w:lineRule="auto"/>
        <w:ind w:firstLine="567"/>
        <w:jc w:val="right"/>
        <w:rPr>
          <w:rFonts w:ascii="GHEA Grapalat" w:eastAsia="Times New Roman" w:hAnsi="GHEA Grapalat" w:cs="Times New Roman"/>
          <w:b/>
          <w:sz w:val="20"/>
          <w:szCs w:val="20"/>
          <w:lang w:val="en-US"/>
        </w:rPr>
      </w:pPr>
    </w:p>
    <w:p w:rsidR="009E18DB" w:rsidRPr="005712A8" w:rsidRDefault="009E18DB" w:rsidP="00C25807">
      <w:pPr>
        <w:spacing w:after="0" w:line="240" w:lineRule="auto"/>
        <w:ind w:firstLine="567"/>
        <w:jc w:val="right"/>
        <w:rPr>
          <w:rFonts w:ascii="GHEA Grapalat" w:eastAsia="Times New Roman" w:hAnsi="GHEA Grapalat" w:cs="Times New Roman"/>
          <w:b/>
          <w:sz w:val="20"/>
          <w:szCs w:val="20"/>
          <w:lang w:val="en-US"/>
        </w:rPr>
      </w:pPr>
    </w:p>
    <w:p w:rsidR="009E18DB" w:rsidRPr="005712A8" w:rsidRDefault="009E18DB" w:rsidP="00C25807">
      <w:pPr>
        <w:spacing w:after="0" w:line="240" w:lineRule="auto"/>
        <w:ind w:firstLine="567"/>
        <w:jc w:val="right"/>
        <w:rPr>
          <w:rFonts w:ascii="GHEA Grapalat" w:eastAsia="Times New Roman" w:hAnsi="GHEA Grapalat" w:cs="Times New Roman"/>
          <w:b/>
          <w:sz w:val="20"/>
          <w:szCs w:val="20"/>
          <w:lang w:val="en-US"/>
        </w:rPr>
      </w:pPr>
    </w:p>
    <w:p w:rsidR="009E18DB" w:rsidRPr="005712A8" w:rsidRDefault="009E18DB" w:rsidP="00C25807">
      <w:pPr>
        <w:spacing w:after="0" w:line="240" w:lineRule="auto"/>
        <w:ind w:firstLine="567"/>
        <w:jc w:val="right"/>
        <w:rPr>
          <w:rFonts w:ascii="GHEA Grapalat" w:eastAsia="Times New Roman" w:hAnsi="GHEA Grapalat" w:cs="Times New Roman"/>
          <w:b/>
          <w:sz w:val="20"/>
          <w:szCs w:val="20"/>
          <w:lang w:val="en-US"/>
        </w:rPr>
      </w:pPr>
    </w:p>
    <w:p w:rsidR="009E18DB" w:rsidRPr="005712A8" w:rsidRDefault="009E18DB" w:rsidP="00C25807">
      <w:pPr>
        <w:spacing w:after="0" w:line="240" w:lineRule="auto"/>
        <w:ind w:firstLine="567"/>
        <w:jc w:val="right"/>
        <w:rPr>
          <w:rFonts w:ascii="GHEA Grapalat" w:eastAsia="Times New Roman" w:hAnsi="GHEA Grapalat" w:cs="Times New Roman"/>
          <w:b/>
          <w:sz w:val="20"/>
          <w:szCs w:val="20"/>
          <w:lang w:val="en-US"/>
        </w:rPr>
      </w:pPr>
    </w:p>
    <w:p w:rsidR="009E18DB" w:rsidRPr="005712A8" w:rsidRDefault="009E18DB" w:rsidP="00C25807">
      <w:pPr>
        <w:spacing w:after="0" w:line="240" w:lineRule="auto"/>
        <w:ind w:firstLine="567"/>
        <w:jc w:val="right"/>
        <w:rPr>
          <w:rFonts w:ascii="GHEA Grapalat" w:eastAsia="Times New Roman" w:hAnsi="GHEA Grapalat" w:cs="Times New Roman"/>
          <w:b/>
          <w:sz w:val="20"/>
          <w:szCs w:val="20"/>
          <w:lang w:val="en-US"/>
        </w:rPr>
      </w:pPr>
    </w:p>
    <w:p w:rsidR="009E18DB" w:rsidRPr="005712A8" w:rsidRDefault="009E18DB" w:rsidP="00C25807">
      <w:pPr>
        <w:spacing w:after="0" w:line="240" w:lineRule="auto"/>
        <w:ind w:firstLine="567"/>
        <w:jc w:val="right"/>
        <w:rPr>
          <w:rFonts w:ascii="GHEA Grapalat" w:eastAsia="Times New Roman" w:hAnsi="GHEA Grapalat" w:cs="Times New Roman"/>
          <w:b/>
          <w:sz w:val="20"/>
          <w:szCs w:val="20"/>
          <w:lang w:val="en-US"/>
        </w:rPr>
      </w:pPr>
    </w:p>
    <w:p w:rsidR="009E18DB" w:rsidRDefault="009E18DB" w:rsidP="009E18DB">
      <w:pPr>
        <w:pStyle w:val="31"/>
        <w:spacing w:line="240" w:lineRule="auto"/>
        <w:jc w:val="right"/>
        <w:rPr>
          <w:rFonts w:ascii="GHEA Grapalat" w:hAnsi="GHEA Grapalat" w:cs="Arial"/>
          <w:b/>
          <w:lang w:val="hy-AM"/>
        </w:rPr>
      </w:pPr>
      <w:r>
        <w:rPr>
          <w:rFonts w:ascii="GHEA Grapalat" w:hAnsi="GHEA Grapalat" w:cs="Sylfaen"/>
          <w:b/>
          <w:lang w:val="hy-AM"/>
        </w:rPr>
        <w:t>Հավելված</w:t>
      </w:r>
      <w:r>
        <w:rPr>
          <w:rFonts w:ascii="GHEA Grapalat" w:hAnsi="GHEA Grapalat" w:cs="Arial"/>
          <w:b/>
          <w:lang w:val="hy-AM"/>
        </w:rPr>
        <w:t xml:space="preserve"> 5.2</w:t>
      </w:r>
    </w:p>
    <w:p w:rsidR="00205E77" w:rsidRPr="008C271A" w:rsidRDefault="00205E77" w:rsidP="00205E77">
      <w:pPr>
        <w:spacing w:after="0" w:line="240" w:lineRule="auto"/>
        <w:ind w:firstLine="567"/>
        <w:jc w:val="right"/>
        <w:rPr>
          <w:rFonts w:ascii="GHEA Grapalat" w:eastAsia="Times New Roman" w:hAnsi="GHEA Grapalat" w:cs="Arial"/>
          <w:b/>
          <w:sz w:val="20"/>
          <w:szCs w:val="20"/>
          <w:lang w:val="hy-AM"/>
        </w:rPr>
      </w:pPr>
      <w:r w:rsidRPr="008C271A">
        <w:rPr>
          <w:rFonts w:ascii="GHEA Grapalat" w:eastAsia="Times New Roman" w:hAnsi="GHEA Grapalat" w:cs="Times New Roman"/>
          <w:sz w:val="24"/>
          <w:szCs w:val="24"/>
          <w:lang w:val="af-ZA"/>
        </w:rPr>
        <w:t>«</w:t>
      </w:r>
      <w:r>
        <w:rPr>
          <w:rFonts w:ascii="GHEA Grapalat" w:eastAsia="Times New Roman" w:hAnsi="GHEA Grapalat" w:cs="Times New Roman"/>
          <w:b/>
          <w:sz w:val="20"/>
          <w:szCs w:val="20"/>
          <w:lang w:val="hy-AM"/>
        </w:rPr>
        <w:t>ՀՀԱՄԳՀ</w:t>
      </w:r>
      <w:r w:rsidRPr="008C271A">
        <w:rPr>
          <w:rFonts w:ascii="GHEA Grapalat" w:eastAsia="Times New Roman" w:hAnsi="GHEA Grapalat" w:cs="Times New Roman"/>
          <w:b/>
          <w:sz w:val="20"/>
          <w:szCs w:val="20"/>
          <w:lang w:val="es-ES"/>
        </w:rPr>
        <w:t>-</w:t>
      </w:r>
      <w:r w:rsidRPr="008C271A">
        <w:rPr>
          <w:rFonts w:ascii="GHEA Grapalat" w:eastAsia="Times New Roman" w:hAnsi="GHEA Grapalat" w:cs="Sylfaen"/>
          <w:b/>
          <w:sz w:val="20"/>
          <w:szCs w:val="20"/>
          <w:lang w:val="hy-AM"/>
        </w:rPr>
        <w:t>Բ</w:t>
      </w:r>
      <w:r w:rsidRPr="00395486">
        <w:rPr>
          <w:rFonts w:ascii="GHEA Grapalat" w:eastAsia="Times New Roman" w:hAnsi="GHEA Grapalat" w:cs="Sylfaen"/>
          <w:b/>
          <w:sz w:val="20"/>
          <w:szCs w:val="20"/>
          <w:lang w:val="hy-AM"/>
        </w:rPr>
        <w:t>Մ</w:t>
      </w:r>
      <w:r w:rsidRPr="008C271A">
        <w:rPr>
          <w:rFonts w:ascii="GHEA Grapalat" w:eastAsia="Times New Roman" w:hAnsi="GHEA Grapalat" w:cs="Sylfaen"/>
          <w:b/>
          <w:sz w:val="20"/>
          <w:szCs w:val="20"/>
          <w:lang w:val="hy-AM"/>
        </w:rPr>
        <w:t>Ա</w:t>
      </w:r>
      <w:r w:rsidRPr="00395486">
        <w:rPr>
          <w:rFonts w:ascii="GHEA Grapalat" w:eastAsia="Times New Roman" w:hAnsi="GHEA Grapalat" w:cs="Sylfaen"/>
          <w:b/>
          <w:sz w:val="20"/>
          <w:szCs w:val="20"/>
          <w:lang w:val="hy-AM"/>
        </w:rPr>
        <w:t>Շ</w:t>
      </w:r>
      <w:r w:rsidRPr="008C271A">
        <w:rPr>
          <w:rFonts w:ascii="GHEA Grapalat" w:eastAsia="Times New Roman" w:hAnsi="GHEA Grapalat" w:cs="Sylfaen"/>
          <w:b/>
          <w:sz w:val="20"/>
          <w:szCs w:val="20"/>
          <w:lang w:val="hy-AM"/>
        </w:rPr>
        <w:t>ՁԲ</w:t>
      </w:r>
      <w:r>
        <w:rPr>
          <w:rFonts w:ascii="GHEA Grapalat" w:eastAsia="Times New Roman" w:hAnsi="GHEA Grapalat" w:cs="Times New Roman"/>
          <w:b/>
          <w:sz w:val="20"/>
          <w:szCs w:val="20"/>
          <w:lang w:val="hy-AM"/>
        </w:rPr>
        <w:t>21</w:t>
      </w:r>
      <w:r w:rsidRPr="008C271A">
        <w:rPr>
          <w:rFonts w:ascii="GHEA Grapalat" w:eastAsia="Times New Roman" w:hAnsi="GHEA Grapalat" w:cs="Times New Roman"/>
          <w:b/>
          <w:sz w:val="20"/>
          <w:szCs w:val="20"/>
          <w:lang w:val="es-ES"/>
        </w:rPr>
        <w:t>/</w:t>
      </w:r>
      <w:r>
        <w:rPr>
          <w:rFonts w:ascii="GHEA Grapalat" w:eastAsia="Times New Roman" w:hAnsi="GHEA Grapalat" w:cs="Times New Roman"/>
          <w:b/>
          <w:sz w:val="20"/>
          <w:szCs w:val="20"/>
          <w:lang w:val="hy-AM"/>
        </w:rPr>
        <w:t>08</w:t>
      </w:r>
      <w:r w:rsidRPr="008C271A">
        <w:rPr>
          <w:rFonts w:ascii="GHEA Grapalat" w:eastAsia="Times New Roman" w:hAnsi="GHEA Grapalat" w:cs="Times New Roman"/>
          <w:sz w:val="24"/>
          <w:szCs w:val="24"/>
          <w:lang w:val="af-ZA"/>
        </w:rPr>
        <w:t>»</w:t>
      </w:r>
      <w:r w:rsidRPr="008C271A">
        <w:rPr>
          <w:rFonts w:ascii="GHEA Grapalat" w:eastAsia="Times New Roman" w:hAnsi="GHEA Grapalat" w:cs="Sylfaen"/>
          <w:b/>
          <w:sz w:val="20"/>
          <w:szCs w:val="20"/>
          <w:lang w:val="es-ES"/>
        </w:rPr>
        <w:t>*</w:t>
      </w:r>
      <w:r w:rsidRPr="008C271A">
        <w:rPr>
          <w:rFonts w:ascii="GHEA Grapalat" w:eastAsia="Times New Roman" w:hAnsi="GHEA Grapalat" w:cs="Sylfaen"/>
          <w:b/>
          <w:sz w:val="20"/>
          <w:szCs w:val="20"/>
          <w:lang w:val="hy-AM"/>
        </w:rPr>
        <w:t>ծածկագրով</w:t>
      </w:r>
    </w:p>
    <w:p w:rsidR="00205E77" w:rsidRPr="008C271A" w:rsidRDefault="00205E77" w:rsidP="00205E77">
      <w:pPr>
        <w:spacing w:after="0" w:line="240" w:lineRule="auto"/>
        <w:ind w:firstLine="567"/>
        <w:jc w:val="right"/>
        <w:rPr>
          <w:rFonts w:ascii="GHEA Grapalat" w:eastAsia="Times New Roman" w:hAnsi="GHEA Grapalat" w:cs="Sylfaen"/>
          <w:b/>
          <w:sz w:val="20"/>
          <w:szCs w:val="20"/>
          <w:lang w:val="hy-AM"/>
        </w:rPr>
      </w:pPr>
      <w:r w:rsidRPr="008C271A">
        <w:rPr>
          <w:rFonts w:ascii="GHEA Grapalat" w:eastAsia="Times New Roman" w:hAnsi="GHEA Grapalat" w:cs="Sylfaen"/>
          <w:b/>
          <w:sz w:val="20"/>
          <w:szCs w:val="20"/>
          <w:lang w:val="hy-AM"/>
        </w:rPr>
        <w:t>բաց</w:t>
      </w:r>
      <w:r w:rsidRPr="008C271A">
        <w:rPr>
          <w:rFonts w:ascii="GHEA Grapalat" w:eastAsia="Times New Roman" w:hAnsi="GHEA Grapalat" w:cs="Arial"/>
          <w:b/>
          <w:sz w:val="20"/>
          <w:szCs w:val="20"/>
          <w:lang w:val="hy-AM"/>
        </w:rPr>
        <w:t xml:space="preserve"> մրցույթի </w:t>
      </w:r>
      <w:r w:rsidRPr="008C271A">
        <w:rPr>
          <w:rFonts w:ascii="GHEA Grapalat" w:eastAsia="Times New Roman" w:hAnsi="GHEA Grapalat" w:cs="Sylfaen"/>
          <w:b/>
          <w:sz w:val="20"/>
          <w:szCs w:val="20"/>
          <w:lang w:val="hy-AM"/>
        </w:rPr>
        <w:t>հրավերի</w:t>
      </w:r>
    </w:p>
    <w:p w:rsidR="009E18DB" w:rsidRPr="00205E77" w:rsidRDefault="009E18DB" w:rsidP="009E18DB">
      <w:pPr>
        <w:pStyle w:val="aa"/>
        <w:spacing w:after="0" w:line="360" w:lineRule="auto"/>
        <w:ind w:firstLine="567"/>
        <w:jc w:val="right"/>
        <w:rPr>
          <w:rFonts w:ascii="GHEA Grapalat" w:hAnsi="GHEA Grapalat" w:cs="Sylfaen"/>
          <w:i/>
          <w:sz w:val="16"/>
          <w:lang w:val="hy-AM"/>
        </w:rPr>
      </w:pPr>
    </w:p>
    <w:p w:rsidR="009E18DB" w:rsidRDefault="009E18DB" w:rsidP="009E18DB">
      <w:pPr>
        <w:pStyle w:val="aa"/>
        <w:spacing w:after="0" w:line="360" w:lineRule="auto"/>
        <w:ind w:firstLine="567"/>
        <w:jc w:val="right"/>
        <w:rPr>
          <w:rFonts w:ascii="GHEA Grapalat" w:hAnsi="GHEA Grapalat" w:cs="Sylfaen"/>
          <w:i/>
          <w:sz w:val="16"/>
          <w:lang w:val="hy-AM"/>
        </w:rPr>
      </w:pPr>
    </w:p>
    <w:p w:rsidR="009E18DB" w:rsidRDefault="009E18DB" w:rsidP="009E18DB">
      <w:pPr>
        <w:pStyle w:val="aa"/>
        <w:spacing w:after="0" w:line="360" w:lineRule="auto"/>
        <w:ind w:firstLine="567"/>
        <w:jc w:val="center"/>
        <w:rPr>
          <w:rFonts w:ascii="GHEA Grapalat" w:hAnsi="GHEA Grapalat" w:cs="Sylfaen"/>
          <w:i/>
          <w:sz w:val="16"/>
          <w:lang w:val="hy-AM"/>
        </w:rPr>
      </w:pPr>
    </w:p>
    <w:p w:rsidR="009E18DB" w:rsidRPr="0089066E" w:rsidRDefault="009E18DB" w:rsidP="009E18DB">
      <w:pPr>
        <w:pStyle w:val="af0"/>
        <w:shd w:val="clear" w:color="auto" w:fill="FFFFFF"/>
        <w:ind w:firstLine="375"/>
        <w:jc w:val="center"/>
        <w:rPr>
          <w:rStyle w:val="af5"/>
          <w:color w:val="000000"/>
          <w:sz w:val="20"/>
          <w:szCs w:val="20"/>
          <w:lang w:val="hy-AM"/>
        </w:rPr>
      </w:pPr>
      <w:r>
        <w:rPr>
          <w:rStyle w:val="af5"/>
          <w:rFonts w:ascii="GHEA Grapalat" w:hAnsi="GHEA Grapalat"/>
          <w:color w:val="000000"/>
          <w:sz w:val="20"/>
          <w:szCs w:val="20"/>
          <w:lang w:val="hy-AM"/>
        </w:rPr>
        <w:t>ԵՐԱՇԽԻՔ N __________</w:t>
      </w:r>
    </w:p>
    <w:p w:rsidR="009E18DB" w:rsidRPr="0089066E" w:rsidRDefault="009E18DB" w:rsidP="009E18DB">
      <w:pPr>
        <w:jc w:val="center"/>
        <w:rPr>
          <w:rFonts w:cs="GHEA Grapalat"/>
          <w:lang w:val="hy-AM"/>
        </w:rPr>
      </w:pPr>
      <w:r>
        <w:rPr>
          <w:rFonts w:ascii="GHEA Grapalat" w:hAnsi="GHEA Grapalat" w:cs="GHEA Grapalat"/>
          <w:b/>
          <w:sz w:val="18"/>
          <w:szCs w:val="18"/>
          <w:lang w:val="hy-AM"/>
        </w:rPr>
        <w:t>(կանխավճարի ապահովում)</w:t>
      </w:r>
    </w:p>
    <w:p w:rsidR="009E18DB" w:rsidRPr="0089066E" w:rsidRDefault="009E18DB" w:rsidP="009E18DB">
      <w:pPr>
        <w:pStyle w:val="af0"/>
        <w:shd w:val="clear" w:color="auto" w:fill="FFFFFF"/>
        <w:ind w:firstLine="375"/>
        <w:rPr>
          <w:rStyle w:val="af5"/>
          <w:rFonts w:ascii="Arial Armenian" w:hAnsi="Arial Armenian"/>
          <w:lang w:val="hy-AM"/>
        </w:rPr>
      </w:pPr>
    </w:p>
    <w:p w:rsidR="009E18DB" w:rsidRDefault="009E18DB" w:rsidP="009E18DB">
      <w:pPr>
        <w:pStyle w:val="af0"/>
        <w:shd w:val="clear" w:color="auto" w:fill="FFFFFF"/>
        <w:ind w:firstLine="375"/>
        <w:rPr>
          <w:rStyle w:val="af5"/>
          <w:rFonts w:ascii="GHEA Grapalat" w:hAnsi="GHEA Grapalat"/>
          <w:b w:val="0"/>
          <w:bCs w:val="0"/>
          <w:sz w:val="20"/>
          <w:szCs w:val="20"/>
          <w:u w:val="single"/>
          <w:lang w:val="hy-AM"/>
        </w:rPr>
      </w:pPr>
      <w:r>
        <w:rPr>
          <w:rStyle w:val="af5"/>
          <w:rFonts w:ascii="GHEA Grapalat" w:hAnsi="GHEA Grapalat"/>
          <w:sz w:val="20"/>
          <w:szCs w:val="20"/>
          <w:lang w:val="hy-AM"/>
        </w:rPr>
        <w:tab/>
        <w:t xml:space="preserve">1.Սույն երաշխիքը (այսուհետ՝ երաշխիք) հանդիսանում է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rsidR="009E18DB" w:rsidRDefault="009E18DB" w:rsidP="009E18DB">
      <w:pPr>
        <w:pStyle w:val="af0"/>
        <w:shd w:val="clear" w:color="auto" w:fill="FFFFFF"/>
        <w:ind w:left="5664" w:firstLine="708"/>
        <w:rPr>
          <w:rStyle w:val="af5"/>
          <w:rFonts w:ascii="Arial Armenian" w:hAnsi="Arial Armenian"/>
          <w:lang w:val="hy-AM"/>
        </w:rPr>
      </w:pPr>
      <w:r>
        <w:rPr>
          <w:rFonts w:ascii="GHEA Grapalat" w:hAnsi="GHEA Grapalat" w:cs="Sylfaen"/>
          <w:vertAlign w:val="superscript"/>
          <w:lang w:val="hy-AM"/>
        </w:rPr>
        <w:t xml:space="preserve">          պատվիրատուի անվանումը</w:t>
      </w:r>
    </w:p>
    <w:p w:rsidR="009E18DB" w:rsidRPr="00AC7565" w:rsidRDefault="009E18DB" w:rsidP="009E18DB">
      <w:pPr>
        <w:pStyle w:val="af0"/>
        <w:shd w:val="clear" w:color="auto" w:fill="FFFFFF"/>
        <w:rPr>
          <w:rFonts w:ascii="GHEA Grapalat" w:hAnsi="GHEA Grapalat" w:cs="Sylfaen"/>
          <w:vertAlign w:val="superscript"/>
          <w:lang w:val="hy-AM"/>
        </w:rPr>
      </w:pPr>
      <w:r>
        <w:rPr>
          <w:rStyle w:val="af5"/>
          <w:rFonts w:ascii="GHEA Grapalat" w:hAnsi="GHEA Grapalat"/>
          <w:sz w:val="20"/>
          <w:szCs w:val="20"/>
          <w:lang w:val="hy-AM"/>
        </w:rPr>
        <w:t xml:space="preserve">(այսուհետ՝ բենեֆիցիար) և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(այսուհետ՝ պրինցիպալ)  միջև </w:t>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ascii="GHEA Grapalat" w:hAnsi="GHEA Grapalat" w:cs="Sylfaen"/>
          <w:vertAlign w:val="superscript"/>
          <w:lang w:val="hy-AM"/>
        </w:rPr>
        <w:t xml:space="preserve">ընտրված մասնակցի անվանումը </w:t>
      </w:r>
    </w:p>
    <w:p w:rsidR="009E18DB" w:rsidRPr="00AC7565" w:rsidRDefault="009E18DB" w:rsidP="009E18DB">
      <w:pPr>
        <w:pStyle w:val="af0"/>
        <w:shd w:val="clear" w:color="auto" w:fill="FFFFFF"/>
        <w:rPr>
          <w:rStyle w:val="af5"/>
          <w:b w:val="0"/>
          <w:bCs w:val="0"/>
          <w:sz w:val="20"/>
          <w:szCs w:val="20"/>
          <w:lang w:val="hy-AM"/>
        </w:rPr>
      </w:pPr>
      <w:r>
        <w:rPr>
          <w:rStyle w:val="af5"/>
          <w:rFonts w:ascii="GHEA Grapalat" w:hAnsi="GHEA Grapalat"/>
          <w:sz w:val="20"/>
          <w:szCs w:val="20"/>
          <w:lang w:val="hy-AM"/>
        </w:rPr>
        <w:t xml:space="preserve">կնքվելիք N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պայմանագրով նախատեսված  կանխավճարի  </w:t>
      </w:r>
    </w:p>
    <w:p w:rsidR="009E18DB" w:rsidRPr="00AC7565" w:rsidRDefault="009E18DB" w:rsidP="009E18DB">
      <w:pPr>
        <w:pStyle w:val="af0"/>
        <w:shd w:val="clear" w:color="auto" w:fill="FFFFFF"/>
        <w:ind w:firstLine="375"/>
        <w:rPr>
          <w:rFonts w:cs="Sylfaen"/>
          <w:vertAlign w:val="superscript"/>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Fonts w:ascii="GHEA Grapalat" w:hAnsi="GHEA Grapalat" w:cs="Sylfaen"/>
          <w:vertAlign w:val="superscript"/>
          <w:lang w:val="hy-AM"/>
        </w:rPr>
        <w:t>կնքվելիք պայմանագրի համարը</w:t>
      </w:r>
    </w:p>
    <w:p w:rsidR="009E18DB" w:rsidRPr="00AC7565" w:rsidRDefault="009E18DB" w:rsidP="009E18DB">
      <w:pPr>
        <w:pStyle w:val="af0"/>
        <w:shd w:val="clear" w:color="auto" w:fill="FFFFFF"/>
        <w:jc w:val="both"/>
        <w:rPr>
          <w:rStyle w:val="af5"/>
          <w:b w:val="0"/>
          <w:bCs w:val="0"/>
          <w:sz w:val="20"/>
          <w:szCs w:val="20"/>
          <w:lang w:val="hy-AM"/>
        </w:rPr>
      </w:pPr>
      <w:r>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rsidR="009E18DB" w:rsidRDefault="009E18DB" w:rsidP="009E18DB">
      <w:pPr>
        <w:pStyle w:val="af0"/>
        <w:shd w:val="clear" w:color="auto" w:fill="FFFFFF"/>
        <w:ind w:firstLine="708"/>
        <w:rPr>
          <w:rStyle w:val="af5"/>
          <w:rFonts w:ascii="GHEA Grapalat" w:hAnsi="GHEA Grapalat"/>
          <w:b w:val="0"/>
          <w:bCs w:val="0"/>
          <w:sz w:val="20"/>
          <w:szCs w:val="20"/>
          <w:lang w:val="hy-AM"/>
        </w:rPr>
      </w:pPr>
      <w:r>
        <w:rPr>
          <w:rStyle w:val="af5"/>
          <w:rFonts w:ascii="GHEA Grapalat" w:hAnsi="GHEA Grapalat"/>
          <w:sz w:val="20"/>
          <w:szCs w:val="20"/>
          <w:lang w:val="hy-AM"/>
        </w:rPr>
        <w:t xml:space="preserve">2. Երաշխիքով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(այսուհետ՝ երաշխիք տվող </w:t>
      </w:r>
    </w:p>
    <w:p w:rsidR="009E18DB" w:rsidRDefault="009E18DB" w:rsidP="009E18DB">
      <w:pPr>
        <w:pStyle w:val="af0"/>
        <w:shd w:val="clear" w:color="auto" w:fill="FFFFFF"/>
        <w:ind w:firstLine="375"/>
        <w:rPr>
          <w:rStyle w:val="af5"/>
          <w:rFonts w:ascii="GHEA Grapalat" w:hAnsi="GHEA Grapalat"/>
          <w:b w:val="0"/>
          <w:bCs w:val="0"/>
          <w:sz w:val="20"/>
          <w:szCs w:val="20"/>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Fonts w:ascii="GHEA Grapalat" w:hAnsi="GHEA Grapalat" w:cs="Sylfaen"/>
          <w:vertAlign w:val="superscript"/>
          <w:lang w:val="hy-AM"/>
        </w:rPr>
        <w:t>երաշխիքը տվող բանկի անվանումը</w:t>
      </w:r>
    </w:p>
    <w:p w:rsidR="009E18DB" w:rsidRDefault="009E18DB" w:rsidP="009E18DB">
      <w:pPr>
        <w:pStyle w:val="af0"/>
        <w:shd w:val="clear" w:color="auto" w:fill="FFFFFF"/>
        <w:rPr>
          <w:rStyle w:val="af5"/>
          <w:rFonts w:ascii="GHEA Grapalat" w:hAnsi="GHEA Grapalat"/>
          <w:b w:val="0"/>
          <w:bCs w:val="0"/>
          <w:sz w:val="20"/>
          <w:szCs w:val="20"/>
          <w:u w:val="single"/>
          <w:lang w:val="hy-AM"/>
        </w:rPr>
      </w:pPr>
      <w:r>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rsidR="009E18DB" w:rsidRDefault="009E18DB" w:rsidP="009E18DB">
      <w:pPr>
        <w:pStyle w:val="af0"/>
        <w:shd w:val="clear" w:color="auto" w:fill="FFFFFF"/>
        <w:rPr>
          <w:rStyle w:val="af5"/>
          <w:rFonts w:ascii="GHEA Grapalat" w:hAnsi="GHEA Grapalat"/>
          <w:b w:val="0"/>
          <w:bCs w:val="0"/>
          <w:sz w:val="20"/>
          <w:szCs w:val="20"/>
          <w:u w:val="single"/>
          <w:lang w:val="hy-AM"/>
        </w:rPr>
      </w:pPr>
      <w:r>
        <w:rPr>
          <w:rFonts w:ascii="GHEA Grapalat" w:hAnsi="GHEA Grapalat" w:cs="Sylfaen"/>
          <w:vertAlign w:val="superscript"/>
          <w:lang w:val="hy-AM"/>
        </w:rPr>
        <w:t xml:space="preserve">                                                                                                                                                                                    գումարը թվերով և տառերով</w:t>
      </w:r>
    </w:p>
    <w:p w:rsidR="009E18DB" w:rsidRDefault="009E18DB" w:rsidP="009E18DB">
      <w:pPr>
        <w:pStyle w:val="af0"/>
        <w:shd w:val="clear" w:color="auto" w:fill="FFFFFF"/>
        <w:rPr>
          <w:rStyle w:val="af5"/>
          <w:rFonts w:ascii="GHEA Grapalat" w:hAnsi="GHEA Grapalat"/>
          <w:b w:val="0"/>
          <w:bCs w:val="0"/>
          <w:sz w:val="20"/>
          <w:szCs w:val="20"/>
          <w:lang w:val="hy-AM"/>
        </w:rPr>
      </w:pPr>
      <w:r>
        <w:rPr>
          <w:rStyle w:val="af5"/>
          <w:rFonts w:ascii="GHEA Grapalat" w:hAnsi="GHEA Grapalat"/>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հաշվեհամարին </w:t>
      </w:r>
    </w:p>
    <w:p w:rsidR="009E18DB" w:rsidRDefault="009E18DB" w:rsidP="009E18DB">
      <w:pPr>
        <w:pStyle w:val="af0"/>
        <w:shd w:val="clear" w:color="auto" w:fill="FFFFFF"/>
        <w:rPr>
          <w:rStyle w:val="af5"/>
          <w:rFonts w:ascii="GHEA Grapalat" w:hAnsi="GHEA Grapalat"/>
          <w:b w:val="0"/>
          <w:bCs w:val="0"/>
          <w:sz w:val="20"/>
          <w:szCs w:val="20"/>
          <w:lang w:val="hy-AM"/>
        </w:rPr>
      </w:pPr>
      <w:r>
        <w:rPr>
          <w:rFonts w:ascii="GHEA Grapalat" w:hAnsi="GHEA Grapalat" w:cs="Sylfaen"/>
          <w:vertAlign w:val="superscript"/>
          <w:lang w:val="hy-AM"/>
        </w:rPr>
        <w:t xml:space="preserve">                                                                                                                   հաշվեհամարը</w:t>
      </w:r>
      <w:r>
        <w:rPr>
          <w:rStyle w:val="af5"/>
          <w:rFonts w:ascii="GHEA Grapalat" w:hAnsi="GHEA Grapalat"/>
          <w:sz w:val="20"/>
          <w:szCs w:val="20"/>
          <w:lang w:val="hy-AM"/>
        </w:rPr>
        <w:t xml:space="preserve">                                                                    փոխանցման միջոցով:</w:t>
      </w:r>
    </w:p>
    <w:p w:rsidR="009E18DB" w:rsidRPr="00AC7565" w:rsidRDefault="009E18DB" w:rsidP="009E18DB">
      <w:pPr>
        <w:pStyle w:val="af0"/>
        <w:shd w:val="clear" w:color="auto" w:fill="FFFFFF"/>
        <w:ind w:firstLine="375"/>
        <w:rPr>
          <w:color w:val="000000"/>
          <w:lang w:val="hy-AM"/>
        </w:rPr>
      </w:pPr>
      <w:r>
        <w:rPr>
          <w:rFonts w:ascii="GHEA Grapalat" w:hAnsi="GHEA Grapalat"/>
          <w:color w:val="000000"/>
          <w:sz w:val="20"/>
          <w:szCs w:val="20"/>
          <w:lang w:val="hy-AM"/>
        </w:rPr>
        <w:t>3. Սույն երաշխիքն անհետկանչելի է:</w:t>
      </w:r>
    </w:p>
    <w:p w:rsidR="009E18DB" w:rsidRDefault="009E18DB" w:rsidP="009E18DB">
      <w:pPr>
        <w:pStyle w:val="af0"/>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E18DB" w:rsidRDefault="009E18DB" w:rsidP="009E18DB">
      <w:pPr>
        <w:pStyle w:val="af0"/>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 5. Երաշխիքը գործում է բենեֆիցիարի և պրիցիպալի միջև կնքվելիք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rsidR="009E18DB" w:rsidRDefault="009E18DB" w:rsidP="009E18DB">
      <w:pPr>
        <w:pStyle w:val="af0"/>
        <w:shd w:val="clear" w:color="auto" w:fill="FFFFFF"/>
        <w:ind w:left="4956" w:firstLine="708"/>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 </w:t>
      </w:r>
    </w:p>
    <w:p w:rsidR="009E18DB" w:rsidRDefault="009E18DB" w:rsidP="009E18DB">
      <w:pPr>
        <w:pStyle w:val="aff3"/>
        <w:tabs>
          <w:tab w:val="left" w:pos="0"/>
        </w:tabs>
        <w:ind w:left="0"/>
        <w:mirrorIndents/>
        <w:jc w:val="both"/>
        <w:rPr>
          <w:rFonts w:ascii="GHEA Grapalat" w:hAnsi="GHEA Grapalat"/>
          <w:color w:val="000000"/>
          <w:sz w:val="20"/>
          <w:szCs w:val="20"/>
          <w:u w:val="single"/>
          <w:lang w:val="hy-AM"/>
        </w:rPr>
      </w:pPr>
      <w:r>
        <w:rPr>
          <w:rFonts w:ascii="GHEA Grapalat" w:hAnsi="GHEA Grapalat"/>
          <w:color w:val="000000"/>
          <w:sz w:val="20"/>
          <w:szCs w:val="20"/>
          <w:lang w:val="hy-AM"/>
        </w:rPr>
        <w:t xml:space="preserve">պայմանագիրն ուժի մեջ մտնելու օրվանից մինչև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s="Sylfaen"/>
          <w:vertAlign w:val="superscript"/>
          <w:lang w:val="hy-AM"/>
        </w:rPr>
        <w:t>կնքվելիք պայմանագրով նախատեսված աշխատանքի կատարման վերջնաժամկետը</w:t>
      </w:r>
    </w:p>
    <w:p w:rsidR="009E18DB" w:rsidRDefault="009E18DB" w:rsidP="009E18DB">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9E18DB" w:rsidRDefault="009E18DB" w:rsidP="009E18DB">
      <w:pPr>
        <w:pStyle w:val="af0"/>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9E18DB" w:rsidRDefault="009E18DB" w:rsidP="009E18DB">
      <w:pPr>
        <w:pStyle w:val="af0"/>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 xml:space="preserve">1)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lang w:val="hy-AM"/>
        </w:rPr>
        <w:t xml:space="preserve"> պայմանագրի, ներառյալ նաև դրանում կատարված</w:t>
      </w:r>
    </w:p>
    <w:p w:rsidR="009E18DB" w:rsidRDefault="009E18DB" w:rsidP="009E18DB">
      <w:pPr>
        <w:pStyle w:val="af0"/>
        <w:shd w:val="clear" w:color="auto" w:fill="FFFFFF"/>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 </w:t>
      </w:r>
    </w:p>
    <w:p w:rsidR="009E18DB" w:rsidRDefault="009E18DB" w:rsidP="009E18DB">
      <w:pPr>
        <w:pStyle w:val="af0"/>
        <w:shd w:val="clear" w:color="auto" w:fill="FFFFFF"/>
        <w:rPr>
          <w:rFonts w:ascii="GHEA Grapalat" w:hAnsi="GHEA Grapalat"/>
          <w:color w:val="000000"/>
          <w:sz w:val="20"/>
          <w:szCs w:val="20"/>
          <w:lang w:val="hy-AM"/>
        </w:rPr>
      </w:pPr>
      <w:r>
        <w:rPr>
          <w:rFonts w:ascii="GHEA Grapalat" w:hAnsi="GHEA Grapalat"/>
          <w:color w:val="000000"/>
          <w:sz w:val="20"/>
          <w:szCs w:val="20"/>
          <w:lang w:val="hy-AM"/>
        </w:rPr>
        <w:t>կատարված փոփոխությունների, լրացուցիչ համաձայնագրերի պատճենները.</w:t>
      </w:r>
    </w:p>
    <w:p w:rsidR="009E18DB" w:rsidRDefault="009E18DB" w:rsidP="009E18DB">
      <w:pPr>
        <w:pStyle w:val="af0"/>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Pr>
            <w:rStyle w:val="a9"/>
            <w:rFonts w:ascii="GHEA Grapalat" w:hAnsi="GHEA Grapalat"/>
            <w:sz w:val="20"/>
            <w:lang w:val="hy-AM"/>
          </w:rPr>
          <w:t>www.procurement.am</w:t>
        </w:r>
      </w:hyperlink>
      <w:r>
        <w:rPr>
          <w:rFonts w:ascii="GHEA Grapalat" w:hAnsi="GHEA Grapalat"/>
          <w:color w:val="000000"/>
          <w:sz w:val="20"/>
          <w:szCs w:val="20"/>
          <w:lang w:val="hy-AM"/>
        </w:rPr>
        <w:t xml:space="preserve"> հասցեով գործող տեղեկագրում հրապարակած ծանուցումը:</w:t>
      </w:r>
    </w:p>
    <w:p w:rsidR="009E18DB" w:rsidRDefault="009E18DB" w:rsidP="009E18DB">
      <w:pPr>
        <w:pStyle w:val="af0"/>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9E18DB" w:rsidRDefault="009E18DB" w:rsidP="009E18DB">
      <w:pPr>
        <w:pStyle w:val="af0"/>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8. Երաշխիք տվող անձը մերժում է բենեֆիցիարի պահանջը, եթե`</w:t>
      </w:r>
    </w:p>
    <w:p w:rsidR="009E18DB" w:rsidRDefault="009E18DB" w:rsidP="009E18DB">
      <w:pPr>
        <w:pStyle w:val="af0"/>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9E18DB" w:rsidRDefault="009E18DB" w:rsidP="009E18DB">
      <w:pPr>
        <w:pStyle w:val="af0"/>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2) պահանջը ներկայացվել է երաշխիքով սահմանված ժամկետի ավարտից հետո:</w:t>
      </w:r>
    </w:p>
    <w:p w:rsidR="009E18DB" w:rsidRDefault="009E18DB" w:rsidP="009E18DB">
      <w:pPr>
        <w:pStyle w:val="af0"/>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9E18DB" w:rsidRDefault="009E18DB" w:rsidP="009E18DB">
      <w:pPr>
        <w:pStyle w:val="af0"/>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9E18DB" w:rsidRDefault="009E18DB" w:rsidP="009E18DB">
      <w:pPr>
        <w:pStyle w:val="af0"/>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9E18DB" w:rsidRDefault="009E18DB" w:rsidP="009E18DB">
      <w:pPr>
        <w:pStyle w:val="aff3"/>
        <w:tabs>
          <w:tab w:val="left" w:pos="0"/>
        </w:tabs>
        <w:spacing w:line="360" w:lineRule="auto"/>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12.Սույն երաշխիքի բնօրինակից արտատպված տարբերակը երաշխիք տվող անձը երաշխիքի տրամադրման օրը իր պաշտոնական էլեկտրոնային փոստի հասցեից ուղարկում է   --------------------------------</w:t>
      </w:r>
    </w:p>
    <w:p w:rsidR="009E18DB" w:rsidRDefault="009E18DB" w:rsidP="009E18DB">
      <w:pPr>
        <w:pStyle w:val="aff3"/>
        <w:tabs>
          <w:tab w:val="left" w:pos="0"/>
        </w:tabs>
        <w:spacing w:line="360" w:lineRule="auto"/>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ընթացակարգի ծածկագիրը</w:t>
      </w:r>
    </w:p>
    <w:p w:rsidR="009E18DB" w:rsidRDefault="009E18DB" w:rsidP="009E18DB">
      <w:pPr>
        <w:pStyle w:val="aff3"/>
        <w:tabs>
          <w:tab w:val="left" w:pos="0"/>
        </w:tabs>
        <w:spacing w:line="360" w:lineRule="auto"/>
        <w:ind w:left="0"/>
        <w:mirrorIndents/>
        <w:jc w:val="both"/>
        <w:rPr>
          <w:rFonts w:ascii="GHEA Grapalat" w:hAnsi="GHEA Grapalat"/>
          <w:color w:val="000000"/>
          <w:lang w:val="hy-AM"/>
        </w:rPr>
      </w:pPr>
      <w:r>
        <w:rPr>
          <w:rFonts w:ascii="GHEA Grapalat" w:hAnsi="GHEA Grapalat"/>
          <w:color w:val="000000"/>
          <w:sz w:val="20"/>
          <w:szCs w:val="20"/>
          <w:lang w:val="hy-AM"/>
        </w:rPr>
        <w:t xml:space="preserve">ծածկագրով գնման ընթացակարգի հրավերում նշված՝ քարտուղարի   (գնումները համակարգողի) էլեկտրոնային փոստի հասցեին։                                                                                                  </w:t>
      </w:r>
    </w:p>
    <w:p w:rsidR="009E18DB" w:rsidRDefault="009E18DB" w:rsidP="009E18DB">
      <w:pPr>
        <w:pStyle w:val="af0"/>
        <w:shd w:val="clear" w:color="auto" w:fill="FFFFFF"/>
        <w:ind w:firstLine="375"/>
        <w:jc w:val="both"/>
        <w:rPr>
          <w:rFonts w:ascii="GHEA Grapalat" w:hAnsi="GHEA Grapalat"/>
          <w:color w:val="000000"/>
          <w:sz w:val="20"/>
          <w:szCs w:val="20"/>
          <w:lang w:val="hy-AM"/>
        </w:rPr>
      </w:pPr>
    </w:p>
    <w:p w:rsidR="009E18DB" w:rsidRDefault="009E18DB" w:rsidP="009E18DB">
      <w:pPr>
        <w:pStyle w:val="af0"/>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Գործադիր մարմնի ղեկավար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rsidR="009E18DB" w:rsidRDefault="009E18DB" w:rsidP="009E18DB">
      <w:pPr>
        <w:pStyle w:val="af0"/>
        <w:shd w:val="clear" w:color="auto" w:fill="FFFFFF"/>
        <w:ind w:firstLine="375"/>
        <w:jc w:val="both"/>
        <w:rPr>
          <w:rFonts w:ascii="GHEA Grapalat" w:hAnsi="GHEA Grapalat"/>
          <w:color w:val="000000"/>
          <w:sz w:val="20"/>
          <w:szCs w:val="20"/>
          <w:lang w:val="hy-AM"/>
        </w:rPr>
      </w:pPr>
    </w:p>
    <w:p w:rsidR="009E18DB" w:rsidRDefault="009E18DB" w:rsidP="009E18DB">
      <w:pPr>
        <w:pStyle w:val="af0"/>
        <w:shd w:val="clear" w:color="auto" w:fill="FFFFFF"/>
        <w:ind w:firstLine="375"/>
        <w:jc w:val="both"/>
        <w:rPr>
          <w:rFonts w:ascii="GHEA Grapalat" w:hAnsi="GHEA Grapalat"/>
          <w:color w:val="000000"/>
          <w:sz w:val="20"/>
          <w:szCs w:val="20"/>
          <w:lang w:val="hy-AM"/>
        </w:rPr>
      </w:pPr>
    </w:p>
    <w:p w:rsidR="009E18DB" w:rsidRDefault="009E18DB" w:rsidP="009E18DB">
      <w:pPr>
        <w:pStyle w:val="af0"/>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rsidR="009E18DB" w:rsidRDefault="009E18DB" w:rsidP="009E18DB">
      <w:pPr>
        <w:pStyle w:val="af0"/>
        <w:shd w:val="clear" w:color="auto" w:fill="FFFFFF"/>
        <w:rPr>
          <w:rFonts w:ascii="GHEA Grapalat" w:hAnsi="GHEA Grapalat" w:cs="Sylfaen"/>
          <w:vertAlign w:val="superscript"/>
          <w:lang w:val="hy-AM"/>
        </w:rPr>
      </w:pPr>
      <w:r>
        <w:rPr>
          <w:rFonts w:ascii="GHEA Grapalat" w:hAnsi="GHEA Grapalat" w:cs="Sylfaen"/>
          <w:vertAlign w:val="superscript"/>
          <w:lang w:val="hy-AM"/>
        </w:rPr>
        <w:t xml:space="preserve">                                                        ամիսը, ամսաթիվը, տարեթիվը</w:t>
      </w:r>
    </w:p>
    <w:p w:rsidR="009E18DB" w:rsidRDefault="009E18DB" w:rsidP="009E18DB">
      <w:pPr>
        <w:pStyle w:val="31"/>
        <w:spacing w:line="240" w:lineRule="auto"/>
        <w:jc w:val="right"/>
        <w:rPr>
          <w:rFonts w:ascii="GHEA Grapalat" w:hAnsi="GHEA Grapalat"/>
          <w:b/>
          <w:lang w:val="hy-AM"/>
        </w:rPr>
      </w:pPr>
    </w:p>
    <w:p w:rsidR="009E18DB" w:rsidRDefault="009E18DB" w:rsidP="009E18DB">
      <w:pPr>
        <w:pStyle w:val="31"/>
        <w:spacing w:line="240" w:lineRule="auto"/>
        <w:jc w:val="right"/>
        <w:rPr>
          <w:rFonts w:ascii="GHEA Grapalat" w:hAnsi="GHEA Grapalat" w:cs="Sylfaen"/>
          <w:b/>
          <w:lang w:val="hy-AM"/>
        </w:rPr>
      </w:pPr>
    </w:p>
    <w:p w:rsidR="009E18DB" w:rsidRDefault="009E18DB" w:rsidP="009E18DB">
      <w:pPr>
        <w:pStyle w:val="31"/>
        <w:spacing w:line="240" w:lineRule="auto"/>
        <w:jc w:val="right"/>
        <w:rPr>
          <w:rFonts w:ascii="GHEA Grapalat" w:hAnsi="GHEA Grapalat" w:cs="Sylfaen"/>
          <w:b/>
          <w:lang w:val="hy-AM"/>
        </w:rPr>
      </w:pPr>
    </w:p>
    <w:p w:rsidR="009E18DB" w:rsidRDefault="009E18DB" w:rsidP="009E18DB">
      <w:pPr>
        <w:pStyle w:val="31"/>
        <w:spacing w:line="240" w:lineRule="auto"/>
        <w:jc w:val="right"/>
        <w:rPr>
          <w:rFonts w:ascii="GHEA Grapalat" w:hAnsi="GHEA Grapalat" w:cs="Sylfaen"/>
          <w:b/>
          <w:lang w:val="hy-AM"/>
        </w:rPr>
      </w:pPr>
    </w:p>
    <w:p w:rsidR="009E18DB" w:rsidRDefault="009E18DB" w:rsidP="009E18DB">
      <w:pPr>
        <w:pStyle w:val="31"/>
        <w:spacing w:line="240" w:lineRule="auto"/>
        <w:jc w:val="right"/>
        <w:rPr>
          <w:rFonts w:ascii="GHEA Grapalat" w:hAnsi="GHEA Grapalat" w:cs="Sylfaen"/>
          <w:b/>
          <w:lang w:val="hy-AM"/>
        </w:rPr>
      </w:pPr>
    </w:p>
    <w:p w:rsidR="009E18DB" w:rsidRDefault="009E18DB" w:rsidP="009E18DB">
      <w:pPr>
        <w:pStyle w:val="31"/>
        <w:spacing w:line="240" w:lineRule="auto"/>
        <w:jc w:val="right"/>
        <w:rPr>
          <w:rFonts w:ascii="GHEA Grapalat" w:hAnsi="GHEA Grapalat" w:cs="Sylfaen"/>
          <w:b/>
          <w:lang w:val="hy-AM"/>
        </w:rPr>
      </w:pPr>
    </w:p>
    <w:p w:rsidR="008C271A" w:rsidRPr="008C271A" w:rsidRDefault="008C271A" w:rsidP="00C25807">
      <w:pPr>
        <w:spacing w:after="0" w:line="240" w:lineRule="auto"/>
        <w:ind w:firstLine="567"/>
        <w:jc w:val="right"/>
        <w:rPr>
          <w:rFonts w:ascii="GHEA Grapalat" w:eastAsia="Times New Roman" w:hAnsi="GHEA Grapalat" w:cs="Sylfaen"/>
          <w:b/>
          <w:sz w:val="20"/>
          <w:szCs w:val="20"/>
          <w:lang w:val="hy-AM"/>
        </w:rPr>
      </w:pPr>
      <w:r w:rsidRPr="008C271A">
        <w:rPr>
          <w:rFonts w:ascii="GHEA Grapalat" w:eastAsia="Times New Roman" w:hAnsi="GHEA Grapalat" w:cs="Times New Roman"/>
          <w:b/>
          <w:sz w:val="20"/>
          <w:szCs w:val="20"/>
          <w:lang w:val="hy-AM"/>
        </w:rPr>
        <w:br w:type="page"/>
      </w:r>
    </w:p>
    <w:p w:rsidR="008C271A" w:rsidRPr="00395486" w:rsidRDefault="008C271A" w:rsidP="008C271A">
      <w:pPr>
        <w:spacing w:after="0" w:line="240" w:lineRule="auto"/>
        <w:ind w:firstLine="567"/>
        <w:jc w:val="right"/>
        <w:rPr>
          <w:rFonts w:ascii="GHEA Grapalat" w:eastAsia="Times New Roman" w:hAnsi="GHEA Grapalat" w:cs="Sylfaen"/>
          <w:b/>
          <w:sz w:val="20"/>
          <w:szCs w:val="20"/>
          <w:lang w:val="hy-AM"/>
        </w:rPr>
      </w:pPr>
      <w:r w:rsidRPr="008C271A">
        <w:rPr>
          <w:rFonts w:ascii="GHEA Grapalat" w:eastAsia="Times New Roman" w:hAnsi="GHEA Grapalat" w:cs="Sylfaen"/>
          <w:b/>
          <w:sz w:val="20"/>
          <w:szCs w:val="20"/>
          <w:lang w:val="hy-AM"/>
        </w:rPr>
        <w:lastRenderedPageBreak/>
        <w:t xml:space="preserve">Հավելված </w:t>
      </w:r>
      <w:r w:rsidRPr="00395486">
        <w:rPr>
          <w:rFonts w:ascii="GHEA Grapalat" w:eastAsia="Times New Roman" w:hAnsi="GHEA Grapalat" w:cs="Sylfaen"/>
          <w:b/>
          <w:sz w:val="20"/>
          <w:szCs w:val="20"/>
          <w:lang w:val="hy-AM"/>
        </w:rPr>
        <w:t>7</w:t>
      </w:r>
      <w:r w:rsidRPr="00395486">
        <w:rPr>
          <w:rFonts w:ascii="GHEA Grapalat" w:eastAsia="Times New Roman" w:hAnsi="GHEA Grapalat" w:cs="Sylfaen"/>
          <w:b/>
          <w:sz w:val="20"/>
          <w:szCs w:val="20"/>
          <w:vertAlign w:val="superscript"/>
          <w:lang w:val="hy-AM"/>
        </w:rPr>
        <w:t>25</w:t>
      </w:r>
      <w:r w:rsidRPr="008C271A">
        <w:rPr>
          <w:rFonts w:ascii="GHEA Grapalat" w:eastAsia="Times New Roman" w:hAnsi="GHEA Grapalat" w:cs="Sylfaen"/>
          <w:b/>
          <w:color w:val="FFFFFF"/>
          <w:sz w:val="20"/>
          <w:szCs w:val="20"/>
          <w:vertAlign w:val="superscript"/>
          <w:lang w:val="en-US"/>
        </w:rPr>
        <w:footnoteReference w:id="14"/>
      </w:r>
    </w:p>
    <w:p w:rsidR="008C271A" w:rsidRPr="008C271A" w:rsidRDefault="008C271A" w:rsidP="008C271A">
      <w:pPr>
        <w:spacing w:after="0" w:line="240" w:lineRule="auto"/>
        <w:ind w:firstLine="567"/>
        <w:jc w:val="right"/>
        <w:rPr>
          <w:rFonts w:ascii="GHEA Grapalat" w:eastAsia="Times New Roman" w:hAnsi="GHEA Grapalat" w:cs="Sylfaen"/>
          <w:b/>
          <w:sz w:val="20"/>
          <w:szCs w:val="20"/>
          <w:lang w:val="hy-AM"/>
        </w:rPr>
      </w:pPr>
      <w:r w:rsidRPr="008C271A">
        <w:rPr>
          <w:rFonts w:ascii="GHEA Grapalat" w:eastAsia="Times New Roman" w:hAnsi="GHEA Grapalat" w:cs="Sylfaen"/>
          <w:b/>
          <w:sz w:val="20"/>
          <w:szCs w:val="20"/>
          <w:lang w:val="hy-AM"/>
        </w:rPr>
        <w:t>«</w:t>
      </w:r>
      <w:r w:rsidR="00E32C64">
        <w:rPr>
          <w:rFonts w:ascii="GHEA Grapalat" w:eastAsia="Times New Roman" w:hAnsi="GHEA Grapalat" w:cs="Sylfaen"/>
          <w:b/>
          <w:sz w:val="20"/>
          <w:szCs w:val="20"/>
          <w:lang w:val="hy-AM"/>
        </w:rPr>
        <w:t>ՀՀԱՄԳՀ-</w:t>
      </w:r>
      <w:r w:rsidRPr="008C271A">
        <w:rPr>
          <w:rFonts w:ascii="GHEA Grapalat" w:eastAsia="Times New Roman" w:hAnsi="GHEA Grapalat" w:cs="Sylfaen"/>
          <w:b/>
          <w:sz w:val="20"/>
          <w:szCs w:val="20"/>
          <w:lang w:val="hy-AM"/>
        </w:rPr>
        <w:t>ԲՄ</w:t>
      </w:r>
      <w:r w:rsidRPr="00395486">
        <w:rPr>
          <w:rFonts w:ascii="GHEA Grapalat" w:eastAsia="Times New Roman" w:hAnsi="GHEA Grapalat" w:cs="Sylfaen"/>
          <w:b/>
          <w:sz w:val="20"/>
          <w:szCs w:val="20"/>
          <w:lang w:val="hy-AM"/>
        </w:rPr>
        <w:t>ԱՇ</w:t>
      </w:r>
      <w:r w:rsidRPr="008C271A">
        <w:rPr>
          <w:rFonts w:ascii="GHEA Grapalat" w:eastAsia="Times New Roman" w:hAnsi="GHEA Grapalat" w:cs="Sylfaen"/>
          <w:b/>
          <w:sz w:val="20"/>
          <w:szCs w:val="20"/>
          <w:lang w:val="hy-AM"/>
        </w:rPr>
        <w:t>ՁԲ</w:t>
      </w:r>
      <w:r w:rsidR="00E32C64">
        <w:rPr>
          <w:rFonts w:ascii="GHEA Grapalat" w:eastAsia="Times New Roman" w:hAnsi="GHEA Grapalat" w:cs="Sylfaen"/>
          <w:b/>
          <w:sz w:val="20"/>
          <w:szCs w:val="20"/>
          <w:lang w:val="hy-AM"/>
        </w:rPr>
        <w:t xml:space="preserve"> 21</w:t>
      </w:r>
      <w:r w:rsidRPr="008C271A">
        <w:rPr>
          <w:rFonts w:ascii="GHEA Grapalat" w:eastAsia="Times New Roman" w:hAnsi="GHEA Grapalat" w:cs="Sylfaen"/>
          <w:b/>
          <w:sz w:val="20"/>
          <w:szCs w:val="20"/>
          <w:lang w:val="hy-AM"/>
        </w:rPr>
        <w:t>/</w:t>
      </w:r>
      <w:r w:rsidR="00E32C64">
        <w:rPr>
          <w:rFonts w:ascii="GHEA Grapalat" w:eastAsia="Times New Roman" w:hAnsi="GHEA Grapalat" w:cs="Sylfaen"/>
          <w:b/>
          <w:sz w:val="20"/>
          <w:szCs w:val="20"/>
          <w:lang w:val="hy-AM"/>
        </w:rPr>
        <w:t>08</w:t>
      </w:r>
      <w:r w:rsidRPr="008C271A">
        <w:rPr>
          <w:rFonts w:ascii="GHEA Grapalat" w:eastAsia="Times New Roman" w:hAnsi="GHEA Grapalat" w:cs="Sylfaen"/>
          <w:b/>
          <w:sz w:val="20"/>
          <w:szCs w:val="20"/>
          <w:lang w:val="hy-AM"/>
        </w:rPr>
        <w:t>»*  ծածկագրով</w:t>
      </w:r>
    </w:p>
    <w:p w:rsidR="008C271A" w:rsidRPr="008C271A" w:rsidRDefault="008C271A" w:rsidP="008C271A">
      <w:pPr>
        <w:spacing w:after="0" w:line="240" w:lineRule="auto"/>
        <w:ind w:firstLine="567"/>
        <w:jc w:val="right"/>
        <w:rPr>
          <w:rFonts w:ascii="GHEA Grapalat" w:eastAsia="Times New Roman" w:hAnsi="GHEA Grapalat" w:cs="Sylfaen"/>
          <w:b/>
          <w:sz w:val="20"/>
          <w:szCs w:val="20"/>
          <w:lang w:val="hy-AM"/>
        </w:rPr>
      </w:pPr>
      <w:r w:rsidRPr="008C271A">
        <w:rPr>
          <w:rFonts w:ascii="GHEA Grapalat" w:eastAsia="Times New Roman" w:hAnsi="GHEA Grapalat" w:cs="Sylfaen"/>
          <w:b/>
          <w:sz w:val="20"/>
          <w:szCs w:val="20"/>
          <w:lang w:val="hy-AM"/>
        </w:rPr>
        <w:t>բաց մրցույթի հրավերի</w:t>
      </w:r>
    </w:p>
    <w:p w:rsidR="008C271A" w:rsidRPr="008C271A" w:rsidRDefault="008C271A" w:rsidP="008C271A">
      <w:pPr>
        <w:spacing w:after="0" w:line="240" w:lineRule="auto"/>
        <w:jc w:val="right"/>
        <w:rPr>
          <w:rFonts w:ascii="GHEA Grapalat" w:eastAsia="Times New Roman" w:hAnsi="GHEA Grapalat" w:cs="Times New Roman"/>
          <w:sz w:val="24"/>
          <w:szCs w:val="24"/>
          <w:lang w:val="es-ES"/>
        </w:rPr>
      </w:pPr>
    </w:p>
    <w:p w:rsidR="008C271A" w:rsidRPr="008C271A" w:rsidRDefault="008C271A" w:rsidP="008C271A">
      <w:pPr>
        <w:tabs>
          <w:tab w:val="left" w:pos="2268"/>
        </w:tabs>
        <w:spacing w:after="0" w:line="240" w:lineRule="auto"/>
        <w:ind w:left="-284" w:firstLine="284"/>
        <w:jc w:val="right"/>
        <w:rPr>
          <w:rFonts w:ascii="GHEA Grapalat" w:eastAsia="Times New Roman" w:hAnsi="GHEA Grapalat" w:cs="Times New Roman"/>
          <w:sz w:val="24"/>
          <w:szCs w:val="24"/>
          <w:lang w:val="es-ES"/>
        </w:rPr>
      </w:pPr>
    </w:p>
    <w:p w:rsidR="008C271A" w:rsidRPr="008C271A" w:rsidRDefault="008C271A" w:rsidP="008C271A">
      <w:pPr>
        <w:spacing w:after="0" w:line="240" w:lineRule="auto"/>
        <w:ind w:left="-142" w:firstLine="142"/>
        <w:jc w:val="center"/>
        <w:rPr>
          <w:rFonts w:ascii="GHEA Grapalat" w:eastAsia="Times New Roman" w:hAnsi="GHEA Grapalat" w:cs="Times New Roman"/>
          <w:b/>
          <w:sz w:val="20"/>
          <w:szCs w:val="20"/>
          <w:lang w:val="es-ES"/>
        </w:rPr>
      </w:pPr>
      <w:r w:rsidRPr="008C271A">
        <w:rPr>
          <w:rFonts w:ascii="GHEA Grapalat" w:eastAsia="Times New Roman" w:hAnsi="GHEA Grapalat" w:cs="Sylfaen"/>
          <w:b/>
          <w:sz w:val="20"/>
          <w:szCs w:val="20"/>
          <w:lang w:val="pt-BR"/>
        </w:rPr>
        <w:t>ՊԵՏՈՒԹՅԱՆԿԱՐԻՔՆԵՐԻՀԱՄԱՐԿԱՊԱԼԱՅԻՆԱՇԽԱՏԱՆՔՆԵՐԻԿԱՏԱՐՄԱՆ</w:t>
      </w:r>
    </w:p>
    <w:p w:rsidR="008C271A" w:rsidRPr="008C271A" w:rsidRDefault="008C271A" w:rsidP="008C271A">
      <w:pPr>
        <w:spacing w:after="0" w:line="240" w:lineRule="auto"/>
        <w:ind w:left="-142" w:firstLine="142"/>
        <w:jc w:val="center"/>
        <w:rPr>
          <w:rFonts w:ascii="GHEA Grapalat" w:eastAsia="Times New Roman" w:hAnsi="GHEA Grapalat" w:cs="Times Armenian"/>
          <w:b/>
          <w:sz w:val="20"/>
          <w:szCs w:val="20"/>
          <w:lang w:val="es-ES"/>
        </w:rPr>
      </w:pPr>
      <w:r w:rsidRPr="008C271A">
        <w:rPr>
          <w:rFonts w:ascii="GHEA Grapalat" w:eastAsia="Times New Roman" w:hAnsi="GHEA Grapalat" w:cs="Sylfaen"/>
          <w:b/>
          <w:sz w:val="20"/>
          <w:szCs w:val="20"/>
          <w:lang w:val="pt-BR"/>
        </w:rPr>
        <w:t>ՊԵՏԱԿԱՆԳՆՄԱՆՊԱՅՄԱՆԱԳԻՐ</w:t>
      </w:r>
    </w:p>
    <w:p w:rsidR="008C271A" w:rsidRPr="008C271A" w:rsidRDefault="008C271A" w:rsidP="008C271A">
      <w:pPr>
        <w:spacing w:after="0" w:line="240" w:lineRule="auto"/>
        <w:ind w:left="-142" w:firstLine="142"/>
        <w:jc w:val="center"/>
        <w:rPr>
          <w:rFonts w:ascii="GHEA Grapalat" w:eastAsia="Times New Roman" w:hAnsi="GHEA Grapalat" w:cs="Times New Roman"/>
          <w:b/>
          <w:sz w:val="20"/>
          <w:szCs w:val="20"/>
          <w:u w:val="single"/>
          <w:lang w:val="es-ES"/>
        </w:rPr>
      </w:pPr>
      <w:r w:rsidRPr="008C271A">
        <w:rPr>
          <w:rFonts w:ascii="GHEA Grapalat" w:eastAsia="Times New Roman" w:hAnsi="GHEA Grapalat" w:cs="Times New Roman"/>
          <w:b/>
          <w:sz w:val="20"/>
          <w:szCs w:val="20"/>
          <w:lang w:val="hy-AM"/>
        </w:rPr>
        <w:t>N</w:t>
      </w:r>
      <w:r w:rsidR="000E611B" w:rsidRPr="008C271A">
        <w:rPr>
          <w:rFonts w:ascii="GHEA Grapalat" w:eastAsia="Times New Roman" w:hAnsi="GHEA Grapalat" w:cs="Sylfaen"/>
          <w:b/>
          <w:sz w:val="20"/>
          <w:szCs w:val="20"/>
          <w:lang w:val="hy-AM"/>
        </w:rPr>
        <w:t>«</w:t>
      </w:r>
      <w:r w:rsidR="000E611B">
        <w:rPr>
          <w:rFonts w:ascii="GHEA Grapalat" w:eastAsia="Times New Roman" w:hAnsi="GHEA Grapalat" w:cs="Sylfaen"/>
          <w:b/>
          <w:sz w:val="20"/>
          <w:szCs w:val="20"/>
          <w:lang w:val="hy-AM"/>
        </w:rPr>
        <w:t>ՀՀԱՄԳՀ-</w:t>
      </w:r>
      <w:r w:rsidR="000E611B" w:rsidRPr="008C271A">
        <w:rPr>
          <w:rFonts w:ascii="GHEA Grapalat" w:eastAsia="Times New Roman" w:hAnsi="GHEA Grapalat" w:cs="Sylfaen"/>
          <w:b/>
          <w:sz w:val="20"/>
          <w:szCs w:val="20"/>
          <w:lang w:val="hy-AM"/>
        </w:rPr>
        <w:t>ԲՄ</w:t>
      </w:r>
      <w:r w:rsidR="000E611B" w:rsidRPr="008C271A">
        <w:rPr>
          <w:rFonts w:ascii="GHEA Grapalat" w:eastAsia="Times New Roman" w:hAnsi="GHEA Grapalat" w:cs="Sylfaen"/>
          <w:b/>
          <w:sz w:val="20"/>
          <w:szCs w:val="20"/>
          <w:lang w:val="en-US"/>
        </w:rPr>
        <w:t>ԱՇ</w:t>
      </w:r>
      <w:r w:rsidR="000E611B" w:rsidRPr="008C271A">
        <w:rPr>
          <w:rFonts w:ascii="GHEA Grapalat" w:eastAsia="Times New Roman" w:hAnsi="GHEA Grapalat" w:cs="Sylfaen"/>
          <w:b/>
          <w:sz w:val="20"/>
          <w:szCs w:val="20"/>
          <w:lang w:val="hy-AM"/>
        </w:rPr>
        <w:t>ՁԲ</w:t>
      </w:r>
      <w:r w:rsidR="000E611B">
        <w:rPr>
          <w:rFonts w:ascii="GHEA Grapalat" w:eastAsia="Times New Roman" w:hAnsi="GHEA Grapalat" w:cs="Sylfaen"/>
          <w:b/>
          <w:sz w:val="20"/>
          <w:szCs w:val="20"/>
          <w:lang w:val="hy-AM"/>
        </w:rPr>
        <w:t xml:space="preserve"> 21</w:t>
      </w:r>
      <w:r w:rsidR="000E611B" w:rsidRPr="008C271A">
        <w:rPr>
          <w:rFonts w:ascii="GHEA Grapalat" w:eastAsia="Times New Roman" w:hAnsi="GHEA Grapalat" w:cs="Sylfaen"/>
          <w:b/>
          <w:sz w:val="20"/>
          <w:szCs w:val="20"/>
          <w:lang w:val="hy-AM"/>
        </w:rPr>
        <w:t>/</w:t>
      </w:r>
      <w:r w:rsidR="000E611B">
        <w:rPr>
          <w:rFonts w:ascii="GHEA Grapalat" w:eastAsia="Times New Roman" w:hAnsi="GHEA Grapalat" w:cs="Sylfaen"/>
          <w:b/>
          <w:sz w:val="20"/>
          <w:szCs w:val="20"/>
          <w:lang w:val="hy-AM"/>
        </w:rPr>
        <w:t>08</w:t>
      </w:r>
      <w:r w:rsidR="000E611B" w:rsidRPr="008C271A">
        <w:rPr>
          <w:rFonts w:ascii="GHEA Grapalat" w:eastAsia="Times New Roman" w:hAnsi="GHEA Grapalat" w:cs="Sylfaen"/>
          <w:b/>
          <w:sz w:val="20"/>
          <w:szCs w:val="20"/>
          <w:lang w:val="hy-AM"/>
        </w:rPr>
        <w:t xml:space="preserve">»*  </w:t>
      </w:r>
    </w:p>
    <w:p w:rsidR="008C271A" w:rsidRPr="008C271A" w:rsidRDefault="008C271A" w:rsidP="008C271A">
      <w:pPr>
        <w:tabs>
          <w:tab w:val="left" w:pos="720"/>
          <w:tab w:val="left" w:pos="1440"/>
          <w:tab w:val="left" w:pos="8865"/>
        </w:tabs>
        <w:spacing w:after="0" w:line="240" w:lineRule="auto"/>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 xml:space="preserve">         ք. </w:t>
      </w:r>
      <w:r w:rsidRPr="008C271A">
        <w:rPr>
          <w:rFonts w:ascii="GHEA Grapalat" w:eastAsia="Times New Roman" w:hAnsi="GHEA Grapalat" w:cs="Times New Roman"/>
          <w:sz w:val="24"/>
          <w:szCs w:val="24"/>
          <w:lang w:val="hy-AM"/>
        </w:rPr>
        <w:t xml:space="preserve">«» </w:t>
      </w:r>
      <w:r w:rsidRPr="008C271A">
        <w:rPr>
          <w:rFonts w:ascii="GHEA Grapalat" w:eastAsia="Times New Roman" w:hAnsi="GHEA Grapalat" w:cs="Sylfaen"/>
          <w:sz w:val="20"/>
          <w:szCs w:val="24"/>
          <w:lang w:val="hy-AM"/>
        </w:rPr>
        <w:t>20   թ.</w:t>
      </w:r>
    </w:p>
    <w:p w:rsidR="008C271A" w:rsidRPr="008C271A" w:rsidRDefault="008C271A" w:rsidP="008C271A">
      <w:pPr>
        <w:spacing w:after="0" w:line="240" w:lineRule="auto"/>
        <w:jc w:val="both"/>
        <w:rPr>
          <w:rFonts w:ascii="GHEA Grapalat" w:eastAsia="Times New Roman" w:hAnsi="GHEA Grapalat" w:cs="Times New Roman"/>
          <w:sz w:val="24"/>
          <w:szCs w:val="24"/>
          <w:lang w:val="es-ES"/>
        </w:rPr>
      </w:pPr>
    </w:p>
    <w:p w:rsidR="008C271A" w:rsidRPr="008C271A" w:rsidRDefault="008C271A" w:rsidP="008C271A">
      <w:pPr>
        <w:spacing w:after="0" w:line="240" w:lineRule="auto"/>
        <w:jc w:val="both"/>
        <w:rPr>
          <w:rFonts w:ascii="GHEA Grapalat" w:eastAsia="Times New Roman" w:hAnsi="GHEA Grapalat" w:cs="Times New Roman"/>
          <w:sz w:val="24"/>
          <w:szCs w:val="24"/>
          <w:lang w:val="es-ES"/>
        </w:rPr>
      </w:pPr>
    </w:p>
    <w:p w:rsidR="008C271A" w:rsidRPr="008C271A" w:rsidRDefault="008C271A" w:rsidP="008C271A">
      <w:pPr>
        <w:spacing w:after="0" w:line="240" w:lineRule="auto"/>
        <w:ind w:firstLine="720"/>
        <w:jc w:val="both"/>
        <w:rPr>
          <w:rFonts w:ascii="GHEA Grapalat" w:eastAsia="Times New Roman" w:hAnsi="GHEA Grapalat" w:cs="Sylfaen"/>
          <w:sz w:val="20"/>
          <w:szCs w:val="20"/>
          <w:lang w:val="pt-BR"/>
        </w:rPr>
      </w:pPr>
      <w:r w:rsidRPr="008C271A">
        <w:rPr>
          <w:rFonts w:ascii="GHEA Grapalat" w:eastAsia="Times New Roman"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8C271A" w:rsidRPr="008C271A" w:rsidRDefault="008C271A" w:rsidP="008C271A">
      <w:pPr>
        <w:spacing w:after="0" w:line="240" w:lineRule="auto"/>
        <w:ind w:firstLine="709"/>
        <w:jc w:val="both"/>
        <w:rPr>
          <w:rFonts w:ascii="GHEA Grapalat" w:eastAsia="Times New Roman" w:hAnsi="GHEA Grapalat" w:cs="Times New Roman"/>
          <w:b/>
          <w:sz w:val="24"/>
          <w:szCs w:val="24"/>
          <w:lang w:val="es-ES"/>
        </w:rPr>
      </w:pPr>
    </w:p>
    <w:p w:rsidR="008C271A" w:rsidRPr="008C271A" w:rsidRDefault="008C271A" w:rsidP="008C271A">
      <w:pPr>
        <w:spacing w:after="0" w:line="240" w:lineRule="auto"/>
        <w:ind w:firstLine="720"/>
        <w:jc w:val="both"/>
        <w:rPr>
          <w:rFonts w:ascii="GHEA Grapalat" w:eastAsia="Times New Roman" w:hAnsi="GHEA Grapalat" w:cs="Times New Roman"/>
          <w:b/>
          <w:sz w:val="20"/>
          <w:szCs w:val="20"/>
          <w:lang w:val="es-ES"/>
        </w:rPr>
      </w:pPr>
      <w:r w:rsidRPr="008C271A">
        <w:rPr>
          <w:rFonts w:ascii="GHEA Grapalat" w:eastAsia="Times New Roman" w:hAnsi="GHEA Grapalat" w:cs="Times New Roman"/>
          <w:b/>
          <w:sz w:val="20"/>
          <w:szCs w:val="20"/>
          <w:lang w:val="es-ES"/>
        </w:rPr>
        <w:t xml:space="preserve">1. </w:t>
      </w:r>
      <w:r w:rsidRPr="008C271A">
        <w:rPr>
          <w:rFonts w:ascii="GHEA Grapalat" w:eastAsia="Times New Roman" w:hAnsi="GHEA Grapalat" w:cs="Sylfaen"/>
          <w:b/>
          <w:sz w:val="20"/>
          <w:szCs w:val="20"/>
          <w:lang w:val="pt-BR"/>
        </w:rPr>
        <w:t>ՊԱՅՄԱՆԱԳՐԻԱՌԱՐԿԱՆ</w:t>
      </w:r>
    </w:p>
    <w:p w:rsidR="008C271A" w:rsidRPr="008C271A" w:rsidRDefault="008C271A" w:rsidP="008C271A">
      <w:pPr>
        <w:spacing w:after="0" w:line="240" w:lineRule="auto"/>
        <w:ind w:firstLine="720"/>
        <w:jc w:val="both"/>
        <w:rPr>
          <w:rFonts w:ascii="GHEA Grapalat" w:eastAsia="Times New Roman" w:hAnsi="GHEA Grapalat" w:cs="Times New Roman"/>
          <w:sz w:val="24"/>
          <w:szCs w:val="24"/>
          <w:lang w:val="es-ES"/>
        </w:rPr>
      </w:pPr>
      <w:r w:rsidRPr="008C271A">
        <w:rPr>
          <w:rFonts w:ascii="GHEA Grapalat" w:eastAsia="Times New Roman" w:hAnsi="GHEA Grapalat" w:cs="Times New Roman"/>
          <w:sz w:val="20"/>
          <w:szCs w:val="20"/>
          <w:lang w:val="es-ES"/>
        </w:rPr>
        <w:t>1.1</w:t>
      </w:r>
      <w:r w:rsidRPr="008C271A">
        <w:rPr>
          <w:rFonts w:ascii="GHEA Grapalat" w:eastAsia="Times New Roman" w:hAnsi="GHEA Grapalat" w:cs="Times New Roman"/>
          <w:sz w:val="20"/>
          <w:szCs w:val="20"/>
          <w:lang w:val="es-ES"/>
        </w:rPr>
        <w:tab/>
      </w:r>
      <w:r w:rsidRPr="008C271A">
        <w:rPr>
          <w:rFonts w:ascii="GHEA Grapalat" w:eastAsia="Times New Roman" w:hAnsi="GHEA Grapalat" w:cs="Sylfaen"/>
          <w:sz w:val="20"/>
          <w:szCs w:val="20"/>
          <w:lang w:val="pt-BR"/>
        </w:rPr>
        <w:t>Կապալառունպարտավորվումէսույնպայմանագրովսահմանվածկարգով</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pt-BR"/>
        </w:rPr>
        <w:t>նախատեսվածծավալներով</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pt-BR"/>
        </w:rPr>
        <w:t>ձևովևժամկետներումկատարելսույնպայմանագրի (այսուհետ` պայմանագիր)</w:t>
      </w:r>
      <w:r w:rsidRPr="008C271A">
        <w:rPr>
          <w:rFonts w:ascii="GHEA Grapalat" w:eastAsia="Times New Roman" w:hAnsi="GHEA Grapalat" w:cs="Times New Roman"/>
          <w:sz w:val="20"/>
          <w:szCs w:val="20"/>
          <w:lang w:val="es-ES"/>
        </w:rPr>
        <w:t xml:space="preserve"> N 1 </w:t>
      </w:r>
      <w:r w:rsidRPr="008C271A">
        <w:rPr>
          <w:rFonts w:ascii="GHEA Grapalat" w:eastAsia="Times New Roman" w:hAnsi="GHEA Grapalat" w:cs="Sylfaen"/>
          <w:sz w:val="20"/>
          <w:szCs w:val="20"/>
          <w:lang w:val="pt-BR"/>
        </w:rPr>
        <w:t>Հավելվածովսահմանվածծավալաթերթ</w:t>
      </w:r>
      <w:r w:rsidRPr="008C271A">
        <w:rPr>
          <w:rFonts w:ascii="GHEA Grapalat" w:eastAsia="Times New Roman" w:hAnsi="GHEA Grapalat" w:cs="Times New Roman"/>
          <w:sz w:val="20"/>
          <w:szCs w:val="20"/>
          <w:lang w:val="es-ES"/>
        </w:rPr>
        <w:t>-</w:t>
      </w:r>
      <w:r w:rsidRPr="008C271A">
        <w:rPr>
          <w:rFonts w:ascii="GHEA Grapalat" w:eastAsia="Times New Roman" w:hAnsi="GHEA Grapalat" w:cs="Sylfaen"/>
          <w:sz w:val="20"/>
          <w:szCs w:val="20"/>
          <w:lang w:val="pt-BR"/>
        </w:rPr>
        <w:t>նախահաշվովնախատեսված</w:t>
      </w:r>
      <w:r w:rsidRPr="008C271A">
        <w:rPr>
          <w:rFonts w:ascii="GHEA Grapalat" w:eastAsia="Times New Roman" w:hAnsi="GHEA Grapalat" w:cs="Times New Roman"/>
          <w:sz w:val="24"/>
          <w:szCs w:val="24"/>
          <w:lang w:val="es-ES"/>
        </w:rPr>
        <w:t xml:space="preserve"> ____________________________</w:t>
      </w:r>
    </w:p>
    <w:p w:rsidR="008C271A" w:rsidRPr="008C271A" w:rsidRDefault="008C271A" w:rsidP="008C271A">
      <w:pPr>
        <w:spacing w:after="0" w:line="240" w:lineRule="auto"/>
        <w:ind w:firstLine="720"/>
        <w:jc w:val="both"/>
        <w:rPr>
          <w:rFonts w:ascii="GHEA Grapalat" w:eastAsia="Times New Roman" w:hAnsi="GHEA Grapalat" w:cs="Times New Roman"/>
          <w:sz w:val="24"/>
          <w:szCs w:val="24"/>
          <w:vertAlign w:val="superscript"/>
          <w:lang w:val="es-ES"/>
        </w:rPr>
      </w:pPr>
      <w:r w:rsidRPr="008C271A">
        <w:rPr>
          <w:rFonts w:ascii="GHEA Grapalat" w:eastAsia="Times New Roman" w:hAnsi="GHEA Grapalat" w:cs="Sylfaen"/>
          <w:sz w:val="24"/>
          <w:szCs w:val="24"/>
          <w:vertAlign w:val="superscript"/>
          <w:lang w:val="pt-BR"/>
        </w:rPr>
        <w:t xml:space="preserve">                                                                                                                                                                 Աշխատանքներիանվանումը</w:t>
      </w:r>
    </w:p>
    <w:p w:rsidR="008C271A" w:rsidRPr="008C271A" w:rsidRDefault="008C271A" w:rsidP="008C271A">
      <w:pPr>
        <w:spacing w:after="0" w:line="240" w:lineRule="auto"/>
        <w:jc w:val="both"/>
        <w:rPr>
          <w:rFonts w:ascii="GHEA Grapalat" w:eastAsia="Times New Roman" w:hAnsi="GHEA Grapalat" w:cs="Times New Roman"/>
          <w:sz w:val="20"/>
          <w:szCs w:val="20"/>
          <w:lang w:val="es-ES"/>
        </w:rPr>
      </w:pPr>
      <w:r w:rsidRPr="008C271A">
        <w:rPr>
          <w:rFonts w:ascii="GHEA Grapalat" w:eastAsia="Times New Roman" w:hAnsi="GHEA Grapalat" w:cs="Sylfaen"/>
          <w:sz w:val="20"/>
          <w:szCs w:val="20"/>
          <w:lang w:val="pt-BR"/>
        </w:rPr>
        <w:t>աշխատանքները</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pt-BR"/>
        </w:rPr>
        <w:t>այսուհետ</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pt-BR"/>
        </w:rPr>
        <w:t>աշխատանք</w:t>
      </w:r>
      <w:r w:rsidRPr="008C271A">
        <w:rPr>
          <w:rFonts w:ascii="GHEA Grapalat" w:eastAsia="Times New Roman" w:hAnsi="GHEA Grapalat" w:cs="Times New Roman"/>
          <w:sz w:val="20"/>
          <w:szCs w:val="20"/>
          <w:lang w:val="es-ES"/>
        </w:rPr>
        <w:t xml:space="preserve">), </w:t>
      </w:r>
      <w:r w:rsidRPr="008C271A">
        <w:rPr>
          <w:rFonts w:ascii="GHEA Grapalat" w:eastAsia="Times New Roman" w:hAnsi="GHEA Grapalat" w:cs="Sylfaen"/>
          <w:sz w:val="20"/>
          <w:szCs w:val="20"/>
          <w:lang w:val="pt-BR"/>
        </w:rPr>
        <w:t>իսկՊատվիրատունպարտավորվումէընդունելկատարված</w:t>
      </w:r>
      <w:r w:rsidRPr="008C271A">
        <w:rPr>
          <w:rFonts w:ascii="GHEA Grapalat" w:eastAsia="Times New Roman" w:hAnsi="GHEA Grapalat" w:cs="Times New Roman"/>
          <w:sz w:val="20"/>
          <w:szCs w:val="20"/>
          <w:lang w:val="es-ES"/>
        </w:rPr>
        <w:t xml:space="preserve"> ա</w:t>
      </w:r>
      <w:r w:rsidRPr="008C271A">
        <w:rPr>
          <w:rFonts w:ascii="GHEA Grapalat" w:eastAsia="Times New Roman" w:hAnsi="GHEA Grapalat" w:cs="Sylfaen"/>
          <w:sz w:val="20"/>
          <w:szCs w:val="20"/>
          <w:lang w:val="pt-BR"/>
        </w:rPr>
        <w:t>շխատանքըևվարձատրելդրահամար</w:t>
      </w:r>
      <w:r w:rsidRPr="008C271A">
        <w:rPr>
          <w:rFonts w:ascii="GHEA Grapalat" w:eastAsia="Times New Roman" w:hAnsi="GHEA Grapalat" w:cs="Tahoma"/>
          <w:sz w:val="20"/>
          <w:szCs w:val="20"/>
          <w:lang w:val="es-ES"/>
        </w:rPr>
        <w:t>։</w:t>
      </w:r>
    </w:p>
    <w:p w:rsidR="008C271A" w:rsidRPr="008C271A" w:rsidRDefault="008C271A" w:rsidP="008C271A">
      <w:pPr>
        <w:tabs>
          <w:tab w:val="left" w:pos="1134"/>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1.2</w:t>
      </w:r>
      <w:r w:rsidRPr="008C271A">
        <w:rPr>
          <w:rFonts w:ascii="GHEA Grapalat" w:eastAsia="Times New Roman" w:hAnsi="GHEA Grapalat" w:cs="Times New Roman"/>
          <w:sz w:val="20"/>
          <w:szCs w:val="20"/>
          <w:lang w:val="es-ES"/>
        </w:rPr>
        <w:tab/>
        <w:t>Պ</w:t>
      </w:r>
      <w:r w:rsidRPr="008C271A">
        <w:rPr>
          <w:rFonts w:ascii="GHEA Grapalat" w:eastAsia="Times New Roman" w:hAnsi="GHEA Grapalat" w:cs="Sylfaen"/>
          <w:sz w:val="20"/>
          <w:szCs w:val="20"/>
          <w:lang w:val="pt-BR"/>
        </w:rPr>
        <w:t>այմանագրովնախատեսված</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շխատանքներըկատարվումենՀՀօրենսդրությամբսահմանվածստանդարտներին</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շինարարարականնորմերինևկանոններին</w:t>
      </w:r>
      <w:r w:rsidRPr="008C271A">
        <w:rPr>
          <w:rFonts w:ascii="GHEA Grapalat" w:eastAsia="Times New Roman" w:hAnsi="GHEA Grapalat" w:cs="Times Armenian"/>
          <w:sz w:val="20"/>
          <w:szCs w:val="20"/>
          <w:lang w:val="es-ES"/>
        </w:rPr>
        <w:t>, ա</w:t>
      </w:r>
      <w:r w:rsidRPr="008C271A">
        <w:rPr>
          <w:rFonts w:ascii="GHEA Grapalat" w:eastAsia="Times New Roman" w:hAnsi="GHEA Grapalat" w:cs="Sylfaen"/>
          <w:sz w:val="20"/>
          <w:szCs w:val="20"/>
          <w:lang w:val="pt-BR"/>
        </w:rPr>
        <w:t>շխատանքինախագծին</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ինչպեսնաևպայմանագրիանբաժանելիմասըկազմող</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շխատանքիծավալաթերթ</w:t>
      </w:r>
      <w:r w:rsidRPr="008C271A">
        <w:rPr>
          <w:rFonts w:ascii="GHEA Grapalat" w:eastAsia="Times New Roman" w:hAnsi="GHEA Grapalat" w:cs="Times Armenian"/>
          <w:sz w:val="20"/>
          <w:szCs w:val="20"/>
          <w:lang w:val="es-ES"/>
        </w:rPr>
        <w:t>-</w:t>
      </w:r>
      <w:r w:rsidRPr="008C271A">
        <w:rPr>
          <w:rFonts w:ascii="GHEA Grapalat" w:eastAsia="Times New Roman" w:hAnsi="GHEA Grapalat" w:cs="Sylfaen"/>
          <w:sz w:val="20"/>
          <w:szCs w:val="20"/>
          <w:lang w:val="pt-BR"/>
        </w:rPr>
        <w:t>նախահաշվինհամապատասխան</w:t>
      </w:r>
      <w:r w:rsidRPr="008C271A">
        <w:rPr>
          <w:rFonts w:ascii="GHEA Grapalat" w:eastAsia="Times New Roman" w:hAnsi="GHEA Grapalat" w:cs="Tahoma"/>
          <w:sz w:val="20"/>
          <w:szCs w:val="20"/>
          <w:lang w:val="es-ES"/>
        </w:rPr>
        <w:t>։</w:t>
      </w:r>
    </w:p>
    <w:p w:rsidR="008C271A" w:rsidRPr="008C271A" w:rsidRDefault="008C271A" w:rsidP="008C271A">
      <w:pPr>
        <w:tabs>
          <w:tab w:val="left" w:pos="1134"/>
        </w:tabs>
        <w:spacing w:after="0" w:line="240" w:lineRule="auto"/>
        <w:ind w:firstLine="720"/>
        <w:jc w:val="both"/>
        <w:rPr>
          <w:rFonts w:ascii="GHEA Grapalat" w:eastAsia="Times New Roman" w:hAnsi="GHEA Grapalat" w:cs="Times Armenian"/>
          <w:sz w:val="24"/>
          <w:szCs w:val="24"/>
          <w:lang w:val="es-ES"/>
        </w:rPr>
      </w:pPr>
      <w:r w:rsidRPr="008C271A">
        <w:rPr>
          <w:rFonts w:ascii="GHEA Grapalat" w:eastAsia="Times New Roman" w:hAnsi="GHEA Grapalat" w:cs="Times New Roman"/>
          <w:sz w:val="20"/>
          <w:szCs w:val="20"/>
          <w:lang w:val="es-ES"/>
        </w:rPr>
        <w:t>1.3</w:t>
      </w:r>
      <w:r w:rsidRPr="008C271A">
        <w:rPr>
          <w:rFonts w:ascii="GHEA Grapalat" w:eastAsia="Times New Roman" w:hAnsi="GHEA Grapalat" w:cs="Times New Roman"/>
          <w:sz w:val="20"/>
          <w:szCs w:val="20"/>
          <w:lang w:val="es-ES"/>
        </w:rPr>
        <w:tab/>
        <w:t>Պ</w:t>
      </w:r>
      <w:r w:rsidRPr="008C271A">
        <w:rPr>
          <w:rFonts w:ascii="GHEA Grapalat" w:eastAsia="Times New Roman" w:hAnsi="GHEA Grapalat" w:cs="Sylfaen"/>
          <w:sz w:val="20"/>
          <w:szCs w:val="20"/>
          <w:lang w:val="pt-BR"/>
        </w:rPr>
        <w:t>այմանագրովնախատեսված</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շխատանքներըսկսվումեն</w:t>
      </w:r>
      <w:r w:rsidRPr="008C271A">
        <w:rPr>
          <w:rFonts w:ascii="GHEA Grapalat" w:eastAsia="Times New Roman" w:hAnsi="GHEA Grapalat" w:cs="Times Armenian"/>
          <w:sz w:val="20"/>
          <w:szCs w:val="20"/>
          <w:lang w:val="es-ES"/>
        </w:rPr>
        <w:t xml:space="preserve"> պ</w:t>
      </w:r>
      <w:r w:rsidRPr="008C271A">
        <w:rPr>
          <w:rFonts w:ascii="GHEA Grapalat" w:eastAsia="Times New Roman" w:hAnsi="GHEA Grapalat" w:cs="Sylfaen"/>
          <w:sz w:val="20"/>
          <w:szCs w:val="20"/>
          <w:lang w:val="pt-BR"/>
        </w:rPr>
        <w:t>այմանագիրնուժիմեջմտնելուցհետոևկատարմանժամկետըսահմանվումէ</w:t>
      </w:r>
      <w:r w:rsidRPr="008C271A">
        <w:rPr>
          <w:rFonts w:ascii="GHEA Grapalat" w:eastAsia="Times New Roman" w:hAnsi="GHEA Grapalat" w:cs="Times Armenian"/>
          <w:sz w:val="20"/>
          <w:szCs w:val="20"/>
          <w:lang w:val="es-ES"/>
        </w:rPr>
        <w:t>`</w:t>
      </w:r>
      <w:r w:rsidRPr="008C271A">
        <w:rPr>
          <w:rFonts w:ascii="GHEA Grapalat" w:eastAsia="Times New Roman" w:hAnsi="GHEA Grapalat" w:cs="Times Armenian"/>
          <w:sz w:val="24"/>
          <w:szCs w:val="24"/>
          <w:lang w:val="es-ES"/>
        </w:rPr>
        <w:t xml:space="preserve">  ____________________________:</w:t>
      </w:r>
    </w:p>
    <w:p w:rsidR="008C271A" w:rsidRPr="008C271A" w:rsidRDefault="008C271A" w:rsidP="008C271A">
      <w:pPr>
        <w:tabs>
          <w:tab w:val="left" w:pos="1134"/>
        </w:tabs>
        <w:spacing w:after="0" w:line="240" w:lineRule="auto"/>
        <w:ind w:firstLine="720"/>
        <w:jc w:val="both"/>
        <w:rPr>
          <w:rFonts w:ascii="GHEA Grapalat" w:eastAsia="Times New Roman" w:hAnsi="GHEA Grapalat" w:cs="Times Armenian"/>
          <w:sz w:val="24"/>
          <w:szCs w:val="24"/>
          <w:vertAlign w:val="superscript"/>
          <w:lang w:val="es-ES"/>
        </w:rPr>
      </w:pPr>
      <w:r w:rsidRPr="008C271A">
        <w:rPr>
          <w:rFonts w:ascii="GHEA Grapalat" w:eastAsia="Times New Roman" w:hAnsi="GHEA Grapalat" w:cs="Sylfaen"/>
          <w:sz w:val="24"/>
          <w:szCs w:val="24"/>
          <w:vertAlign w:val="superscript"/>
          <w:lang w:val="pt-BR"/>
        </w:rPr>
        <w:t xml:space="preserve">                                                                                            աշխատանքներիկատարմանվերջնաժամկետը</w:t>
      </w:r>
    </w:p>
    <w:p w:rsidR="008C271A" w:rsidRPr="008C271A" w:rsidRDefault="008C271A" w:rsidP="008C271A">
      <w:pPr>
        <w:tabs>
          <w:tab w:val="left" w:pos="1134"/>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Sylfaen"/>
          <w:sz w:val="20"/>
          <w:szCs w:val="20"/>
          <w:lang w:val="pt-BR"/>
        </w:rPr>
        <w:t>Պայմանագրովնախատեսվածառանձինտեսակիաշխատանքների</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փուլերիևծավալներիկատարմանժամկետներըորոշվումենկողմերիկողմիցհամաձայնեցվածօրացուցայինգրաֆիկով</w:t>
      </w:r>
      <w:r w:rsidRPr="008C271A">
        <w:rPr>
          <w:rFonts w:ascii="GHEA Grapalat" w:eastAsia="Times New Roman" w:hAnsi="GHEA Grapalat" w:cs="Sylfaen"/>
          <w:sz w:val="20"/>
          <w:szCs w:val="20"/>
          <w:lang w:val="es-ES"/>
        </w:rPr>
        <w:t xml:space="preserve"> (</w:t>
      </w:r>
      <w:r w:rsidRPr="008C271A">
        <w:rPr>
          <w:rFonts w:ascii="GHEA Grapalat" w:eastAsia="Times New Roman" w:hAnsi="GHEA Grapalat" w:cs="Sylfaen"/>
          <w:sz w:val="20"/>
          <w:szCs w:val="20"/>
          <w:lang w:val="pt-BR"/>
        </w:rPr>
        <w:t>Հավելված</w:t>
      </w:r>
      <w:r w:rsidRPr="008C271A">
        <w:rPr>
          <w:rFonts w:ascii="GHEA Grapalat" w:eastAsia="Times New Roman" w:hAnsi="GHEA Grapalat" w:cs="Sylfaen"/>
          <w:sz w:val="20"/>
          <w:szCs w:val="20"/>
          <w:lang w:val="es-ES"/>
        </w:rPr>
        <w:t xml:space="preserve"> N 2)</w:t>
      </w:r>
      <w:r w:rsidRPr="008C271A">
        <w:rPr>
          <w:rFonts w:ascii="GHEA Grapalat" w:eastAsia="Times New Roman" w:hAnsi="GHEA Grapalat" w:cs="Tahoma"/>
          <w:sz w:val="20"/>
          <w:szCs w:val="20"/>
          <w:lang w:val="es-ES"/>
        </w:rPr>
        <w:t>։</w:t>
      </w:r>
    </w:p>
    <w:p w:rsidR="008C271A" w:rsidRPr="008C271A" w:rsidRDefault="008C271A" w:rsidP="008C271A">
      <w:pPr>
        <w:tabs>
          <w:tab w:val="left" w:pos="1134"/>
        </w:tabs>
        <w:spacing w:after="0" w:line="240" w:lineRule="auto"/>
        <w:ind w:firstLine="720"/>
        <w:jc w:val="both"/>
        <w:rPr>
          <w:rFonts w:ascii="GHEA Grapalat" w:eastAsia="Times New Roman" w:hAnsi="GHEA Grapalat" w:cs="Times New Roman"/>
          <w:sz w:val="24"/>
          <w:szCs w:val="24"/>
          <w:lang w:val="es-ES"/>
        </w:rPr>
      </w:pP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b/>
          <w:sz w:val="20"/>
          <w:szCs w:val="20"/>
          <w:lang w:val="es-ES"/>
        </w:rPr>
      </w:pPr>
      <w:r w:rsidRPr="008C271A">
        <w:rPr>
          <w:rFonts w:ascii="GHEA Grapalat" w:eastAsia="Times New Roman" w:hAnsi="GHEA Grapalat" w:cs="Times New Roman"/>
          <w:b/>
          <w:sz w:val="20"/>
          <w:szCs w:val="20"/>
          <w:lang w:val="es-ES"/>
        </w:rPr>
        <w:t xml:space="preserve">2. </w:t>
      </w:r>
      <w:r w:rsidRPr="008C271A">
        <w:rPr>
          <w:rFonts w:ascii="GHEA Grapalat" w:eastAsia="Times New Roman" w:hAnsi="GHEA Grapalat" w:cs="Sylfaen"/>
          <w:b/>
          <w:sz w:val="20"/>
          <w:szCs w:val="20"/>
          <w:lang w:val="pt-BR"/>
        </w:rPr>
        <w:t>ԿԱՊԱԼԱՌՈՒԻՄԻՋՈՑՆԵՐՈՎԱՇԽԱՏԱՆՔՆԵՐԸԿԱՏԱՐԵԼԸ</w:t>
      </w:r>
    </w:p>
    <w:p w:rsidR="008C271A" w:rsidRPr="008C271A" w:rsidRDefault="008C271A" w:rsidP="008C271A">
      <w:pPr>
        <w:spacing w:after="0" w:line="240" w:lineRule="auto"/>
        <w:ind w:firstLine="720"/>
        <w:jc w:val="both"/>
        <w:rPr>
          <w:rFonts w:ascii="GHEA Grapalat" w:eastAsia="Times New Roman" w:hAnsi="GHEA Grapalat" w:cs="Times Armenian"/>
          <w:sz w:val="20"/>
          <w:szCs w:val="20"/>
          <w:lang w:val="es-ES"/>
        </w:rPr>
      </w:pPr>
      <w:r w:rsidRPr="008C271A">
        <w:rPr>
          <w:rFonts w:ascii="GHEA Grapalat" w:eastAsia="Times New Roman" w:hAnsi="GHEA Grapalat" w:cs="Times New Roman"/>
          <w:sz w:val="20"/>
          <w:szCs w:val="20"/>
          <w:lang w:val="es-ES"/>
        </w:rPr>
        <w:t xml:space="preserve">2.1   </w:t>
      </w:r>
      <w:r w:rsidRPr="008C271A">
        <w:rPr>
          <w:rFonts w:ascii="GHEA Grapalat" w:eastAsia="Times New Roman" w:hAnsi="GHEA Grapalat" w:cs="Sylfaen"/>
          <w:sz w:val="20"/>
          <w:szCs w:val="20"/>
          <w:lang w:val="pt-BR"/>
        </w:rPr>
        <w:t>ԱշխատանքըկատարվումէԿապալառուիուժերով</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նյութերովևմիջոցներով</w:t>
      </w:r>
      <w:r w:rsidRPr="008C271A">
        <w:rPr>
          <w:rFonts w:ascii="GHEA Grapalat" w:eastAsia="Times New Roman" w:hAnsi="GHEA Grapalat" w:cs="Tahoma"/>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2.2</w:t>
      </w:r>
      <w:r w:rsidRPr="008C271A">
        <w:rPr>
          <w:rFonts w:ascii="GHEA Grapalat" w:eastAsia="Times New Roman" w:hAnsi="GHEA Grapalat" w:cs="Times New Roman"/>
          <w:sz w:val="20"/>
          <w:szCs w:val="20"/>
          <w:lang w:val="es-ES"/>
        </w:rPr>
        <w:tab/>
      </w:r>
      <w:r w:rsidRPr="008C271A">
        <w:rPr>
          <w:rFonts w:ascii="GHEA Grapalat" w:eastAsia="Times New Roman" w:hAnsi="GHEA Grapalat" w:cs="Sylfaen"/>
          <w:sz w:val="20"/>
          <w:szCs w:val="20"/>
          <w:lang w:val="pt-BR"/>
        </w:rPr>
        <w:t>Կապալառունպատասխանատվությունէկրումիրտրամադրածնյութերիևսարքավորումներիորակիհամար</w:t>
      </w:r>
      <w:r w:rsidRPr="008C271A">
        <w:rPr>
          <w:rFonts w:ascii="GHEA Grapalat" w:eastAsia="Times New Roman" w:hAnsi="GHEA Grapalat" w:cs="Tahoma"/>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b/>
          <w:i/>
          <w:sz w:val="20"/>
          <w:szCs w:val="20"/>
          <w:lang w:val="es-ES"/>
        </w:rPr>
      </w:pP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b/>
          <w:sz w:val="20"/>
          <w:szCs w:val="20"/>
          <w:lang w:val="es-ES"/>
        </w:rPr>
      </w:pPr>
      <w:r w:rsidRPr="008C271A">
        <w:rPr>
          <w:rFonts w:ascii="GHEA Grapalat" w:eastAsia="Times New Roman" w:hAnsi="GHEA Grapalat" w:cs="Times New Roman"/>
          <w:b/>
          <w:sz w:val="20"/>
          <w:szCs w:val="20"/>
          <w:lang w:val="es-ES"/>
        </w:rPr>
        <w:t xml:space="preserve">3. </w:t>
      </w:r>
      <w:r w:rsidRPr="008C271A">
        <w:rPr>
          <w:rFonts w:ascii="GHEA Grapalat" w:eastAsia="Times New Roman" w:hAnsi="GHEA Grapalat" w:cs="Sylfaen"/>
          <w:b/>
          <w:sz w:val="20"/>
          <w:szCs w:val="20"/>
          <w:lang w:val="pt-BR"/>
        </w:rPr>
        <w:t>ԿՈՂՄԵՐԻԻՐԱՎՈՒՆՔՆԵՐԸԵՎՊԱՐՏԱԿԱՆՈՒԹՅՈՒՆՆԵՐԸ</w:t>
      </w:r>
      <w:r w:rsidRPr="008C271A">
        <w:rPr>
          <w:rFonts w:ascii="GHEA Grapalat" w:eastAsia="Times New Roman" w:hAnsi="GHEA Grapalat" w:cs="Times Armenian"/>
          <w:b/>
          <w:sz w:val="20"/>
          <w:szCs w:val="20"/>
          <w:lang w:val="es-ES"/>
        </w:rPr>
        <w:tab/>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b/>
          <w:sz w:val="20"/>
          <w:szCs w:val="20"/>
          <w:lang w:val="es-ES"/>
        </w:rPr>
      </w:pPr>
      <w:r w:rsidRPr="008C271A">
        <w:rPr>
          <w:rFonts w:ascii="GHEA Grapalat" w:eastAsia="Times New Roman" w:hAnsi="GHEA Grapalat" w:cs="Times New Roman"/>
          <w:b/>
          <w:sz w:val="20"/>
          <w:szCs w:val="20"/>
          <w:lang w:val="es-ES"/>
        </w:rPr>
        <w:t xml:space="preserve">3.1. </w:t>
      </w:r>
      <w:r w:rsidRPr="008C271A">
        <w:rPr>
          <w:rFonts w:ascii="GHEA Grapalat" w:eastAsia="Times New Roman" w:hAnsi="GHEA Grapalat" w:cs="Sylfaen"/>
          <w:b/>
          <w:sz w:val="20"/>
          <w:szCs w:val="20"/>
          <w:lang w:val="pt-BR"/>
        </w:rPr>
        <w:t>Պատվիրատունիրավունքունի</w:t>
      </w:r>
      <w:r w:rsidRPr="008C271A">
        <w:rPr>
          <w:rFonts w:ascii="GHEA Grapalat" w:eastAsia="Times New Roman" w:hAnsi="GHEA Grapalat" w:cs="Times Armenian"/>
          <w:b/>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3.1.1</w:t>
      </w:r>
      <w:r w:rsidRPr="008C271A">
        <w:rPr>
          <w:rFonts w:ascii="GHEA Grapalat" w:eastAsia="Times New Roman" w:hAnsi="GHEA Grapalat" w:cs="Times New Roman"/>
          <w:sz w:val="20"/>
          <w:szCs w:val="20"/>
          <w:lang w:val="es-ES"/>
        </w:rPr>
        <w:tab/>
      </w:r>
      <w:r w:rsidRPr="008C271A">
        <w:rPr>
          <w:rFonts w:ascii="GHEA Grapalat" w:eastAsia="Times New Roman" w:hAnsi="GHEA Grapalat" w:cs="Sylfaen"/>
          <w:sz w:val="20"/>
          <w:szCs w:val="20"/>
          <w:lang w:val="pt-BR"/>
        </w:rPr>
        <w:t>ՑանկացածժամանակստուգելԿապալառուիիրականացրածաշխատանքիընթացքըևորակը</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առանցմիջամտելուվերջինիսգործունեությանը</w:t>
      </w:r>
      <w:r w:rsidRPr="008C271A">
        <w:rPr>
          <w:rFonts w:ascii="GHEA Grapalat" w:eastAsia="Times New Roman" w:hAnsi="GHEA Grapalat" w:cs="Times Armenian"/>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 xml:space="preserve">3.1.2 </w:t>
      </w:r>
      <w:r w:rsidRPr="008C271A">
        <w:rPr>
          <w:rFonts w:ascii="GHEA Grapalat" w:eastAsia="Times New Roman" w:hAnsi="GHEA Grapalat" w:cs="Sylfaen"/>
          <w:sz w:val="20"/>
          <w:szCs w:val="20"/>
          <w:lang w:val="pt-BR"/>
        </w:rPr>
        <w:t>Կապալառուիկողմիցպայմանագրի</w:t>
      </w:r>
      <w:r w:rsidRPr="008C271A">
        <w:rPr>
          <w:rFonts w:ascii="GHEA Grapalat" w:eastAsia="Times New Roman" w:hAnsi="GHEA Grapalat" w:cs="Times Armenian"/>
          <w:sz w:val="20"/>
          <w:szCs w:val="20"/>
          <w:lang w:val="es-ES"/>
        </w:rPr>
        <w:t xml:space="preserve"> 1.3 </w:t>
      </w:r>
      <w:r w:rsidRPr="008C271A">
        <w:rPr>
          <w:rFonts w:ascii="GHEA Grapalat" w:eastAsia="Times New Roman" w:hAnsi="GHEA Grapalat" w:cs="Sylfaen"/>
          <w:sz w:val="20"/>
          <w:szCs w:val="20"/>
          <w:lang w:val="pt-BR"/>
        </w:rPr>
        <w:t>կետումնշվածժամկետի</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ներառյալօրացուցայինգրաֆիկի</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խախտմանդեպքումիրհայեցողությամբսահմանել</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շխատանքիկատարմաննորժամկետևպահանջելԿապալառուիցվճարելուպայմանագրի</w:t>
      </w:r>
      <w:r w:rsidRPr="008C271A">
        <w:rPr>
          <w:rFonts w:ascii="GHEA Grapalat" w:eastAsia="Times New Roman" w:hAnsi="GHEA Grapalat" w:cs="Times Armenian"/>
          <w:sz w:val="20"/>
          <w:szCs w:val="20"/>
          <w:lang w:val="es-ES"/>
        </w:rPr>
        <w:t xml:space="preserve"> 6.2 </w:t>
      </w:r>
      <w:r w:rsidRPr="008C271A">
        <w:rPr>
          <w:rFonts w:ascii="GHEA Grapalat" w:eastAsia="Times New Roman" w:hAnsi="GHEA Grapalat" w:cs="Sylfaen"/>
          <w:sz w:val="20"/>
          <w:szCs w:val="20"/>
          <w:lang w:val="pt-BR"/>
        </w:rPr>
        <w:t>կետովնախատեսվածտույժը</w:t>
      </w:r>
      <w:r w:rsidRPr="008C271A">
        <w:rPr>
          <w:rFonts w:ascii="GHEA Grapalat" w:eastAsia="Times New Roman" w:hAnsi="GHEA Grapalat" w:cs="Tahoma"/>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3.1.3</w:t>
      </w:r>
      <w:r w:rsidRPr="008C271A">
        <w:rPr>
          <w:rFonts w:ascii="GHEA Grapalat" w:eastAsia="Times New Roman" w:hAnsi="GHEA Grapalat" w:cs="Times New Roman"/>
          <w:sz w:val="20"/>
          <w:szCs w:val="20"/>
          <w:lang w:val="es-ES"/>
        </w:rPr>
        <w:tab/>
      </w:r>
      <w:r w:rsidRPr="008C271A">
        <w:rPr>
          <w:rFonts w:ascii="GHEA Grapalat" w:eastAsia="Times New Roman" w:hAnsi="GHEA Grapalat" w:cs="Sylfaen"/>
          <w:sz w:val="20"/>
          <w:szCs w:val="20"/>
          <w:lang w:val="pt-BR"/>
        </w:rPr>
        <w:t>Չընդունել</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շխատանքիարդյունքը</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ՀՀօրենսդրությամբսահմանվածդրույթներին</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պայմանագրի</w:t>
      </w:r>
      <w:r w:rsidRPr="008C271A">
        <w:rPr>
          <w:rFonts w:ascii="GHEA Grapalat" w:eastAsia="Times New Roman" w:hAnsi="GHEA Grapalat" w:cs="Times Armenian"/>
          <w:sz w:val="20"/>
          <w:szCs w:val="20"/>
          <w:lang w:val="es-ES"/>
        </w:rPr>
        <w:t xml:space="preserve"> 1.2 </w:t>
      </w:r>
      <w:r w:rsidRPr="008C271A">
        <w:rPr>
          <w:rFonts w:ascii="GHEA Grapalat" w:eastAsia="Times New Roman" w:hAnsi="GHEA Grapalat" w:cs="Sylfaen"/>
          <w:sz w:val="20"/>
          <w:szCs w:val="20"/>
          <w:lang w:val="pt-BR"/>
        </w:rPr>
        <w:t>կետովնախատեսվածփաստաթղթերիպահանջներինչհամապատասխանելուդեպքում</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իրհայեցողությամբսահմանելովթերություններիանհատույցվերացմանողջամիտժամկետևպահանջելԿապալառուիցվճարելուպայմանագրի</w:t>
      </w:r>
      <w:r w:rsidRPr="008C271A">
        <w:rPr>
          <w:rFonts w:ascii="GHEA Grapalat" w:eastAsia="Times New Roman" w:hAnsi="GHEA Grapalat" w:cs="Times Armenian"/>
          <w:sz w:val="20"/>
          <w:szCs w:val="20"/>
          <w:lang w:val="es-ES"/>
        </w:rPr>
        <w:t xml:space="preserve"> 6.2 </w:t>
      </w:r>
      <w:r w:rsidRPr="008C271A">
        <w:rPr>
          <w:rFonts w:ascii="GHEA Grapalat" w:eastAsia="Times New Roman" w:hAnsi="GHEA Grapalat" w:cs="Sylfaen"/>
          <w:sz w:val="20"/>
          <w:szCs w:val="20"/>
          <w:lang w:val="pt-BR"/>
        </w:rPr>
        <w:t>կետովնախատեսվածտույժը</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ինչպեսնաև</w:t>
      </w:r>
      <w:r w:rsidRPr="008C271A">
        <w:rPr>
          <w:rFonts w:ascii="GHEA Grapalat" w:eastAsia="Times New Roman" w:hAnsi="GHEA Grapalat" w:cs="Times Armenian"/>
          <w:sz w:val="20"/>
          <w:szCs w:val="20"/>
          <w:lang w:val="es-ES"/>
        </w:rPr>
        <w:t xml:space="preserve"> 6.3 </w:t>
      </w:r>
      <w:r w:rsidRPr="008C271A">
        <w:rPr>
          <w:rFonts w:ascii="GHEA Grapalat" w:eastAsia="Times New Roman" w:hAnsi="GHEA Grapalat" w:cs="Sylfaen"/>
          <w:sz w:val="20"/>
          <w:szCs w:val="20"/>
          <w:lang w:val="pt-BR"/>
        </w:rPr>
        <w:t>կետովնախատեսվածտուգանքը</w:t>
      </w:r>
      <w:r w:rsidRPr="008C271A">
        <w:rPr>
          <w:rFonts w:ascii="GHEA Grapalat" w:eastAsia="Times New Roman" w:hAnsi="GHEA Grapalat" w:cs="Tahoma"/>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3.1.4</w:t>
      </w:r>
      <w:r w:rsidRPr="008C271A">
        <w:rPr>
          <w:rFonts w:ascii="GHEA Grapalat" w:eastAsia="Times New Roman" w:hAnsi="GHEA Grapalat" w:cs="Times New Roman"/>
          <w:sz w:val="20"/>
          <w:szCs w:val="20"/>
          <w:lang w:val="es-ES"/>
        </w:rPr>
        <w:tab/>
      </w:r>
      <w:r w:rsidRPr="008C271A">
        <w:rPr>
          <w:rFonts w:ascii="GHEA Grapalat" w:eastAsia="Times New Roman" w:hAnsi="GHEA Grapalat" w:cs="Times New Roman"/>
          <w:sz w:val="20"/>
          <w:szCs w:val="20"/>
          <w:lang w:val="es-ES"/>
        </w:rPr>
        <w:tab/>
      </w:r>
      <w:r w:rsidRPr="008C271A">
        <w:rPr>
          <w:rFonts w:ascii="GHEA Grapalat" w:eastAsia="Times New Roman" w:hAnsi="GHEA Grapalat" w:cs="Sylfaen"/>
          <w:sz w:val="20"/>
          <w:szCs w:val="20"/>
          <w:lang w:val="pt-BR"/>
        </w:rPr>
        <w:t>Միակողմանիլուծելպայմանագիրըևպահանջելհատուցելուիրենպատճառվածվնասները</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եթե</w:t>
      </w:r>
      <w:r w:rsidRPr="008C271A">
        <w:rPr>
          <w:rFonts w:ascii="GHEA Grapalat" w:eastAsia="Times New Roman" w:hAnsi="GHEA Grapalat" w:cs="Times Armenian"/>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Sylfaen"/>
          <w:sz w:val="20"/>
          <w:szCs w:val="20"/>
          <w:lang w:val="pt-BR"/>
        </w:rPr>
        <w:lastRenderedPageBreak/>
        <w:t>ա</w:t>
      </w:r>
      <w:r w:rsidRPr="008C271A">
        <w:rPr>
          <w:rFonts w:ascii="GHEA Grapalat" w:eastAsia="Times New Roman" w:hAnsi="GHEA Grapalat" w:cs="Times Armenian"/>
          <w:sz w:val="20"/>
          <w:szCs w:val="20"/>
          <w:lang w:val="es-ES"/>
        </w:rPr>
        <w:t>)</w:t>
      </w:r>
      <w:r w:rsidRPr="008C271A">
        <w:rPr>
          <w:rFonts w:ascii="GHEA Grapalat" w:eastAsia="Times New Roman" w:hAnsi="GHEA Grapalat" w:cs="Times Armenian"/>
          <w:sz w:val="20"/>
          <w:szCs w:val="20"/>
          <w:lang w:val="es-ES"/>
        </w:rPr>
        <w:tab/>
      </w:r>
      <w:r w:rsidRPr="008C271A">
        <w:rPr>
          <w:rFonts w:ascii="GHEA Grapalat" w:eastAsia="Times New Roman" w:hAnsi="GHEA Grapalat" w:cs="Sylfaen"/>
          <w:sz w:val="20"/>
          <w:szCs w:val="20"/>
          <w:lang w:val="pt-BR"/>
        </w:rPr>
        <w:t>Կապալառունժամանակինչիսկսում</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շխատանքիկատարումըկամ</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շխատանքըկատարումէայնքանդանդաղ</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որդրաժամանակինավարտըդառնումէակնհայտանհնար</w:t>
      </w:r>
      <w:r w:rsidRPr="008C271A">
        <w:rPr>
          <w:rFonts w:ascii="GHEA Grapalat" w:eastAsia="Times New Roman" w:hAnsi="GHEA Grapalat" w:cs="Times Armenian"/>
          <w:sz w:val="20"/>
          <w:szCs w:val="20"/>
          <w:lang w:val="es-ES"/>
        </w:rPr>
        <w:t xml:space="preserve">, </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Sylfaen"/>
          <w:sz w:val="20"/>
          <w:szCs w:val="20"/>
          <w:lang w:val="pt-BR"/>
        </w:rPr>
        <w:t>բ</w:t>
      </w:r>
      <w:r w:rsidRPr="008C271A">
        <w:rPr>
          <w:rFonts w:ascii="GHEA Grapalat" w:eastAsia="Times New Roman" w:hAnsi="GHEA Grapalat" w:cs="Times Armenian"/>
          <w:sz w:val="20"/>
          <w:szCs w:val="20"/>
          <w:lang w:val="es-ES"/>
        </w:rPr>
        <w:t>)</w:t>
      </w:r>
      <w:r w:rsidRPr="008C271A">
        <w:rPr>
          <w:rFonts w:ascii="GHEA Grapalat" w:eastAsia="Times New Roman" w:hAnsi="GHEA Grapalat" w:cs="Times Armenian"/>
          <w:sz w:val="20"/>
          <w:szCs w:val="20"/>
          <w:lang w:val="es-ES"/>
        </w:rPr>
        <w:tab/>
      </w:r>
      <w:r w:rsidRPr="008C271A">
        <w:rPr>
          <w:rFonts w:ascii="GHEA Grapalat" w:eastAsia="Times New Roman" w:hAnsi="GHEA Grapalat" w:cs="Sylfaen"/>
          <w:sz w:val="20"/>
          <w:szCs w:val="20"/>
          <w:lang w:val="pt-BR"/>
        </w:rPr>
        <w:t>Կապալառունխախտելէպայմանագրի</w:t>
      </w:r>
      <w:r w:rsidRPr="008C271A">
        <w:rPr>
          <w:rFonts w:ascii="GHEA Grapalat" w:eastAsia="Times New Roman" w:hAnsi="GHEA Grapalat" w:cs="Times Armenian"/>
          <w:sz w:val="20"/>
          <w:szCs w:val="20"/>
          <w:lang w:val="es-ES"/>
        </w:rPr>
        <w:t xml:space="preserve"> 1.3 </w:t>
      </w:r>
      <w:r w:rsidRPr="008C271A">
        <w:rPr>
          <w:rFonts w:ascii="GHEA Grapalat" w:eastAsia="Times New Roman" w:hAnsi="GHEA Grapalat" w:cs="Sylfaen"/>
          <w:sz w:val="20"/>
          <w:szCs w:val="20"/>
          <w:lang w:val="pt-BR"/>
        </w:rPr>
        <w:t>կետումնախատեսվածժամկետը</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ներառյալօրացուցայինգրաֆիկը</w:t>
      </w:r>
      <w:r w:rsidRPr="008C271A">
        <w:rPr>
          <w:rFonts w:ascii="GHEA Grapalat" w:eastAsia="Times New Roman" w:hAnsi="GHEA Grapalat" w:cs="Times Armenian"/>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Sylfaen"/>
          <w:sz w:val="20"/>
          <w:szCs w:val="20"/>
          <w:lang w:val="pt-BR"/>
        </w:rPr>
        <w:t>գ</w:t>
      </w:r>
      <w:r w:rsidRPr="008C271A">
        <w:rPr>
          <w:rFonts w:ascii="GHEA Grapalat" w:eastAsia="Times New Roman" w:hAnsi="GHEA Grapalat" w:cs="Times New Roman"/>
          <w:sz w:val="20"/>
          <w:szCs w:val="20"/>
          <w:lang w:val="es-ES"/>
        </w:rPr>
        <w:t>)</w:t>
      </w:r>
      <w:r w:rsidRPr="008C271A">
        <w:rPr>
          <w:rFonts w:ascii="GHEA Grapalat" w:eastAsia="Times New Roman" w:hAnsi="GHEA Grapalat" w:cs="Times New Roman"/>
          <w:sz w:val="20"/>
          <w:szCs w:val="20"/>
          <w:lang w:val="es-ES"/>
        </w:rPr>
        <w:tab/>
      </w:r>
      <w:r w:rsidRPr="008C271A">
        <w:rPr>
          <w:rFonts w:ascii="GHEA Grapalat" w:eastAsia="Times New Roman" w:hAnsi="GHEA Grapalat" w:cs="Sylfaen"/>
          <w:sz w:val="20"/>
          <w:szCs w:val="20"/>
          <w:lang w:val="pt-BR"/>
        </w:rPr>
        <w:t>Կապալառուիկողմիցկատարված</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շխատանքըչիհամապատասխանումնախագծանախահաշվայինփաստաթղթերովսահմանվածպահանջներին</w:t>
      </w:r>
      <w:r w:rsidRPr="008C271A">
        <w:rPr>
          <w:rFonts w:ascii="GHEA Grapalat" w:eastAsia="Times New Roman" w:hAnsi="GHEA Grapalat" w:cs="Times Armenian"/>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Sylfaen"/>
          <w:sz w:val="20"/>
          <w:szCs w:val="20"/>
          <w:lang w:val="pt-BR"/>
        </w:rPr>
        <w:t>դ</w:t>
      </w:r>
      <w:r w:rsidRPr="008C271A">
        <w:rPr>
          <w:rFonts w:ascii="GHEA Grapalat" w:eastAsia="Times New Roman" w:hAnsi="GHEA Grapalat" w:cs="Times Armenian"/>
          <w:sz w:val="20"/>
          <w:szCs w:val="20"/>
          <w:lang w:val="es-ES"/>
        </w:rPr>
        <w:t>)</w:t>
      </w:r>
      <w:r w:rsidRPr="008C271A">
        <w:rPr>
          <w:rFonts w:ascii="GHEA Grapalat" w:eastAsia="Times New Roman" w:hAnsi="GHEA Grapalat" w:cs="Times Armenian"/>
          <w:sz w:val="20"/>
          <w:szCs w:val="20"/>
          <w:lang w:val="es-ES"/>
        </w:rPr>
        <w:tab/>
      </w:r>
      <w:r w:rsidRPr="008C271A">
        <w:rPr>
          <w:rFonts w:ascii="GHEA Grapalat" w:eastAsia="Times New Roman" w:hAnsi="GHEA Grapalat" w:cs="Sylfaen"/>
          <w:sz w:val="20"/>
          <w:szCs w:val="20"/>
          <w:lang w:val="pt-BR"/>
        </w:rPr>
        <w:t>Կապալառուիկողմիցխախտվելենպայմանագրի</w:t>
      </w:r>
      <w:r w:rsidRPr="008C271A">
        <w:rPr>
          <w:rFonts w:ascii="GHEA Grapalat" w:eastAsia="Times New Roman" w:hAnsi="GHEA Grapalat" w:cs="Times Armenian"/>
          <w:sz w:val="20"/>
          <w:szCs w:val="20"/>
          <w:lang w:val="es-ES"/>
        </w:rPr>
        <w:t xml:space="preserve"> 3.1.3 </w:t>
      </w:r>
      <w:r w:rsidRPr="008C271A">
        <w:rPr>
          <w:rFonts w:ascii="GHEA Grapalat" w:eastAsia="Times New Roman" w:hAnsi="GHEA Grapalat" w:cs="Sylfaen"/>
          <w:sz w:val="20"/>
          <w:szCs w:val="20"/>
          <w:lang w:val="pt-BR"/>
        </w:rPr>
        <w:t>կետովնախատեսվածհիմքերով</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շխատանքիթերություններիանհատույցվերացմանողջամիտժամկետները</w:t>
      </w:r>
      <w:r w:rsidRPr="008C271A">
        <w:rPr>
          <w:rFonts w:ascii="GHEA Grapalat" w:eastAsia="Times New Roman" w:hAnsi="GHEA Grapalat" w:cs="Times Armenian"/>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3.1.5</w:t>
      </w:r>
      <w:r w:rsidRPr="008C271A">
        <w:rPr>
          <w:rFonts w:ascii="GHEA Grapalat" w:eastAsia="Times New Roman" w:hAnsi="GHEA Grapalat" w:cs="Times New Roman"/>
          <w:sz w:val="20"/>
          <w:szCs w:val="20"/>
          <w:lang w:val="es-ES"/>
        </w:rPr>
        <w:tab/>
      </w:r>
      <w:r w:rsidRPr="008C271A">
        <w:rPr>
          <w:rFonts w:ascii="GHEA Grapalat" w:eastAsia="Times New Roman" w:hAnsi="GHEA Grapalat" w:cs="Sylfaen"/>
          <w:sz w:val="20"/>
          <w:szCs w:val="20"/>
          <w:lang w:val="pt-BR"/>
        </w:rPr>
        <w:t>Աշխատանքիարդյունքիթերություններիհետկապվածպահանջներներկայացնելերաշխիքայինժամկետում</w:t>
      </w:r>
      <w:r w:rsidRPr="008C271A">
        <w:rPr>
          <w:rFonts w:ascii="GHEA Grapalat" w:eastAsia="Times New Roman" w:hAnsi="GHEA Grapalat" w:cs="Tahoma"/>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3.1.6</w:t>
      </w:r>
      <w:r w:rsidRPr="008C271A">
        <w:rPr>
          <w:rFonts w:ascii="GHEA Grapalat" w:eastAsia="Times New Roman" w:hAnsi="GHEA Grapalat" w:cs="Times New Roman"/>
          <w:sz w:val="20"/>
          <w:szCs w:val="20"/>
          <w:lang w:val="es-ES"/>
        </w:rPr>
        <w:tab/>
      </w:r>
      <w:r w:rsidRPr="008C271A">
        <w:rPr>
          <w:rFonts w:ascii="GHEA Grapalat" w:eastAsia="Times New Roman" w:hAnsi="GHEA Grapalat" w:cs="Sylfaen"/>
          <w:sz w:val="20"/>
          <w:szCs w:val="20"/>
          <w:lang w:val="pt-BR"/>
        </w:rPr>
        <w:t>Լիազորելայլանձի</w:t>
      </w:r>
      <w:r w:rsidRPr="008C271A">
        <w:rPr>
          <w:rFonts w:ascii="GHEA Grapalat" w:eastAsia="Times New Roman" w:hAnsi="GHEA Grapalat" w:cs="Times Armenian"/>
          <w:sz w:val="20"/>
          <w:szCs w:val="20"/>
          <w:lang w:val="es-ES"/>
        </w:rPr>
        <w:t>` ա</w:t>
      </w:r>
      <w:r w:rsidRPr="008C271A">
        <w:rPr>
          <w:rFonts w:ascii="GHEA Grapalat" w:eastAsia="Times New Roman" w:hAnsi="GHEA Grapalat" w:cs="Sylfaen"/>
          <w:sz w:val="20"/>
          <w:szCs w:val="20"/>
          <w:lang w:val="pt-BR"/>
        </w:rPr>
        <w:t>շխատանքիիրականացմաննկատմամբտեխնիկականհսկողությունիրականացնելունպատակով</w:t>
      </w:r>
      <w:r w:rsidRPr="008C271A">
        <w:rPr>
          <w:rFonts w:ascii="GHEA Grapalat" w:eastAsia="Times New Roman" w:hAnsi="GHEA Grapalat" w:cs="Times Armenian"/>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Armenian"/>
          <w:sz w:val="20"/>
          <w:szCs w:val="20"/>
          <w:lang w:val="es-ES"/>
        </w:rPr>
      </w:pPr>
      <w:r w:rsidRPr="008C271A">
        <w:rPr>
          <w:rFonts w:ascii="GHEA Grapalat" w:eastAsia="Times New Roman" w:hAnsi="GHEA Grapalat" w:cs="Times New Roman"/>
          <w:sz w:val="20"/>
          <w:szCs w:val="20"/>
          <w:lang w:val="es-ES"/>
        </w:rPr>
        <w:t>3.1.7</w:t>
      </w:r>
      <w:r w:rsidRPr="008C271A">
        <w:rPr>
          <w:rFonts w:ascii="GHEA Grapalat" w:eastAsia="Times New Roman" w:hAnsi="GHEA Grapalat" w:cs="Times New Roman"/>
          <w:sz w:val="20"/>
          <w:szCs w:val="20"/>
          <w:lang w:val="es-ES"/>
        </w:rPr>
        <w:tab/>
      </w:r>
      <w:r w:rsidRPr="008C271A">
        <w:rPr>
          <w:rFonts w:ascii="GHEA Grapalat" w:eastAsia="Times New Roman" w:hAnsi="GHEA Grapalat" w:cs="Sylfaen"/>
          <w:sz w:val="20"/>
          <w:szCs w:val="20"/>
          <w:lang w:val="pt-BR"/>
        </w:rPr>
        <w:t>ՄինչևՊատվիրատուիկողմիցԿապալառուիկատարած</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շխատանքիարդյունքնընդունելը</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պահանջելիրենհանձնելուանավարտ</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շխատանքիարդյունքը</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պայմանագիրնօրենքովկամպայմանագրովնախատեսվածհիմքերովդադարեցնելուդեպքում</w:t>
      </w:r>
      <w:r w:rsidRPr="008C271A">
        <w:rPr>
          <w:rFonts w:ascii="GHEA Grapalat" w:eastAsia="Times New Roman" w:hAnsi="GHEA Grapalat" w:cs="Tahoma"/>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b/>
          <w:i/>
          <w:sz w:val="20"/>
          <w:szCs w:val="20"/>
          <w:lang w:val="es-ES"/>
        </w:rPr>
      </w:pPr>
    </w:p>
    <w:p w:rsidR="008C271A" w:rsidRPr="008C271A" w:rsidRDefault="008C271A" w:rsidP="008C271A">
      <w:pPr>
        <w:tabs>
          <w:tab w:val="left" w:pos="1276"/>
        </w:tabs>
        <w:spacing w:after="0" w:line="240" w:lineRule="auto"/>
        <w:ind w:firstLine="720"/>
        <w:jc w:val="both"/>
        <w:rPr>
          <w:rFonts w:ascii="GHEA Grapalat" w:eastAsia="Times New Roman" w:hAnsi="GHEA Grapalat" w:cs="Times Armenian"/>
          <w:b/>
          <w:sz w:val="20"/>
          <w:szCs w:val="20"/>
          <w:lang w:val="es-ES"/>
        </w:rPr>
      </w:pPr>
      <w:r w:rsidRPr="008C271A">
        <w:rPr>
          <w:rFonts w:ascii="GHEA Grapalat" w:eastAsia="Times New Roman" w:hAnsi="GHEA Grapalat" w:cs="Times New Roman"/>
          <w:b/>
          <w:sz w:val="20"/>
          <w:szCs w:val="20"/>
          <w:lang w:val="es-ES"/>
        </w:rPr>
        <w:t xml:space="preserve">3.2. </w:t>
      </w:r>
      <w:r w:rsidRPr="008C271A">
        <w:rPr>
          <w:rFonts w:ascii="GHEA Grapalat" w:eastAsia="Times New Roman" w:hAnsi="GHEA Grapalat" w:cs="Sylfaen"/>
          <w:b/>
          <w:sz w:val="20"/>
          <w:szCs w:val="20"/>
          <w:lang w:val="pt-BR"/>
        </w:rPr>
        <w:t>Պատվիրատունպարտավորէ</w:t>
      </w:r>
      <w:r w:rsidRPr="008C271A">
        <w:rPr>
          <w:rFonts w:ascii="GHEA Grapalat" w:eastAsia="Times New Roman" w:hAnsi="GHEA Grapalat" w:cs="Times Armenian"/>
          <w:b/>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Armenian"/>
          <w:sz w:val="20"/>
          <w:szCs w:val="20"/>
          <w:lang w:val="es-ES"/>
        </w:rPr>
      </w:pPr>
      <w:r w:rsidRPr="008C271A">
        <w:rPr>
          <w:rFonts w:ascii="GHEA Grapalat" w:eastAsia="Times New Roman" w:hAnsi="GHEA Grapalat" w:cs="Times New Roman"/>
          <w:sz w:val="20"/>
          <w:szCs w:val="20"/>
          <w:lang w:val="es-ES"/>
        </w:rPr>
        <w:t>3.2.1</w:t>
      </w:r>
      <w:r w:rsidRPr="008C271A">
        <w:rPr>
          <w:rFonts w:ascii="GHEA Grapalat" w:eastAsia="Times New Roman" w:hAnsi="GHEA Grapalat" w:cs="Times New Roman"/>
          <w:sz w:val="20"/>
          <w:szCs w:val="20"/>
          <w:lang w:val="es-ES"/>
        </w:rPr>
        <w:tab/>
      </w:r>
      <w:r w:rsidRPr="008C271A">
        <w:rPr>
          <w:rFonts w:ascii="GHEA Grapalat" w:eastAsia="Times New Roman" w:hAnsi="GHEA Grapalat" w:cs="Sylfaen"/>
          <w:sz w:val="20"/>
          <w:szCs w:val="20"/>
          <w:lang w:val="pt-BR"/>
        </w:rPr>
        <w:t>Աշխատանքըկատարելիս</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աջակցելԿապալառուինպայմանագրովնախատեսվածդեպքերում</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ծավալովևկարգով</w:t>
      </w:r>
      <w:r w:rsidRPr="008C271A">
        <w:rPr>
          <w:rFonts w:ascii="GHEA Grapalat" w:eastAsia="Times New Roman" w:hAnsi="GHEA Grapalat" w:cs="Times Armenian"/>
          <w:sz w:val="20"/>
          <w:szCs w:val="20"/>
          <w:lang w:val="es-ES"/>
        </w:rPr>
        <w:t>.</w:t>
      </w:r>
    </w:p>
    <w:p w:rsidR="008C271A" w:rsidRPr="008C271A" w:rsidRDefault="008C271A" w:rsidP="008C271A">
      <w:pPr>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3.2.2 Պ</w:t>
      </w:r>
      <w:r w:rsidRPr="008C271A">
        <w:rPr>
          <w:rFonts w:ascii="GHEA Grapalat" w:eastAsia="Times New Roman" w:hAnsi="GHEA Grapalat" w:cs="Sylfaen"/>
          <w:sz w:val="20"/>
          <w:szCs w:val="20"/>
          <w:lang w:val="pt-BR"/>
        </w:rPr>
        <w:t>այմանագրովնախատեսվածժամկետումևկարգովԿապալառուիմասնակցությամբզննելևընդունելկատարված</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շխատանքը</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դրաարդյունքը</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իսկպայմանագրից</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շխատանքիարդյունքըվատթարացնողշեղումներկամ</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շխատանքումայլթերություններհայտնաբերելուդեպքերում</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այդմասինանհապաղհայտնելԿապալառուին</w:t>
      </w:r>
      <w:r w:rsidRPr="008C271A">
        <w:rPr>
          <w:rFonts w:ascii="GHEA Grapalat" w:eastAsia="Times New Roman" w:hAnsi="GHEA Grapalat" w:cs="Times Armenian"/>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3.2.3</w:t>
      </w:r>
      <w:r w:rsidRPr="008C271A">
        <w:rPr>
          <w:rFonts w:ascii="GHEA Grapalat" w:eastAsia="Times New Roman" w:hAnsi="GHEA Grapalat" w:cs="Times New Roman"/>
          <w:sz w:val="20"/>
          <w:szCs w:val="20"/>
          <w:lang w:val="es-ES"/>
        </w:rPr>
        <w:tab/>
        <w:t xml:space="preserve"> Պ</w:t>
      </w:r>
      <w:r w:rsidRPr="008C271A">
        <w:rPr>
          <w:rFonts w:ascii="GHEA Grapalat" w:eastAsia="Times New Roman" w:hAnsi="GHEA Grapalat" w:cs="Sylfaen"/>
          <w:sz w:val="20"/>
          <w:szCs w:val="20"/>
          <w:lang w:val="pt-BR"/>
        </w:rPr>
        <w:t>այմանագրիուժիմեջմտնելուպահից</w:t>
      </w:r>
      <w:r w:rsidRPr="008C271A">
        <w:rPr>
          <w:rFonts w:ascii="GHEA Grapalat" w:eastAsia="Times New Roman" w:hAnsi="GHEA Grapalat" w:cs="Times Armenian"/>
          <w:sz w:val="20"/>
          <w:szCs w:val="20"/>
          <w:lang w:val="es-ES"/>
        </w:rPr>
        <w:t xml:space="preserve"> 5 </w:t>
      </w:r>
      <w:r w:rsidRPr="008C271A">
        <w:rPr>
          <w:rFonts w:ascii="GHEA Grapalat" w:eastAsia="Times New Roman" w:hAnsi="GHEA Grapalat" w:cs="Sylfaen"/>
          <w:sz w:val="20"/>
          <w:szCs w:val="20"/>
          <w:lang w:val="pt-BR"/>
        </w:rPr>
        <w:t>աշխատանքայինօրվաընթացքումԿապալառուինտրամադրել</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շխատանքիիրականացմանհամարհամապատասխանտարածք</w:t>
      </w:r>
      <w:r w:rsidRPr="008C271A">
        <w:rPr>
          <w:rFonts w:ascii="GHEA Grapalat" w:eastAsia="Times New Roman" w:hAnsi="GHEA Grapalat" w:cs="Times Armenian"/>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Armenian"/>
          <w:sz w:val="20"/>
          <w:szCs w:val="20"/>
          <w:lang w:val="es-ES"/>
        </w:rPr>
      </w:pPr>
      <w:r w:rsidRPr="008C271A">
        <w:rPr>
          <w:rFonts w:ascii="GHEA Grapalat" w:eastAsia="Times New Roman" w:hAnsi="GHEA Grapalat" w:cs="Times New Roman"/>
          <w:sz w:val="20"/>
          <w:szCs w:val="20"/>
          <w:lang w:val="es-ES"/>
        </w:rPr>
        <w:t xml:space="preserve">3.2.4 </w:t>
      </w:r>
      <w:r w:rsidRPr="008C271A">
        <w:rPr>
          <w:rFonts w:ascii="GHEA Grapalat" w:eastAsia="Times New Roman" w:hAnsi="GHEA Grapalat" w:cs="Times New Roman"/>
          <w:sz w:val="20"/>
          <w:szCs w:val="20"/>
          <w:lang w:val="es-ES"/>
        </w:rPr>
        <w:tab/>
        <w:t>Պ</w:t>
      </w:r>
      <w:r w:rsidRPr="008C271A">
        <w:rPr>
          <w:rFonts w:ascii="GHEA Grapalat" w:eastAsia="Times New Roman" w:hAnsi="GHEA Grapalat" w:cs="Sylfaen"/>
          <w:sz w:val="20"/>
          <w:szCs w:val="20"/>
          <w:lang w:val="pt-BR"/>
        </w:rPr>
        <w:t>այմանագրի</w:t>
      </w:r>
      <w:r w:rsidRPr="008C271A">
        <w:rPr>
          <w:rFonts w:ascii="GHEA Grapalat" w:eastAsia="Times New Roman" w:hAnsi="GHEA Grapalat" w:cs="Times Armenian"/>
          <w:sz w:val="20"/>
          <w:szCs w:val="20"/>
          <w:lang w:val="es-ES"/>
        </w:rPr>
        <w:t xml:space="preserve"> 1.3 </w:t>
      </w:r>
      <w:r w:rsidRPr="008C271A">
        <w:rPr>
          <w:rFonts w:ascii="GHEA Grapalat" w:eastAsia="Times New Roman" w:hAnsi="GHEA Grapalat" w:cs="Sylfaen"/>
          <w:sz w:val="20"/>
          <w:szCs w:val="20"/>
          <w:lang w:val="pt-BR"/>
        </w:rPr>
        <w:t>կետովնախատեսվածժամկետում</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շխատանքիարդյունքնընդունելուդեպքումԿապալառուինվճարելվերջինիսվճարմանենթակագումարները</w:t>
      </w:r>
      <w:r w:rsidRPr="008C271A">
        <w:rPr>
          <w:rFonts w:ascii="GHEA Grapalat" w:eastAsia="Times New Roman" w:hAnsi="GHEA Grapalat" w:cs="Tahoma"/>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b/>
          <w:i/>
          <w:sz w:val="24"/>
          <w:szCs w:val="24"/>
          <w:lang w:val="es-ES"/>
        </w:rPr>
      </w:pP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b/>
          <w:sz w:val="20"/>
          <w:szCs w:val="20"/>
          <w:lang w:val="es-ES"/>
        </w:rPr>
      </w:pPr>
      <w:r w:rsidRPr="008C271A">
        <w:rPr>
          <w:rFonts w:ascii="GHEA Grapalat" w:eastAsia="Times New Roman" w:hAnsi="GHEA Grapalat" w:cs="Times New Roman"/>
          <w:b/>
          <w:sz w:val="20"/>
          <w:szCs w:val="20"/>
          <w:lang w:val="es-ES"/>
        </w:rPr>
        <w:t xml:space="preserve">3.3. </w:t>
      </w:r>
      <w:r w:rsidRPr="008C271A">
        <w:rPr>
          <w:rFonts w:ascii="GHEA Grapalat" w:eastAsia="Times New Roman" w:hAnsi="GHEA Grapalat" w:cs="Sylfaen"/>
          <w:b/>
          <w:sz w:val="20"/>
          <w:szCs w:val="20"/>
          <w:lang w:val="pt-BR"/>
        </w:rPr>
        <w:t>Կապալառունիրավունքունի</w:t>
      </w:r>
      <w:r w:rsidRPr="008C271A">
        <w:rPr>
          <w:rFonts w:ascii="GHEA Grapalat" w:eastAsia="Times New Roman" w:hAnsi="GHEA Grapalat" w:cs="Times Armenian"/>
          <w:b/>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3.3.1</w:t>
      </w:r>
      <w:r w:rsidRPr="008C271A">
        <w:rPr>
          <w:rFonts w:ascii="GHEA Grapalat" w:eastAsia="Times New Roman" w:hAnsi="GHEA Grapalat" w:cs="Times New Roman"/>
          <w:sz w:val="20"/>
          <w:szCs w:val="20"/>
          <w:lang w:val="es-ES"/>
        </w:rPr>
        <w:tab/>
        <w:t>Պ</w:t>
      </w:r>
      <w:r w:rsidRPr="008C271A">
        <w:rPr>
          <w:rFonts w:ascii="GHEA Grapalat" w:eastAsia="Times New Roman" w:hAnsi="GHEA Grapalat" w:cs="Sylfaen"/>
          <w:sz w:val="20"/>
          <w:szCs w:val="20"/>
          <w:lang w:val="pt-BR"/>
        </w:rPr>
        <w:t>այմանագրի</w:t>
      </w:r>
      <w:r w:rsidRPr="008C271A">
        <w:rPr>
          <w:rFonts w:ascii="GHEA Grapalat" w:eastAsia="Times New Roman" w:hAnsi="GHEA Grapalat" w:cs="Times Armenian"/>
          <w:sz w:val="20"/>
          <w:szCs w:val="20"/>
          <w:lang w:val="es-ES"/>
        </w:rPr>
        <w:t xml:space="preserve"> 1.3 </w:t>
      </w:r>
      <w:r w:rsidRPr="008C271A">
        <w:rPr>
          <w:rFonts w:ascii="GHEA Grapalat" w:eastAsia="Times New Roman" w:hAnsi="GHEA Grapalat" w:cs="Sylfaen"/>
          <w:sz w:val="20"/>
          <w:szCs w:val="20"/>
          <w:lang w:val="pt-BR"/>
        </w:rPr>
        <w:t>կետովնախատեսվածժամկետում</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շխատանքիարդյունքըհանձնելուդեպքումՊատվիրատուիցպահանջելվճարելուպայմանագրի</w:t>
      </w:r>
      <w:r w:rsidRPr="008C271A">
        <w:rPr>
          <w:rFonts w:ascii="GHEA Grapalat" w:eastAsia="Times New Roman" w:hAnsi="GHEA Grapalat" w:cs="Times Armenian"/>
          <w:sz w:val="20"/>
          <w:szCs w:val="20"/>
          <w:lang w:val="es-ES"/>
        </w:rPr>
        <w:t xml:space="preserve"> 5.1 </w:t>
      </w:r>
      <w:r w:rsidRPr="008C271A">
        <w:rPr>
          <w:rFonts w:ascii="GHEA Grapalat" w:eastAsia="Times New Roman" w:hAnsi="GHEA Grapalat" w:cs="Sylfaen"/>
          <w:sz w:val="20"/>
          <w:szCs w:val="20"/>
          <w:lang w:val="pt-BR"/>
        </w:rPr>
        <w:t>կետովնախատեսված</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վճարմանենթակագումարը</w:t>
      </w:r>
      <w:r w:rsidRPr="008C271A">
        <w:rPr>
          <w:rFonts w:ascii="GHEA Grapalat" w:eastAsia="Times New Roman" w:hAnsi="GHEA Grapalat" w:cs="Tahoma"/>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Armenian"/>
          <w:sz w:val="20"/>
          <w:szCs w:val="20"/>
          <w:lang w:val="es-ES"/>
        </w:rPr>
      </w:pPr>
      <w:r w:rsidRPr="008C271A">
        <w:rPr>
          <w:rFonts w:ascii="GHEA Grapalat" w:eastAsia="Times New Roman" w:hAnsi="GHEA Grapalat" w:cs="Times New Roman"/>
          <w:sz w:val="20"/>
          <w:szCs w:val="20"/>
          <w:lang w:val="es-ES"/>
        </w:rPr>
        <w:t>3.3.2</w:t>
      </w:r>
      <w:r w:rsidRPr="008C271A">
        <w:rPr>
          <w:rFonts w:ascii="GHEA Grapalat" w:eastAsia="Times New Roman" w:hAnsi="GHEA Grapalat" w:cs="Times New Roman"/>
          <w:sz w:val="20"/>
          <w:szCs w:val="20"/>
          <w:lang w:val="es-ES"/>
        </w:rPr>
        <w:tab/>
      </w:r>
      <w:r w:rsidRPr="008C271A">
        <w:rPr>
          <w:rFonts w:ascii="GHEA Grapalat" w:eastAsia="Times New Roman" w:hAnsi="GHEA Grapalat" w:cs="Sylfaen"/>
          <w:sz w:val="20"/>
          <w:szCs w:val="20"/>
          <w:lang w:val="pt-BR"/>
        </w:rPr>
        <w:t>Պատվիրատուիկողմիցպայմանագրի</w:t>
      </w:r>
      <w:r w:rsidRPr="008C271A">
        <w:rPr>
          <w:rFonts w:ascii="GHEA Grapalat" w:eastAsia="Times New Roman" w:hAnsi="GHEA Grapalat" w:cs="Times Armenian"/>
          <w:sz w:val="20"/>
          <w:szCs w:val="20"/>
          <w:lang w:val="es-ES"/>
        </w:rPr>
        <w:t xml:space="preserve"> 5.4 </w:t>
      </w:r>
      <w:r w:rsidRPr="008C271A">
        <w:rPr>
          <w:rFonts w:ascii="GHEA Grapalat" w:eastAsia="Times New Roman" w:hAnsi="GHEA Grapalat" w:cs="Sylfaen"/>
          <w:sz w:val="20"/>
          <w:szCs w:val="20"/>
          <w:lang w:val="pt-BR"/>
        </w:rPr>
        <w:t>կետումնշվածժամկետներիխախտմանդեպքումՊատվիրատուիցպահանջելվճարելուիրենվճարմանենթակագումարներըևպայմանագրի</w:t>
      </w:r>
      <w:r w:rsidRPr="008C271A">
        <w:rPr>
          <w:rFonts w:ascii="GHEA Grapalat" w:eastAsia="Times New Roman" w:hAnsi="GHEA Grapalat" w:cs="Times Armenian"/>
          <w:sz w:val="20"/>
          <w:szCs w:val="20"/>
          <w:lang w:val="es-ES"/>
        </w:rPr>
        <w:t xml:space="preserve"> 6.5 </w:t>
      </w:r>
      <w:r w:rsidRPr="008C271A">
        <w:rPr>
          <w:rFonts w:ascii="GHEA Grapalat" w:eastAsia="Times New Roman" w:hAnsi="GHEA Grapalat" w:cs="Sylfaen"/>
          <w:sz w:val="20"/>
          <w:szCs w:val="20"/>
          <w:lang w:val="pt-BR"/>
        </w:rPr>
        <w:t>կետովնախատեսվածտույժը</w:t>
      </w:r>
      <w:r w:rsidRPr="008C271A">
        <w:rPr>
          <w:rFonts w:ascii="GHEA Grapalat" w:eastAsia="Times New Roman" w:hAnsi="GHEA Grapalat" w:cs="Tahoma"/>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b/>
          <w:i/>
          <w:sz w:val="20"/>
          <w:szCs w:val="20"/>
          <w:lang w:val="es-ES"/>
        </w:rPr>
      </w:pPr>
      <w:r w:rsidRPr="008C271A">
        <w:rPr>
          <w:rFonts w:ascii="GHEA Grapalat" w:eastAsia="Times New Roman" w:hAnsi="GHEA Grapalat" w:cs="Times New Roman"/>
          <w:b/>
          <w:i/>
          <w:sz w:val="20"/>
          <w:szCs w:val="20"/>
          <w:lang w:val="es-ES"/>
        </w:rPr>
        <w:tab/>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b/>
          <w:sz w:val="20"/>
          <w:szCs w:val="20"/>
          <w:lang w:val="es-ES"/>
        </w:rPr>
      </w:pPr>
      <w:r w:rsidRPr="008C271A">
        <w:rPr>
          <w:rFonts w:ascii="GHEA Grapalat" w:eastAsia="Times New Roman" w:hAnsi="GHEA Grapalat" w:cs="Times New Roman"/>
          <w:b/>
          <w:sz w:val="20"/>
          <w:szCs w:val="20"/>
          <w:lang w:val="es-ES"/>
        </w:rPr>
        <w:t xml:space="preserve">3.4. </w:t>
      </w:r>
      <w:r w:rsidRPr="008C271A">
        <w:rPr>
          <w:rFonts w:ascii="GHEA Grapalat" w:eastAsia="Times New Roman" w:hAnsi="GHEA Grapalat" w:cs="Sylfaen"/>
          <w:b/>
          <w:sz w:val="20"/>
          <w:szCs w:val="20"/>
          <w:lang w:val="pt-BR"/>
        </w:rPr>
        <w:t>Կապալառունպարտավորէ</w:t>
      </w:r>
      <w:r w:rsidRPr="008C271A">
        <w:rPr>
          <w:rFonts w:ascii="GHEA Grapalat" w:eastAsia="Times New Roman" w:hAnsi="GHEA Grapalat" w:cs="Times Armenian"/>
          <w:b/>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Armenian"/>
          <w:sz w:val="20"/>
          <w:szCs w:val="20"/>
          <w:lang w:val="es-ES"/>
        </w:rPr>
      </w:pPr>
      <w:r w:rsidRPr="008C271A">
        <w:rPr>
          <w:rFonts w:ascii="GHEA Grapalat" w:eastAsia="Times New Roman" w:hAnsi="GHEA Grapalat" w:cs="Times New Roman"/>
          <w:sz w:val="20"/>
          <w:szCs w:val="20"/>
          <w:lang w:val="es-ES"/>
        </w:rPr>
        <w:t>3.4.1</w:t>
      </w:r>
      <w:r w:rsidRPr="008C271A">
        <w:rPr>
          <w:rFonts w:ascii="GHEA Grapalat" w:eastAsia="Times New Roman" w:hAnsi="GHEA Grapalat" w:cs="Times New Roman"/>
          <w:sz w:val="20"/>
          <w:szCs w:val="20"/>
          <w:lang w:val="es-ES"/>
        </w:rPr>
        <w:tab/>
      </w:r>
      <w:r w:rsidRPr="008C271A">
        <w:rPr>
          <w:rFonts w:ascii="GHEA Grapalat" w:eastAsia="Times New Roman" w:hAnsi="GHEA Grapalat" w:cs="Sylfaen"/>
          <w:sz w:val="20"/>
          <w:szCs w:val="20"/>
          <w:lang w:val="pt-BR"/>
        </w:rPr>
        <w:t>Աշխատանքներիառնվազն</w:t>
      </w:r>
      <w:r w:rsidRPr="008C271A">
        <w:rPr>
          <w:rFonts w:ascii="GHEA Grapalat" w:eastAsia="Times New Roman" w:hAnsi="GHEA Grapalat" w:cs="Times Armenian"/>
          <w:sz w:val="20"/>
          <w:szCs w:val="20"/>
          <w:lang w:val="es-ES"/>
        </w:rPr>
        <w:t xml:space="preserve"> ----- </w:t>
      </w:r>
      <w:r w:rsidRPr="008C271A">
        <w:rPr>
          <w:rFonts w:ascii="GHEA Grapalat" w:eastAsia="Times New Roman" w:hAnsi="GHEA Grapalat" w:cs="Sylfaen"/>
          <w:sz w:val="20"/>
          <w:szCs w:val="20"/>
          <w:lang w:val="pt-BR"/>
        </w:rPr>
        <w:t>տոկոսըկատարելանձամբ</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պայմանագրովնախատեսվածկարգովևժամկետներում</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իրուժերով</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գործիքներով</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մեխանիզմներով</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ինչպեսնաևանհրաժեշտնյութերովուպատշաճորակով</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նախագծինևծավալաթերթինհամապատասխան</w:t>
      </w:r>
      <w:r w:rsidRPr="008C271A">
        <w:rPr>
          <w:rFonts w:ascii="GHEA Grapalat" w:eastAsia="Times New Roman" w:hAnsi="GHEA Grapalat" w:cs="Tahoma"/>
          <w:sz w:val="20"/>
          <w:szCs w:val="20"/>
          <w:lang w:val="es-ES"/>
        </w:rPr>
        <w:t>։</w:t>
      </w:r>
    </w:p>
    <w:p w:rsidR="008C271A" w:rsidRPr="008C271A" w:rsidRDefault="008C271A" w:rsidP="008C271A">
      <w:pPr>
        <w:spacing w:after="0" w:line="240" w:lineRule="auto"/>
        <w:ind w:firstLine="709"/>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3.4.2</w:t>
      </w:r>
      <w:r w:rsidRPr="008C271A">
        <w:rPr>
          <w:rFonts w:ascii="GHEA Grapalat" w:eastAsia="Times New Roman" w:hAnsi="GHEA Grapalat" w:cs="Times New Roman"/>
          <w:sz w:val="20"/>
          <w:szCs w:val="20"/>
          <w:lang w:val="es-ES"/>
        </w:rPr>
        <w:tab/>
      </w:r>
      <w:r w:rsidRPr="008C271A">
        <w:rPr>
          <w:rFonts w:ascii="GHEA Grapalat" w:eastAsia="Times New Roman" w:hAnsi="GHEA Grapalat" w:cs="Sylfaen"/>
          <w:sz w:val="20"/>
          <w:szCs w:val="20"/>
          <w:lang w:val="pt-BR"/>
        </w:rPr>
        <w:t>Կատարել</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շխատանքիվերաբերյալՊատվիրատուիտվածցուցումները</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եթեդրանքչենհակասումպայմանագրիպայմաններին</w:t>
      </w:r>
      <w:r w:rsidRPr="008C271A">
        <w:rPr>
          <w:rFonts w:ascii="GHEA Grapalat" w:eastAsia="Times New Roman" w:hAnsi="GHEA Grapalat" w:cs="Tahoma"/>
          <w:sz w:val="20"/>
          <w:szCs w:val="20"/>
          <w:lang w:val="es-ES"/>
        </w:rPr>
        <w:t>։</w:t>
      </w:r>
      <w:r w:rsidRPr="008C271A">
        <w:rPr>
          <w:rFonts w:ascii="GHEA Grapalat" w:eastAsia="Times New Roman" w:hAnsi="GHEA Grapalat" w:cs="Times Armenian"/>
          <w:sz w:val="20"/>
          <w:szCs w:val="20"/>
          <w:lang w:val="es-ES"/>
        </w:rPr>
        <w:tab/>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3.4.3</w:t>
      </w:r>
      <w:r w:rsidRPr="008C271A">
        <w:rPr>
          <w:rFonts w:ascii="GHEA Grapalat" w:eastAsia="Times New Roman" w:hAnsi="GHEA Grapalat" w:cs="Times New Roman"/>
          <w:sz w:val="20"/>
          <w:szCs w:val="20"/>
          <w:lang w:val="es-ES"/>
        </w:rPr>
        <w:tab/>
      </w:r>
      <w:r w:rsidRPr="008C271A">
        <w:rPr>
          <w:rFonts w:ascii="GHEA Grapalat" w:eastAsia="Times New Roman" w:hAnsi="GHEA Grapalat" w:cs="Sylfaen"/>
          <w:sz w:val="20"/>
          <w:szCs w:val="20"/>
          <w:lang w:val="pt-BR"/>
        </w:rPr>
        <w:t>Ապահովելշինմոնտաժայինաշխատանքներիկատարումըշինարարականնորմերին</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կանոններինուտեխնիկականպայմաններինհամապատասխան</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կատարելիրկողմիցմոնտաժվածսարքավորման</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էլեկտրական</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ջեռուցման</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ջրամատակարարման</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կոյուղու</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օդափոխիչևայլն</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անհատականփորձարկում</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մասնակցելսարքավորմանհամալիրփորձարկմանը</w:t>
      </w:r>
      <w:r w:rsidRPr="008C271A">
        <w:rPr>
          <w:rFonts w:ascii="GHEA Grapalat" w:eastAsia="Times New Roman" w:hAnsi="GHEA Grapalat" w:cs="Tahoma"/>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 xml:space="preserve">3.4.4 </w:t>
      </w:r>
      <w:r w:rsidRPr="008C271A">
        <w:rPr>
          <w:rFonts w:ascii="GHEA Grapalat" w:eastAsia="Times New Roman" w:hAnsi="GHEA Grapalat" w:cs="Times New Roman"/>
          <w:sz w:val="20"/>
          <w:szCs w:val="20"/>
          <w:lang w:val="es-ES"/>
        </w:rPr>
        <w:tab/>
      </w:r>
      <w:r w:rsidRPr="008C271A">
        <w:rPr>
          <w:rFonts w:ascii="GHEA Grapalat" w:eastAsia="Times New Roman" w:hAnsi="GHEA Grapalat" w:cs="Sylfaen"/>
          <w:sz w:val="20"/>
          <w:szCs w:val="20"/>
          <w:lang w:val="pt-BR"/>
        </w:rPr>
        <w:t>ԱշխատանքիարդյունքըՊատվիրատուինհանձնելիսնրանհայտնելայնպահանջներիևկանոններիմասին</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որոնցպահպանումնանհրաժեշտէ</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շխատանքիարդյունքիարդյունավետևանվտանգօգտագործմանհամար</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ինչպեսնաևտեղեկություններհաղորդելայդպահանջներըևկանոններըչպահպանելուհնարավորհետևանքներիմասին</w:t>
      </w:r>
      <w:r w:rsidRPr="008C271A">
        <w:rPr>
          <w:rFonts w:ascii="GHEA Grapalat" w:eastAsia="Times New Roman" w:hAnsi="GHEA Grapalat" w:cs="Tahoma"/>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Armenian"/>
          <w:sz w:val="20"/>
          <w:szCs w:val="20"/>
          <w:lang w:val="es-ES"/>
        </w:rPr>
      </w:pPr>
      <w:r w:rsidRPr="008C271A">
        <w:rPr>
          <w:rFonts w:ascii="GHEA Grapalat" w:eastAsia="Times New Roman" w:hAnsi="GHEA Grapalat" w:cs="Times New Roman"/>
          <w:sz w:val="20"/>
          <w:szCs w:val="20"/>
          <w:lang w:val="es-ES"/>
        </w:rPr>
        <w:t>3.4.5</w:t>
      </w:r>
      <w:r w:rsidRPr="008C271A">
        <w:rPr>
          <w:rFonts w:ascii="GHEA Grapalat" w:eastAsia="Times New Roman" w:hAnsi="GHEA Grapalat" w:cs="Times New Roman"/>
          <w:sz w:val="20"/>
          <w:szCs w:val="20"/>
          <w:lang w:val="es-ES"/>
        </w:rPr>
        <w:tab/>
        <w:t xml:space="preserve"> Պ</w:t>
      </w:r>
      <w:r w:rsidRPr="008C271A">
        <w:rPr>
          <w:rFonts w:ascii="GHEA Grapalat" w:eastAsia="Times New Roman" w:hAnsi="GHEA Grapalat" w:cs="Sylfaen"/>
          <w:sz w:val="20"/>
          <w:szCs w:val="20"/>
          <w:lang w:val="pt-BR"/>
        </w:rPr>
        <w:t>այմանագրի</w:t>
      </w:r>
      <w:r w:rsidRPr="008C271A">
        <w:rPr>
          <w:rFonts w:ascii="GHEA Grapalat" w:eastAsia="Times New Roman" w:hAnsi="GHEA Grapalat" w:cs="Times Armenian"/>
          <w:sz w:val="20"/>
          <w:szCs w:val="20"/>
          <w:lang w:val="es-ES"/>
        </w:rPr>
        <w:t xml:space="preserve"> 1.3 </w:t>
      </w:r>
      <w:r w:rsidRPr="008C271A">
        <w:rPr>
          <w:rFonts w:ascii="GHEA Grapalat" w:eastAsia="Times New Roman" w:hAnsi="GHEA Grapalat" w:cs="Sylfaen"/>
          <w:sz w:val="20"/>
          <w:szCs w:val="20"/>
          <w:lang w:val="pt-BR"/>
        </w:rPr>
        <w:t>կետումնշվածժամկետը</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ներառյալօրացուցայինգրաֆիկը</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խախտելուևՊատվիրատուիկողմից</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շխատանքիկատարմաննորժամկետսահմանվելուդեպքում</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ապահովել</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շխատանքիկատարումըսահմանվածժամկետումևյուրաքանչյուրուշացվածօրվահամարվճարելպայմանագրի</w:t>
      </w:r>
      <w:r w:rsidRPr="008C271A">
        <w:rPr>
          <w:rFonts w:ascii="GHEA Grapalat" w:eastAsia="Times New Roman" w:hAnsi="GHEA Grapalat" w:cs="Times Armenian"/>
          <w:sz w:val="20"/>
          <w:szCs w:val="20"/>
          <w:lang w:val="es-ES"/>
        </w:rPr>
        <w:t xml:space="preserve">  6.2</w:t>
      </w:r>
      <w:r w:rsidRPr="008C271A">
        <w:rPr>
          <w:rFonts w:ascii="GHEA Grapalat" w:eastAsia="Times New Roman" w:hAnsi="GHEA Grapalat" w:cs="Sylfaen"/>
          <w:sz w:val="20"/>
          <w:szCs w:val="20"/>
          <w:lang w:val="pt-BR"/>
        </w:rPr>
        <w:t>կետովնախատեսվածտույժը</w:t>
      </w:r>
      <w:r w:rsidRPr="008C271A">
        <w:rPr>
          <w:rFonts w:ascii="GHEA Grapalat" w:eastAsia="Times New Roman" w:hAnsi="GHEA Grapalat" w:cs="Tahoma"/>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lastRenderedPageBreak/>
        <w:t>3.4.6</w:t>
      </w:r>
      <w:r w:rsidRPr="008C271A">
        <w:rPr>
          <w:rFonts w:ascii="GHEA Grapalat" w:eastAsia="Times New Roman" w:hAnsi="GHEA Grapalat" w:cs="Times New Roman"/>
          <w:sz w:val="20"/>
          <w:szCs w:val="20"/>
          <w:lang w:val="es-ES"/>
        </w:rPr>
        <w:tab/>
        <w:t>Պ</w:t>
      </w:r>
      <w:r w:rsidRPr="008C271A">
        <w:rPr>
          <w:rFonts w:ascii="GHEA Grapalat" w:eastAsia="Times New Roman" w:hAnsi="GHEA Grapalat" w:cs="Sylfaen"/>
          <w:sz w:val="20"/>
          <w:szCs w:val="20"/>
          <w:lang w:val="pt-BR"/>
        </w:rPr>
        <w:t>այմանագրի</w:t>
      </w:r>
      <w:r w:rsidRPr="008C271A">
        <w:rPr>
          <w:rFonts w:ascii="GHEA Grapalat" w:eastAsia="Times New Roman" w:hAnsi="GHEA Grapalat" w:cs="Times Armenian"/>
          <w:sz w:val="20"/>
          <w:szCs w:val="20"/>
          <w:lang w:val="es-ES"/>
        </w:rPr>
        <w:t xml:space="preserve"> 3.1.4 </w:t>
      </w:r>
      <w:r w:rsidRPr="008C271A">
        <w:rPr>
          <w:rFonts w:ascii="GHEA Grapalat" w:eastAsia="Times New Roman" w:hAnsi="GHEA Grapalat" w:cs="Sylfaen"/>
          <w:sz w:val="20"/>
          <w:szCs w:val="20"/>
          <w:lang w:val="pt-BR"/>
        </w:rPr>
        <w:t>կետովնախատեսվածհիմքերովպայմանագրիլուծմանդեպքումհատուցելՊատվիրատուինպատճառվածվնասներըևվճարել</w:t>
      </w:r>
      <w:r w:rsidRPr="008C271A">
        <w:rPr>
          <w:rFonts w:ascii="GHEA Grapalat" w:eastAsia="Times New Roman" w:hAnsi="GHEA Grapalat" w:cs="Sylfaen"/>
          <w:sz w:val="20"/>
          <w:szCs w:val="20"/>
          <w:lang w:val="es-ES"/>
        </w:rPr>
        <w:t xml:space="preserve"> 6.3 </w:t>
      </w:r>
      <w:r w:rsidRPr="008C271A">
        <w:rPr>
          <w:rFonts w:ascii="GHEA Grapalat" w:eastAsia="Times New Roman" w:hAnsi="GHEA Grapalat" w:cs="Sylfaen"/>
          <w:sz w:val="20"/>
          <w:szCs w:val="20"/>
          <w:lang w:val="pt-BR"/>
        </w:rPr>
        <w:t>կետովնախատեսվածտուգանքը</w:t>
      </w:r>
      <w:r w:rsidRPr="008C271A">
        <w:rPr>
          <w:rFonts w:ascii="GHEA Grapalat" w:eastAsia="Times New Roman" w:hAnsi="GHEA Grapalat" w:cs="Tahoma"/>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 xml:space="preserve">3.4.7 </w:t>
      </w:r>
      <w:r w:rsidRPr="008C271A">
        <w:rPr>
          <w:rFonts w:ascii="GHEA Grapalat" w:eastAsia="Times New Roman" w:hAnsi="GHEA Grapalat" w:cs="Times New Roman"/>
          <w:sz w:val="20"/>
          <w:szCs w:val="20"/>
          <w:lang w:val="es-ES"/>
        </w:rPr>
        <w:tab/>
      </w:r>
      <w:r w:rsidRPr="008C271A">
        <w:rPr>
          <w:rFonts w:ascii="GHEA Grapalat" w:eastAsia="Times New Roman" w:hAnsi="GHEA Grapalat" w:cs="Sylfaen"/>
          <w:sz w:val="20"/>
          <w:szCs w:val="20"/>
          <w:lang w:val="pt-BR"/>
        </w:rPr>
        <w:t>Շինարարությանօբյեկտիկոնսերվացմանանհրաժեշտությանծագմանդեպքում</w:t>
      </w:r>
      <w:r w:rsidRPr="008C271A">
        <w:rPr>
          <w:rFonts w:ascii="GHEA Grapalat" w:eastAsia="Times New Roman" w:hAnsi="GHEA Grapalat" w:cs="Times Armenian"/>
          <w:sz w:val="20"/>
          <w:szCs w:val="20"/>
          <w:lang w:val="es-ES"/>
        </w:rPr>
        <w:t xml:space="preserve">` </w:t>
      </w:r>
      <w:r w:rsidRPr="008C271A">
        <w:rPr>
          <w:rFonts w:ascii="GHEA Grapalat" w:eastAsia="Times New Roman" w:hAnsi="GHEA Grapalat" w:cs="Sylfaen"/>
          <w:sz w:val="20"/>
          <w:szCs w:val="20"/>
          <w:lang w:val="pt-BR"/>
        </w:rPr>
        <w:t>իրմիջոցներովկատարել</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pt-BR"/>
        </w:rPr>
        <w:t>շխատանքըդադարեցնելուևշինարարությունըկոնսերվացնելուանհրաժեշտությունիցբխողողջամիտծախսերը</w:t>
      </w:r>
      <w:r w:rsidRPr="008C271A">
        <w:rPr>
          <w:rFonts w:ascii="GHEA Grapalat" w:eastAsia="Times New Roman" w:hAnsi="GHEA Grapalat" w:cs="Tahoma"/>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New Roman"/>
          <w:sz w:val="20"/>
          <w:szCs w:val="20"/>
          <w:lang w:val="es-ES"/>
        </w:rPr>
        <w:t xml:space="preserve">3.4.8 </w:t>
      </w:r>
      <w:r w:rsidRPr="008C271A">
        <w:rPr>
          <w:rFonts w:ascii="GHEA Grapalat" w:eastAsia="Times New Roman" w:hAnsi="GHEA Grapalat" w:cs="Sylfaen"/>
          <w:sz w:val="20"/>
          <w:szCs w:val="20"/>
          <w:lang w:val="hy-AM"/>
        </w:rPr>
        <w:t>Եթեշինարարականծրագրերիկատարմանարդյունքիկամդրաառանձինբաղադրիչիհամարսահմանվածերաշխիքայինժամկետիընթացքումիհայտեն</w:t>
      </w:r>
      <w:r w:rsidRPr="008C271A">
        <w:rPr>
          <w:rFonts w:ascii="GHEA Grapalat" w:eastAsia="Times New Roman" w:hAnsi="GHEA Grapalat" w:cs="Arial"/>
          <w:sz w:val="20"/>
          <w:szCs w:val="20"/>
          <w:lang w:val="en-US"/>
        </w:rPr>
        <w:t>եկել</w:t>
      </w:r>
      <w:r w:rsidRPr="008C271A">
        <w:rPr>
          <w:rFonts w:ascii="GHEA Grapalat" w:eastAsia="Times New Roman" w:hAnsi="GHEA Grapalat" w:cs="Times New Roman"/>
          <w:sz w:val="20"/>
          <w:szCs w:val="20"/>
          <w:lang w:val="en-US"/>
        </w:rPr>
        <w:t>կատարվածաշխատանքի</w:t>
      </w:r>
      <w:r w:rsidRPr="008C271A">
        <w:rPr>
          <w:rFonts w:ascii="GHEA Grapalat" w:eastAsia="Times New Roman" w:hAnsi="GHEA Grapalat" w:cs="Sylfaen"/>
          <w:sz w:val="20"/>
          <w:szCs w:val="20"/>
          <w:lang w:val="hy-AM"/>
        </w:rPr>
        <w:t>թերություններ</w:t>
      </w:r>
      <w:r w:rsidRPr="008C271A">
        <w:rPr>
          <w:rFonts w:ascii="GHEA Grapalat" w:eastAsia="Times New Roman" w:hAnsi="GHEA Grapalat" w:cs="Arial"/>
          <w:sz w:val="20"/>
          <w:szCs w:val="20"/>
          <w:lang w:val="hy-AM"/>
        </w:rPr>
        <w:t xml:space="preserve">, </w:t>
      </w:r>
      <w:r w:rsidRPr="008C271A">
        <w:rPr>
          <w:rFonts w:ascii="GHEA Grapalat" w:eastAsia="Times New Roman" w:hAnsi="GHEA Grapalat" w:cs="Sylfaen"/>
          <w:sz w:val="20"/>
          <w:szCs w:val="20"/>
          <w:lang w:val="hy-AM"/>
        </w:rPr>
        <w:t>ապա</w:t>
      </w:r>
      <w:r w:rsidRPr="008C271A">
        <w:rPr>
          <w:rFonts w:ascii="GHEA Grapalat" w:eastAsia="Times New Roman" w:hAnsi="GHEA Grapalat" w:cs="Sylfaen"/>
          <w:sz w:val="20"/>
          <w:szCs w:val="20"/>
          <w:lang w:val="en-US"/>
        </w:rPr>
        <w:t>Կ</w:t>
      </w:r>
      <w:r w:rsidRPr="008C271A">
        <w:rPr>
          <w:rFonts w:ascii="GHEA Grapalat" w:eastAsia="Times New Roman" w:hAnsi="GHEA Grapalat" w:cs="Sylfaen"/>
          <w:sz w:val="20"/>
          <w:szCs w:val="20"/>
          <w:lang w:val="hy-AM"/>
        </w:rPr>
        <w:t>ապալառունպարտավորէիրհաշվին</w:t>
      </w:r>
      <w:r w:rsidRPr="008C271A">
        <w:rPr>
          <w:rFonts w:ascii="GHEA Grapalat" w:eastAsia="Times New Roman" w:hAnsi="GHEA Grapalat" w:cs="Arial"/>
          <w:sz w:val="20"/>
          <w:szCs w:val="20"/>
          <w:lang w:val="hy-AM"/>
        </w:rPr>
        <w:t xml:space="preserve">, </w:t>
      </w:r>
      <w:r w:rsidRPr="008C271A">
        <w:rPr>
          <w:rFonts w:ascii="GHEA Grapalat" w:eastAsia="Times New Roman" w:hAnsi="GHEA Grapalat" w:cs="Sylfaen"/>
          <w:sz w:val="20"/>
          <w:szCs w:val="20"/>
          <w:lang w:val="en-US"/>
        </w:rPr>
        <w:t>Պ</w:t>
      </w:r>
      <w:r w:rsidRPr="008C271A">
        <w:rPr>
          <w:rFonts w:ascii="GHEA Grapalat" w:eastAsia="Times New Roman" w:hAnsi="GHEA Grapalat" w:cs="Sylfaen"/>
          <w:sz w:val="20"/>
          <w:szCs w:val="20"/>
          <w:lang w:val="hy-AM"/>
        </w:rPr>
        <w:t>ատվիրատուիկողմիցսահմանվածողջամիտժամկետումվերացնելթերությունները</w:t>
      </w:r>
      <w:r w:rsidRPr="008C271A">
        <w:rPr>
          <w:rFonts w:ascii="GHEA Grapalat" w:eastAsia="Times New Roman" w:hAnsi="GHEA Grapalat" w:cs="Tahoma"/>
          <w:sz w:val="20"/>
          <w:szCs w:val="20"/>
          <w:lang w:val="hy-AM"/>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Armenian"/>
          <w:sz w:val="20"/>
          <w:szCs w:val="20"/>
          <w:lang w:val="hy-AM"/>
        </w:rPr>
      </w:pPr>
      <w:r w:rsidRPr="008C271A">
        <w:rPr>
          <w:rFonts w:ascii="GHEA Grapalat" w:eastAsia="Times New Roman" w:hAnsi="GHEA Grapalat" w:cs="Times New Roman"/>
          <w:sz w:val="20"/>
          <w:szCs w:val="20"/>
          <w:lang w:val="es-ES"/>
        </w:rPr>
        <w:t>3.4.9 Պ</w:t>
      </w:r>
      <w:r w:rsidRPr="008C271A">
        <w:rPr>
          <w:rFonts w:ascii="GHEA Grapalat" w:eastAsia="Times New Roman" w:hAnsi="GHEA Grapalat" w:cs="Sylfaen"/>
          <w:sz w:val="20"/>
          <w:szCs w:val="20"/>
          <w:lang w:val="hy-AM"/>
        </w:rPr>
        <w:t>այմանագրովերաշխիքայինժամկետէսահմանվումՊատվիրատուիկողմիցողջծավալով</w:t>
      </w:r>
      <w:r w:rsidRPr="008C271A">
        <w:rPr>
          <w:rFonts w:ascii="GHEA Grapalat" w:eastAsia="Times New Roman" w:hAnsi="GHEA Grapalat" w:cs="Times Armenian"/>
          <w:sz w:val="20"/>
          <w:szCs w:val="20"/>
          <w:lang w:val="es-ES"/>
        </w:rPr>
        <w:t xml:space="preserve"> Ա</w:t>
      </w:r>
      <w:r w:rsidRPr="008C271A">
        <w:rPr>
          <w:rFonts w:ascii="GHEA Grapalat" w:eastAsia="Times New Roman" w:hAnsi="GHEA Grapalat" w:cs="Sylfaen"/>
          <w:sz w:val="20"/>
          <w:szCs w:val="20"/>
          <w:lang w:val="hy-AM"/>
        </w:rPr>
        <w:t>շխատանքնընդունվելուօրվանհաջորդողօրվանիցհաշված</w:t>
      </w:r>
      <w:r w:rsidRPr="008C271A">
        <w:rPr>
          <w:rFonts w:ascii="GHEA Grapalat" w:eastAsia="Times New Roman" w:hAnsi="GHEA Grapalat" w:cs="Sylfaen"/>
          <w:sz w:val="20"/>
          <w:szCs w:val="20"/>
          <w:lang w:val="es-ES"/>
        </w:rPr>
        <w:t xml:space="preserve"> ---------------- </w:t>
      </w:r>
      <w:r w:rsidRPr="008C271A">
        <w:rPr>
          <w:rFonts w:ascii="GHEA Grapalat" w:eastAsia="Times New Roman" w:hAnsi="GHEA Grapalat" w:cs="Sylfaen"/>
          <w:sz w:val="20"/>
          <w:szCs w:val="20"/>
          <w:lang w:val="hy-AM"/>
        </w:rPr>
        <w:t xml:space="preserve">օր (առնվազն 365 օրացուցային օր)։ Եթե երաշխիքային ժամկետի ընթացքում ի հայտ են եկել </w:t>
      </w:r>
      <w:r w:rsidRPr="008C271A">
        <w:rPr>
          <w:rFonts w:ascii="GHEA Grapalat" w:eastAsia="Times New Roman" w:hAnsi="GHEA Grapalat" w:cs="Times New Roman"/>
          <w:sz w:val="20"/>
          <w:szCs w:val="20"/>
          <w:lang w:val="hy-AM"/>
        </w:rPr>
        <w:t xml:space="preserve">կատարված Աշխատանքի </w:t>
      </w:r>
      <w:r w:rsidRPr="008C271A">
        <w:rPr>
          <w:rFonts w:ascii="GHEA Grapalat" w:eastAsia="Times New Roman"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Pr="008C271A">
        <w:rPr>
          <w:rFonts w:ascii="GHEA Grapalat" w:eastAsia="Times New Roman" w:hAnsi="GHEA Grapalat" w:cs="Sylfaen"/>
          <w:sz w:val="20"/>
          <w:szCs w:val="20"/>
          <w:vertAlign w:val="superscript"/>
          <w:lang w:val="hy-AM"/>
        </w:rPr>
        <w:t>26</w:t>
      </w:r>
      <w:r w:rsidRPr="008C271A">
        <w:rPr>
          <w:rFonts w:ascii="GHEA Grapalat" w:eastAsia="Times New Roman" w:hAnsi="GHEA Grapalat" w:cs="Sylfaen"/>
          <w:color w:val="FFFFFF"/>
          <w:sz w:val="20"/>
          <w:szCs w:val="20"/>
          <w:vertAlign w:val="superscript"/>
          <w:lang w:val="hy-AM"/>
        </w:rPr>
        <w:footnoteReference w:id="15"/>
      </w:r>
    </w:p>
    <w:p w:rsidR="008C271A" w:rsidRPr="008C271A" w:rsidRDefault="008C271A" w:rsidP="008C271A">
      <w:pPr>
        <w:tabs>
          <w:tab w:val="left" w:pos="1276"/>
        </w:tabs>
        <w:spacing w:after="0" w:line="240" w:lineRule="auto"/>
        <w:ind w:firstLine="720"/>
        <w:jc w:val="both"/>
        <w:rPr>
          <w:rFonts w:ascii="GHEA Grapalat" w:eastAsia="Times New Roman" w:hAnsi="GHEA Grapalat" w:cs="Times Armenian"/>
          <w:sz w:val="20"/>
          <w:szCs w:val="20"/>
          <w:lang w:val="es-ES"/>
        </w:rPr>
      </w:pPr>
      <w:r w:rsidRPr="008C271A">
        <w:rPr>
          <w:rFonts w:ascii="GHEA Grapalat" w:eastAsia="Times New Roman" w:hAnsi="GHEA Grapalat" w:cs="Times Armenian"/>
          <w:sz w:val="20"/>
          <w:szCs w:val="20"/>
          <w:lang w:val="es-ES"/>
        </w:rPr>
        <w:t xml:space="preserve">3.4.10 </w:t>
      </w:r>
      <w:r w:rsidRPr="008C271A">
        <w:rPr>
          <w:rFonts w:ascii="GHEA Grapalat" w:eastAsia="Times New Roman" w:hAnsi="GHEA Grapalat" w:cs="Sylfaen"/>
          <w:sz w:val="20"/>
          <w:szCs w:val="20"/>
          <w:lang w:val="hy-AM"/>
        </w:rPr>
        <w:t>Կապալիօբյեկտի</w:t>
      </w:r>
      <w:r w:rsidRPr="008C271A">
        <w:rPr>
          <w:rFonts w:ascii="GHEA Grapalat" w:eastAsia="Times New Roman" w:hAnsi="GHEA Grapalat" w:cs="Arial"/>
          <w:sz w:val="20"/>
          <w:szCs w:val="20"/>
          <w:lang w:val="hy-AM"/>
        </w:rPr>
        <w:t xml:space="preserve">, </w:t>
      </w:r>
      <w:r w:rsidRPr="008C271A">
        <w:rPr>
          <w:rFonts w:ascii="GHEA Grapalat" w:eastAsia="Times New Roman" w:hAnsi="GHEA Grapalat" w:cs="Sylfaen"/>
          <w:sz w:val="20"/>
          <w:szCs w:val="20"/>
          <w:lang w:val="hy-AM"/>
        </w:rPr>
        <w:t>դրաառանձինմասերի</w:t>
      </w:r>
      <w:r w:rsidRPr="008C271A">
        <w:rPr>
          <w:rFonts w:ascii="GHEA Grapalat" w:eastAsia="Times New Roman" w:hAnsi="GHEA Grapalat" w:cs="Arial"/>
          <w:sz w:val="20"/>
          <w:szCs w:val="20"/>
          <w:lang w:val="hy-AM"/>
        </w:rPr>
        <w:t xml:space="preserve"> (</w:t>
      </w:r>
      <w:r w:rsidRPr="008C271A">
        <w:rPr>
          <w:rFonts w:ascii="GHEA Grapalat" w:eastAsia="Times New Roman" w:hAnsi="GHEA Grapalat" w:cs="Sylfaen"/>
          <w:sz w:val="20"/>
          <w:szCs w:val="20"/>
          <w:lang w:val="hy-AM"/>
        </w:rPr>
        <w:t>կոնստրուկցիաներևայլն</w:t>
      </w:r>
      <w:r w:rsidRPr="008C271A">
        <w:rPr>
          <w:rFonts w:ascii="GHEA Grapalat" w:eastAsia="Times New Roman" w:hAnsi="GHEA Grapalat" w:cs="Arial"/>
          <w:sz w:val="20"/>
          <w:szCs w:val="20"/>
          <w:lang w:val="hy-AM"/>
        </w:rPr>
        <w:t xml:space="preserve">) </w:t>
      </w:r>
      <w:r w:rsidRPr="008C271A">
        <w:rPr>
          <w:rFonts w:ascii="GHEA Grapalat" w:eastAsia="Times New Roman" w:hAnsi="GHEA Grapalat" w:cs="Sylfaen"/>
          <w:sz w:val="20"/>
          <w:szCs w:val="20"/>
          <w:lang w:val="hy-AM"/>
        </w:rPr>
        <w:t>ևօգտագործվելիք նյութերի</w:t>
      </w:r>
      <w:r w:rsidRPr="008C271A">
        <w:rPr>
          <w:rFonts w:ascii="GHEA Grapalat" w:eastAsia="Times New Roman" w:hAnsi="GHEA Grapalat" w:cs="Arial"/>
          <w:sz w:val="20"/>
          <w:szCs w:val="20"/>
          <w:lang w:val="hy-AM"/>
        </w:rPr>
        <w:t xml:space="preserve"> և (կամ) սարքերի ու սարքավորումների </w:t>
      </w:r>
      <w:r w:rsidRPr="008C271A">
        <w:rPr>
          <w:rFonts w:ascii="GHEA Grapalat" w:eastAsia="Times New Roman" w:hAnsi="GHEA Grapalat" w:cs="Sylfaen"/>
          <w:sz w:val="20"/>
          <w:szCs w:val="20"/>
          <w:lang w:val="hy-AM"/>
        </w:rPr>
        <w:t>երաշխիքայինժամկետներիններկայացվողնվազագույնպահանջները</w:t>
      </w:r>
      <w:r w:rsidRPr="008C271A">
        <w:rPr>
          <w:rFonts w:ascii="GHEA Grapalat" w:eastAsia="Times New Roman" w:hAnsi="GHEA Grapalat" w:cs="Sylfaen"/>
          <w:sz w:val="20"/>
          <w:szCs w:val="20"/>
          <w:lang w:val="pt-BR"/>
        </w:rPr>
        <w:t>ներկայացվածենպայմանագրի</w:t>
      </w:r>
      <w:r w:rsidRPr="008C271A">
        <w:rPr>
          <w:rFonts w:ascii="GHEA Grapalat" w:eastAsia="Times New Roman" w:hAnsi="GHEA Grapalat" w:cs="Times Armenian"/>
          <w:sz w:val="20"/>
          <w:szCs w:val="20"/>
          <w:lang w:val="es-ES"/>
        </w:rPr>
        <w:t xml:space="preserve"> N – </w:t>
      </w:r>
      <w:r w:rsidRPr="008C271A">
        <w:rPr>
          <w:rFonts w:ascii="GHEA Grapalat" w:eastAsia="Times New Roman" w:hAnsi="GHEA Grapalat" w:cs="Sylfaen"/>
          <w:sz w:val="20"/>
          <w:szCs w:val="20"/>
          <w:lang w:val="pt-BR"/>
        </w:rPr>
        <w:t>Հավելվածում:</w:t>
      </w:r>
      <w:r w:rsidRPr="008C271A">
        <w:rPr>
          <w:rFonts w:ascii="GHEA Grapalat" w:eastAsia="Times New Roman" w:hAnsi="GHEA Grapalat" w:cs="Sylfaen"/>
          <w:sz w:val="20"/>
          <w:szCs w:val="20"/>
          <w:vertAlign w:val="superscript"/>
          <w:lang w:val="pt-BR"/>
        </w:rPr>
        <w:t>27</w:t>
      </w:r>
      <w:r w:rsidRPr="008C271A">
        <w:rPr>
          <w:rFonts w:ascii="GHEA Grapalat" w:eastAsia="Times New Roman" w:hAnsi="GHEA Grapalat" w:cs="Sylfaen"/>
          <w:color w:val="FFFFFF"/>
          <w:sz w:val="20"/>
          <w:szCs w:val="20"/>
          <w:vertAlign w:val="superscript"/>
          <w:lang w:val="pt-BR"/>
        </w:rPr>
        <w:footnoteReference w:id="16"/>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es-ES"/>
        </w:rPr>
      </w:pPr>
      <w:r w:rsidRPr="008C271A">
        <w:rPr>
          <w:rFonts w:ascii="GHEA Grapalat" w:eastAsia="Times New Roman" w:hAnsi="GHEA Grapalat" w:cs="Times Armenian"/>
          <w:sz w:val="20"/>
          <w:szCs w:val="20"/>
          <w:lang w:val="es-ES"/>
        </w:rPr>
        <w:t>3.4.11 Որակավորման և պ</w:t>
      </w:r>
      <w:r w:rsidRPr="008C271A">
        <w:rPr>
          <w:rFonts w:ascii="GHEA Grapalat" w:eastAsia="Times New Roman" w:hAnsi="GHEA Grapalat" w:cs="Sylfaen"/>
          <w:sz w:val="20"/>
          <w:szCs w:val="20"/>
          <w:lang w:val="pt-BR"/>
        </w:rPr>
        <w:t>այմանագրիկատարմանապահովմանգործողությանընթացքումլուծարմանկամսնանկացմանգործընթացսկսելուդեպքումդրամասիննախապեսգրավորտեղեկացնելՊատվիրատուին</w:t>
      </w:r>
      <w:r w:rsidRPr="008C271A">
        <w:rPr>
          <w:rFonts w:ascii="GHEA Grapalat" w:eastAsia="Times New Roman" w:hAnsi="GHEA Grapalat" w:cs="Tahoma"/>
          <w:sz w:val="20"/>
          <w:szCs w:val="20"/>
          <w:lang w:val="es-ES"/>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Sylfaen"/>
          <w:sz w:val="16"/>
          <w:szCs w:val="16"/>
          <w:u w:val="single"/>
          <w:lang w:val="es-ES"/>
        </w:rPr>
      </w:pP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b/>
          <w:sz w:val="20"/>
          <w:szCs w:val="20"/>
          <w:lang w:val="es-ES"/>
        </w:rPr>
      </w:pPr>
      <w:r w:rsidRPr="008C271A">
        <w:rPr>
          <w:rFonts w:ascii="GHEA Grapalat" w:eastAsia="Times New Roman" w:hAnsi="GHEA Grapalat" w:cs="Times New Roman"/>
          <w:b/>
          <w:sz w:val="20"/>
          <w:szCs w:val="20"/>
          <w:lang w:val="es-ES"/>
        </w:rPr>
        <w:t xml:space="preserve">4. </w:t>
      </w:r>
      <w:r w:rsidRPr="008C271A">
        <w:rPr>
          <w:rFonts w:ascii="GHEA Grapalat" w:eastAsia="Times New Roman" w:hAnsi="GHEA Grapalat" w:cs="Sylfaen"/>
          <w:b/>
          <w:sz w:val="20"/>
          <w:szCs w:val="20"/>
          <w:lang w:val="pt-BR"/>
        </w:rPr>
        <w:t>ԱՇԽԱՏԱՆՔԻՀԱՆՁՆՄԱՆԵՎԸՆԴՈՒՆՄԱՆԿԱՐԳԸ</w:t>
      </w:r>
    </w:p>
    <w:p w:rsidR="008C271A" w:rsidRPr="008C271A" w:rsidRDefault="008C271A" w:rsidP="008C271A">
      <w:pPr>
        <w:spacing w:after="0" w:line="240" w:lineRule="auto"/>
        <w:ind w:firstLine="720"/>
        <w:jc w:val="both"/>
        <w:rPr>
          <w:rFonts w:ascii="GHEA Grapalat" w:eastAsia="Times New Roman" w:hAnsi="GHEA Grapalat" w:cs="Sylfaen"/>
          <w:sz w:val="20"/>
          <w:szCs w:val="24"/>
          <w:lang w:val="hy-AM"/>
        </w:rPr>
      </w:pPr>
      <w:r w:rsidRPr="008C271A">
        <w:rPr>
          <w:rFonts w:ascii="GHEA Grapalat" w:eastAsia="Times New Roman" w:hAnsi="GHEA Grapalat" w:cs="Times New Roman"/>
          <w:sz w:val="20"/>
          <w:szCs w:val="24"/>
          <w:lang w:val="es-ES"/>
        </w:rPr>
        <w:t>4</w:t>
      </w:r>
      <w:r w:rsidRPr="008C271A">
        <w:rPr>
          <w:rFonts w:ascii="GHEA Grapalat" w:eastAsia="Times New Roman" w:hAnsi="GHEA Grapalat" w:cs="Times New Roman"/>
          <w:sz w:val="20"/>
          <w:szCs w:val="24"/>
          <w:lang w:val="hy-AM"/>
        </w:rPr>
        <w:t xml:space="preserve">.1 Կատարված աշխատանքը </w:t>
      </w:r>
      <w:r w:rsidRPr="008C271A">
        <w:rPr>
          <w:rFonts w:ascii="GHEA Grapalat" w:eastAsia="Times New Roman" w:hAnsi="GHEA Grapalat" w:cs="Sylfaen"/>
          <w:sz w:val="20"/>
          <w:szCs w:val="24"/>
          <w:lang w:val="hy-AM"/>
        </w:rPr>
        <w:t>ընդունվում է Պատվիրատուի և Կա</w:t>
      </w:r>
      <w:r w:rsidRPr="008C271A">
        <w:rPr>
          <w:rFonts w:ascii="GHEA Grapalat" w:eastAsia="Times New Roman" w:hAnsi="GHEA Grapalat" w:cs="Sylfaen"/>
          <w:sz w:val="20"/>
          <w:szCs w:val="24"/>
          <w:lang w:val="en-US"/>
        </w:rPr>
        <w:t>պալառուի</w:t>
      </w:r>
      <w:r w:rsidRPr="008C271A">
        <w:rPr>
          <w:rFonts w:ascii="GHEA Grapalat" w:eastAsia="Times New Roman" w:hAnsi="GHEA Grapalat" w:cs="Sylfaen"/>
          <w:sz w:val="20"/>
          <w:szCs w:val="24"/>
          <w:lang w:val="hy-AM"/>
        </w:rPr>
        <w:t>միջև հանձնման-ընդունման արձանագրության ստորագրմամբ: Աշխատանքը Պատվիրատուին հանձնելու փաստը ֆիքսվում է Պատվիրատուի և Կա</w:t>
      </w:r>
      <w:r w:rsidRPr="008C271A">
        <w:rPr>
          <w:rFonts w:ascii="GHEA Grapalat" w:eastAsia="Times New Roman" w:hAnsi="GHEA Grapalat" w:cs="Sylfaen"/>
          <w:sz w:val="20"/>
          <w:szCs w:val="24"/>
          <w:lang w:val="en-US"/>
        </w:rPr>
        <w:t>պալառուի</w:t>
      </w:r>
      <w:r w:rsidRPr="008C271A">
        <w:rPr>
          <w:rFonts w:ascii="GHEA Grapalat" w:eastAsia="Times New Roman" w:hAnsi="GHEA Grapalat" w:cs="Sylfaen"/>
          <w:sz w:val="20"/>
          <w:szCs w:val="24"/>
          <w:lang w:val="hy-AM"/>
        </w:rPr>
        <w:t xml:space="preserve">միջև երկկողմ հաստատված փաստաթղթով՝ նշելով փաստաթղթի կազմման ամսաթիվը: </w:t>
      </w:r>
    </w:p>
    <w:p w:rsidR="008C271A" w:rsidRPr="008C271A" w:rsidRDefault="008C271A" w:rsidP="008C271A">
      <w:pPr>
        <w:spacing w:after="0" w:line="240" w:lineRule="auto"/>
        <w:ind w:firstLine="720"/>
        <w:jc w:val="both"/>
        <w:rPr>
          <w:rFonts w:ascii="GHEA Grapalat" w:eastAsia="Times New Roman" w:hAnsi="GHEA Grapalat" w:cs="Sylfaen"/>
          <w:sz w:val="20"/>
          <w:szCs w:val="20"/>
          <w:lang w:val="hy-AM"/>
        </w:rPr>
      </w:pPr>
      <w:r w:rsidRPr="008C271A">
        <w:rPr>
          <w:rFonts w:ascii="GHEA Grapalat" w:eastAsia="Times New Roman"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8C271A">
        <w:rPr>
          <w:rFonts w:ascii="GHEA Grapalat" w:eastAsia="Times New Roman" w:hAnsi="GHEA Grapalat" w:cs="Sylfaen"/>
          <w:sz w:val="20"/>
          <w:szCs w:val="24"/>
          <w:lang w:val="hy-AM"/>
        </w:rPr>
        <w:t xml:space="preserve">_______ օրինակ </w:t>
      </w:r>
      <w:r w:rsidRPr="008C271A">
        <w:rPr>
          <w:rFonts w:ascii="GHEA Grapalat" w:eastAsia="Times New Roman" w:hAnsi="GHEA Grapalat" w:cs="Sylfaen"/>
          <w:sz w:val="20"/>
          <w:szCs w:val="20"/>
          <w:lang w:val="hy-AM"/>
        </w:rPr>
        <w:t xml:space="preserve">(հավելված N 3): </w:t>
      </w:r>
    </w:p>
    <w:p w:rsidR="008C271A" w:rsidRPr="008C271A" w:rsidRDefault="008C271A" w:rsidP="008C271A">
      <w:pPr>
        <w:spacing w:after="0" w:line="240" w:lineRule="auto"/>
        <w:ind w:firstLine="720"/>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8C271A" w:rsidRPr="008C271A" w:rsidRDefault="008C271A" w:rsidP="008C271A">
      <w:pPr>
        <w:spacing w:after="0" w:line="240" w:lineRule="auto"/>
        <w:ind w:firstLine="720"/>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ա) հարցի կարգավորման համար ձեռնարկում է նման իրավիճակի համար պայմանագրով նախատեսված միջոցները.</w:t>
      </w:r>
    </w:p>
    <w:p w:rsidR="008C271A" w:rsidRPr="008C271A" w:rsidRDefault="008C271A" w:rsidP="008C271A">
      <w:pPr>
        <w:spacing w:after="0" w:line="240" w:lineRule="auto"/>
        <w:ind w:firstLine="720"/>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 xml:space="preserve"> բ) Կապալառուի նկատմամբ կիրառում է պայմանագրով նախատեսված պատասխանատվության միջոցներ։</w:t>
      </w:r>
    </w:p>
    <w:p w:rsidR="008C271A" w:rsidRPr="008C271A" w:rsidRDefault="008C271A" w:rsidP="008C271A">
      <w:pPr>
        <w:spacing w:after="0" w:line="240" w:lineRule="auto"/>
        <w:ind w:firstLine="720"/>
        <w:jc w:val="both"/>
        <w:rPr>
          <w:rFonts w:ascii="GHEA Grapalat" w:eastAsia="Times New Roman" w:hAnsi="GHEA Grapalat" w:cs="Sylfaen"/>
          <w:sz w:val="20"/>
          <w:szCs w:val="24"/>
          <w:lang w:val="hy-AM"/>
        </w:rPr>
      </w:pPr>
      <w:r w:rsidRPr="008C271A">
        <w:rPr>
          <w:rFonts w:ascii="GHEA Grapalat" w:eastAsia="Times New Roman" w:hAnsi="GHEA Grapalat" w:cs="Sylfaen"/>
          <w:sz w:val="20"/>
          <w:szCs w:val="24"/>
          <w:lang w:val="hy-AM"/>
        </w:rPr>
        <w:t xml:space="preserve">4.3 Պատվիրատուն հանձնման-ընդունման արձանագրությունը ստանալու </w:t>
      </w:r>
      <w:r w:rsidRPr="008C271A">
        <w:rPr>
          <w:rFonts w:ascii="GHEA Grapalat" w:eastAsia="Times New Roman" w:hAnsi="GHEA Grapalat" w:cs="Sylfaen"/>
          <w:sz w:val="20"/>
          <w:szCs w:val="20"/>
          <w:lang w:val="hy-AM"/>
        </w:rPr>
        <w:t>օրվան հաջորդող աշխատանքային օրվանից հաշված  աշխատանքային օրվա ընթացքում</w:t>
      </w:r>
      <w:r w:rsidRPr="008C271A">
        <w:rPr>
          <w:rFonts w:ascii="GHEA Grapalat" w:eastAsia="Times New Roman" w:hAnsi="GHEA Grapalat" w:cs="Sylfaen"/>
          <w:sz w:val="20"/>
          <w:szCs w:val="24"/>
          <w:lang w:val="hy-AM"/>
        </w:rPr>
        <w:t xml:space="preserve">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rsidR="008C271A" w:rsidRPr="008C271A" w:rsidRDefault="008C271A" w:rsidP="008C271A">
      <w:pPr>
        <w:spacing w:after="0" w:line="240" w:lineRule="auto"/>
        <w:ind w:firstLine="720"/>
        <w:jc w:val="both"/>
        <w:rPr>
          <w:rFonts w:ascii="GHEA Grapalat" w:eastAsia="Times New Roman" w:hAnsi="GHEA Grapalat" w:cs="Sylfaen"/>
          <w:b/>
          <w:sz w:val="20"/>
          <w:szCs w:val="24"/>
          <w:lang w:val="hy-AM"/>
        </w:rPr>
      </w:pPr>
      <w:r w:rsidRPr="008C271A">
        <w:rPr>
          <w:rFonts w:ascii="GHEA Grapalat" w:eastAsia="Times New Roman" w:hAnsi="GHEA Grapalat" w:cs="Sylfaen"/>
          <w:sz w:val="20"/>
          <w:szCs w:val="24"/>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8C271A">
        <w:rPr>
          <w:rFonts w:ascii="GHEA Grapalat" w:eastAsia="Times New Roman" w:hAnsi="GHEA Grapalat" w:cs="Sylfaen"/>
          <w:sz w:val="20"/>
          <w:szCs w:val="24"/>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8C271A">
        <w:rPr>
          <w:rFonts w:ascii="GHEA Grapalat" w:eastAsia="Times New Roman" w:hAnsi="GHEA Grapalat" w:cs="Sylfaen"/>
          <w:sz w:val="20"/>
          <w:szCs w:val="24"/>
          <w:lang w:val="hy-AM"/>
        </w:rPr>
        <w:softHyphen/>
        <w:t>գրությունը:</w:t>
      </w:r>
    </w:p>
    <w:p w:rsidR="008C271A" w:rsidRPr="008C271A" w:rsidRDefault="008C271A" w:rsidP="008C271A">
      <w:pPr>
        <w:spacing w:after="0" w:line="240" w:lineRule="auto"/>
        <w:ind w:firstLine="720"/>
        <w:jc w:val="both"/>
        <w:rPr>
          <w:rFonts w:ascii="GHEA Grapalat" w:eastAsia="Times New Roman" w:hAnsi="GHEA Grapalat" w:cs="Times Armenian"/>
          <w:sz w:val="20"/>
          <w:szCs w:val="20"/>
          <w:lang w:val="hy-AM"/>
        </w:rPr>
      </w:pPr>
      <w:r w:rsidRPr="008C271A">
        <w:rPr>
          <w:rFonts w:ascii="GHEA Grapalat" w:eastAsia="Times New Roman" w:hAnsi="GHEA Grapalat" w:cs="Times New Roman"/>
          <w:sz w:val="20"/>
          <w:szCs w:val="20"/>
          <w:lang w:val="hy-AM"/>
        </w:rPr>
        <w:t>4.</w:t>
      </w:r>
      <w:r w:rsidRPr="008C271A">
        <w:rPr>
          <w:rFonts w:ascii="GHEA Grapalat" w:eastAsia="Times New Roman" w:hAnsi="GHEA Grapalat" w:cs="Times New Roman"/>
          <w:sz w:val="20"/>
          <w:szCs w:val="20"/>
          <w:lang w:val="pt-BR"/>
        </w:rPr>
        <w:t>5</w:t>
      </w:r>
      <w:r w:rsidRPr="008C271A">
        <w:rPr>
          <w:rFonts w:ascii="GHEA Grapalat" w:eastAsia="Times New Roman" w:hAnsi="GHEA Grapalat" w:cs="Times New Roman"/>
          <w:sz w:val="20"/>
          <w:szCs w:val="20"/>
          <w:lang w:val="hy-AM"/>
        </w:rPr>
        <w:tab/>
      </w:r>
      <w:r w:rsidRPr="008C271A">
        <w:rPr>
          <w:rFonts w:ascii="GHEA Grapalat" w:eastAsia="Times New Roman" w:hAnsi="GHEA Grapalat" w:cs="Sylfaen"/>
          <w:sz w:val="20"/>
          <w:szCs w:val="20"/>
          <w:lang w:val="hy-AM"/>
        </w:rPr>
        <w:t>Աշխատանքիկամպայմանագրիօրացուցայինգրաֆիկովնախատեսվածառանձինտեսակիաշխատանքների</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փուլերիևծավալներիարդյունքներընախագծանախահաշվայինփաստաթղթերինչհամապատասխանելուդեպքումկողմերըկազմումեներկկողմակտ</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թվարկելովթերություններիվերացմանհամարպահանջվող</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կատարմանենթակալրացուցիչաշխատանքներըևժամկետները</w:t>
      </w:r>
      <w:r w:rsidRPr="008C271A">
        <w:rPr>
          <w:rFonts w:ascii="GHEA Grapalat" w:eastAsia="Times New Roman" w:hAnsi="GHEA Grapalat" w:cs="Tahoma"/>
          <w:sz w:val="20"/>
          <w:szCs w:val="20"/>
          <w:lang w:val="hy-AM"/>
        </w:rPr>
        <w:t>։</w:t>
      </w:r>
      <w:r w:rsidRPr="008C271A">
        <w:rPr>
          <w:rFonts w:ascii="GHEA Grapalat" w:eastAsia="Times New Roman" w:hAnsi="GHEA Grapalat" w:cs="Sylfaen"/>
          <w:sz w:val="20"/>
          <w:szCs w:val="20"/>
          <w:lang w:val="hy-AM"/>
        </w:rPr>
        <w:t>Կապալառունպարտավորէպայմանագրայինգնիսահմաններում</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առանցլրացուցիչվճարի</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կատարելանհրաժեշտաշխատանքներ</w:t>
      </w:r>
      <w:r w:rsidRPr="008C271A">
        <w:rPr>
          <w:rFonts w:ascii="GHEA Grapalat" w:eastAsia="Times New Roman" w:hAnsi="GHEA Grapalat" w:cs="Tahoma"/>
          <w:sz w:val="20"/>
          <w:szCs w:val="20"/>
          <w:lang w:val="hy-AM"/>
        </w:rPr>
        <w:t>։</w:t>
      </w:r>
    </w:p>
    <w:p w:rsidR="008C271A" w:rsidRPr="008C271A" w:rsidRDefault="008C271A" w:rsidP="008C271A">
      <w:pPr>
        <w:spacing w:after="0" w:line="240" w:lineRule="auto"/>
        <w:jc w:val="both"/>
        <w:rPr>
          <w:rFonts w:ascii="GHEA Mariam" w:eastAsia="Times New Roman" w:hAnsi="GHEA Mariam" w:cs="Times New Roman"/>
          <w:spacing w:val="-8"/>
          <w:sz w:val="20"/>
          <w:szCs w:val="20"/>
          <w:lang w:val="pt-BR" w:eastAsia="ru-RU"/>
        </w:rPr>
      </w:pPr>
      <w:r w:rsidRPr="008C271A">
        <w:rPr>
          <w:rFonts w:ascii="GHEA Grapalat" w:eastAsia="Times New Roman" w:hAnsi="GHEA Grapalat" w:cs="Sylfaen"/>
          <w:sz w:val="20"/>
          <w:szCs w:val="20"/>
          <w:lang w:val="hy-AM" w:eastAsia="ru-RU"/>
        </w:rPr>
        <w:t xml:space="preserve">         4.6 Աշխատանքնընդունելիս կիրառվում են նաև հետևյալ պայմանները`</w:t>
      </w:r>
    </w:p>
    <w:p w:rsidR="008C271A" w:rsidRPr="008C271A" w:rsidRDefault="008C271A" w:rsidP="008C271A">
      <w:pPr>
        <w:spacing w:after="0" w:line="240" w:lineRule="auto"/>
        <w:ind w:firstLine="709"/>
        <w:jc w:val="both"/>
        <w:rPr>
          <w:rFonts w:ascii="GHEA Grapalat" w:eastAsia="Times New Roman" w:hAnsi="GHEA Grapalat" w:cs="Sylfaen"/>
          <w:sz w:val="20"/>
          <w:szCs w:val="20"/>
          <w:lang w:val="hy-AM" w:eastAsia="ru-RU"/>
        </w:rPr>
      </w:pPr>
      <w:r w:rsidRPr="008C271A">
        <w:rPr>
          <w:rFonts w:ascii="GHEA Grapalat" w:eastAsia="Times New Roman" w:hAnsi="GHEA Grapalat" w:cs="Sylfaen"/>
          <w:sz w:val="20"/>
          <w:szCs w:val="20"/>
          <w:lang w:val="hy-AM" w:eastAsia="ru-RU"/>
        </w:rPr>
        <w:lastRenderedPageBreak/>
        <w:t xml:space="preserve">1) </w:t>
      </w:r>
      <w:r w:rsidRPr="008C271A">
        <w:rPr>
          <w:rFonts w:ascii="GHEA Grapalat" w:eastAsia="Times New Roman" w:hAnsi="GHEA Grapalat" w:cs="Sylfaen"/>
          <w:sz w:val="20"/>
          <w:szCs w:val="20"/>
          <w:lang w:val="en-US" w:eastAsia="ru-RU"/>
        </w:rPr>
        <w:t>Կ</w:t>
      </w:r>
      <w:r w:rsidRPr="008C271A">
        <w:rPr>
          <w:rFonts w:ascii="GHEA Grapalat" w:eastAsia="Times New Roman" w:hAnsi="GHEA Grapalat" w:cs="Sylfaen"/>
          <w:sz w:val="20"/>
          <w:szCs w:val="20"/>
          <w:lang w:val="hy-AM" w:eastAsia="ru-RU"/>
        </w:rPr>
        <w:t xml:space="preserve">ապալառուի կողմից շինարարության ավարտի մասին տեղեկություն ստանալուց հետո </w:t>
      </w:r>
      <w:r w:rsidRPr="008C271A">
        <w:rPr>
          <w:rFonts w:ascii="GHEA Grapalat" w:eastAsia="Times New Roman" w:hAnsi="GHEA Grapalat" w:cs="Sylfaen"/>
          <w:sz w:val="20"/>
          <w:szCs w:val="20"/>
          <w:lang w:val="en-US" w:eastAsia="ru-RU"/>
        </w:rPr>
        <w:t>Պ</w:t>
      </w:r>
      <w:r w:rsidRPr="008C271A">
        <w:rPr>
          <w:rFonts w:ascii="GHEA Grapalat" w:eastAsia="Times New Roman" w:hAnsi="GHEA Grapalat" w:cs="Sylfaen"/>
          <w:sz w:val="20"/>
          <w:szCs w:val="20"/>
          <w:lang w:val="hy-AM" w:eastAsia="ru-RU"/>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rsidR="008C271A" w:rsidRPr="008C271A" w:rsidRDefault="008C271A" w:rsidP="008C271A">
      <w:pPr>
        <w:spacing w:after="0" w:line="240" w:lineRule="auto"/>
        <w:ind w:firstLine="709"/>
        <w:jc w:val="both"/>
        <w:rPr>
          <w:rFonts w:ascii="GHEA Grapalat" w:eastAsia="Times New Roman" w:hAnsi="GHEA Grapalat" w:cs="Sylfaen"/>
          <w:sz w:val="20"/>
          <w:szCs w:val="20"/>
          <w:lang w:val="hy-AM" w:eastAsia="ru-RU"/>
        </w:rPr>
      </w:pPr>
      <w:r w:rsidRPr="008C271A">
        <w:rPr>
          <w:rFonts w:ascii="GHEA Grapalat" w:eastAsia="Times New Roman" w:hAnsi="GHEA Grapalat" w:cs="Sylfaen"/>
          <w:sz w:val="20"/>
          <w:szCs w:val="20"/>
          <w:lang w:val="hy-AM" w:eastAsia="ru-RU"/>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rsidR="008C271A" w:rsidRPr="008C271A" w:rsidRDefault="008C271A" w:rsidP="008C271A">
      <w:pPr>
        <w:spacing w:after="0" w:line="240" w:lineRule="auto"/>
        <w:ind w:firstLine="709"/>
        <w:jc w:val="both"/>
        <w:rPr>
          <w:rFonts w:ascii="GHEA Grapalat" w:eastAsia="Times New Roman" w:hAnsi="GHEA Grapalat" w:cs="Sylfaen"/>
          <w:sz w:val="20"/>
          <w:szCs w:val="20"/>
          <w:lang w:val="hy-AM" w:eastAsia="ru-RU"/>
        </w:rPr>
      </w:pPr>
      <w:r w:rsidRPr="008C271A">
        <w:rPr>
          <w:rFonts w:ascii="GHEA Grapalat" w:eastAsia="Times New Roman" w:hAnsi="GHEA Grapalat" w:cs="Sylfaen"/>
          <w:sz w:val="20"/>
          <w:szCs w:val="20"/>
          <w:lang w:val="hy-AM" w:eastAsia="ru-RU"/>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8C271A" w:rsidRPr="008C271A" w:rsidRDefault="008C271A" w:rsidP="008C271A">
      <w:pPr>
        <w:spacing w:after="0" w:line="240" w:lineRule="auto"/>
        <w:ind w:firstLine="709"/>
        <w:jc w:val="both"/>
        <w:rPr>
          <w:rFonts w:ascii="GHEA Grapalat" w:eastAsia="Times New Roman" w:hAnsi="GHEA Grapalat" w:cs="Sylfaen"/>
          <w:sz w:val="20"/>
          <w:szCs w:val="20"/>
          <w:lang w:val="hy-AM" w:eastAsia="ru-RU"/>
        </w:rPr>
      </w:pPr>
      <w:r w:rsidRPr="008C271A">
        <w:rPr>
          <w:rFonts w:ascii="GHEA Grapalat" w:eastAsia="Times New Roman" w:hAnsi="GHEA Grapalat" w:cs="Sylfaen"/>
          <w:sz w:val="20"/>
          <w:szCs w:val="20"/>
          <w:lang w:val="hy-AM" w:eastAsia="ru-RU"/>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8C271A" w:rsidRPr="008C271A" w:rsidRDefault="008C271A" w:rsidP="008C271A">
      <w:pPr>
        <w:spacing w:after="0" w:line="240" w:lineRule="auto"/>
        <w:ind w:firstLine="709"/>
        <w:jc w:val="both"/>
        <w:rPr>
          <w:rFonts w:ascii="GHEA Grapalat" w:eastAsia="Times New Roman" w:hAnsi="GHEA Grapalat" w:cs="Sylfaen"/>
          <w:sz w:val="20"/>
          <w:szCs w:val="20"/>
          <w:lang w:val="hy-AM" w:eastAsia="ru-RU"/>
        </w:rPr>
      </w:pPr>
      <w:r w:rsidRPr="008C271A">
        <w:rPr>
          <w:rFonts w:ascii="GHEA Grapalat" w:eastAsia="Times New Roman" w:hAnsi="GHEA Grapalat" w:cs="Sylfaen"/>
          <w:sz w:val="20"/>
          <w:szCs w:val="20"/>
          <w:lang w:val="hy-AM" w:eastAsia="ru-RU"/>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8C271A" w:rsidRPr="008C271A" w:rsidRDefault="008C271A" w:rsidP="008C271A">
      <w:pPr>
        <w:spacing w:after="0" w:line="240" w:lineRule="auto"/>
        <w:ind w:firstLine="709"/>
        <w:jc w:val="both"/>
        <w:rPr>
          <w:rFonts w:ascii="GHEA Grapalat" w:eastAsia="Times New Roman" w:hAnsi="GHEA Grapalat" w:cs="Sylfaen"/>
          <w:sz w:val="20"/>
          <w:szCs w:val="20"/>
          <w:lang w:val="hy-AM" w:eastAsia="ru-RU"/>
        </w:rPr>
      </w:pPr>
      <w:r w:rsidRPr="008C271A">
        <w:rPr>
          <w:rFonts w:ascii="GHEA Grapalat" w:eastAsia="Times New Roman" w:hAnsi="GHEA Grapalat" w:cs="Sylfaen"/>
          <w:sz w:val="20"/>
          <w:szCs w:val="20"/>
          <w:lang w:val="hy-AM" w:eastAsia="ru-RU"/>
        </w:rPr>
        <w:t>բ. չի համապատասխանում պայմանագրի պայմաններին, ապա արձանագրություն չի ստորագրվում.</w:t>
      </w:r>
    </w:p>
    <w:p w:rsidR="008C271A" w:rsidRPr="008C271A" w:rsidRDefault="008C271A" w:rsidP="008C271A">
      <w:pPr>
        <w:spacing w:after="0" w:line="240" w:lineRule="auto"/>
        <w:ind w:firstLine="709"/>
        <w:jc w:val="both"/>
        <w:rPr>
          <w:rFonts w:ascii="GHEA Grapalat" w:eastAsia="Times New Roman" w:hAnsi="GHEA Grapalat" w:cs="Sylfaen"/>
          <w:sz w:val="20"/>
          <w:szCs w:val="20"/>
          <w:lang w:val="hy-AM" w:eastAsia="ru-RU"/>
        </w:rPr>
      </w:pPr>
      <w:r w:rsidRPr="008C271A">
        <w:rPr>
          <w:rFonts w:ascii="GHEA Grapalat" w:eastAsia="Times New Roman" w:hAnsi="GHEA Grapalat" w:cs="Sylfaen"/>
          <w:sz w:val="20"/>
          <w:szCs w:val="20"/>
          <w:lang w:val="hy-AM" w:eastAsia="ru-RU"/>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4"/>
          <w:szCs w:val="24"/>
          <w:lang w:val="hy-AM"/>
        </w:rPr>
      </w:pP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b/>
          <w:sz w:val="20"/>
          <w:szCs w:val="20"/>
          <w:lang w:val="hy-AM"/>
        </w:rPr>
      </w:pPr>
      <w:r w:rsidRPr="008C271A">
        <w:rPr>
          <w:rFonts w:ascii="GHEA Grapalat" w:eastAsia="Times New Roman" w:hAnsi="GHEA Grapalat" w:cs="Times New Roman"/>
          <w:b/>
          <w:sz w:val="20"/>
          <w:szCs w:val="20"/>
          <w:lang w:val="hy-AM"/>
        </w:rPr>
        <w:t xml:space="preserve">5. </w:t>
      </w:r>
      <w:r w:rsidRPr="008C271A">
        <w:rPr>
          <w:rFonts w:ascii="GHEA Grapalat" w:eastAsia="Times New Roman" w:hAnsi="GHEA Grapalat" w:cs="Sylfaen"/>
          <w:b/>
          <w:sz w:val="20"/>
          <w:szCs w:val="20"/>
          <w:lang w:val="hy-AM"/>
        </w:rPr>
        <w:t>ԱՇԽԱՏԱՆՔԻԳԻՆԸԵՎՎԱՐՁԱՏՐՈՒԹՅՈՒՆԸ</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hy-AM"/>
        </w:rPr>
      </w:pP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5.1 Սույն </w:t>
      </w:r>
      <w:r w:rsidRPr="008C271A">
        <w:rPr>
          <w:rFonts w:ascii="GHEA Grapalat" w:eastAsia="Times New Roman" w:hAnsi="GHEA Grapalat" w:cs="Sylfaen"/>
          <w:sz w:val="20"/>
          <w:szCs w:val="20"/>
          <w:lang w:val="hy-AM"/>
        </w:rPr>
        <w:t>պայմանագրիընդհանուրգինըկազմումէ</w:t>
      </w:r>
      <w:r w:rsidRPr="008C271A">
        <w:rPr>
          <w:rFonts w:ascii="GHEA Grapalat" w:eastAsia="Times New Roman" w:hAnsi="GHEA Grapalat" w:cs="Times Armenian"/>
          <w:sz w:val="20"/>
          <w:szCs w:val="20"/>
          <w:lang w:val="hy-AM"/>
        </w:rPr>
        <w:t xml:space="preserve"> -------------- (------------------)  </w:t>
      </w:r>
      <w:r w:rsidRPr="008C271A">
        <w:rPr>
          <w:rFonts w:ascii="GHEA Grapalat" w:eastAsia="Times New Roman" w:hAnsi="GHEA Grapalat" w:cs="Sylfaen"/>
          <w:sz w:val="20"/>
          <w:szCs w:val="20"/>
          <w:lang w:val="hy-AM"/>
        </w:rPr>
        <w:t>ՀՀդրամ</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որից</w:t>
      </w:r>
      <w:r w:rsidRPr="008C271A">
        <w:rPr>
          <w:rFonts w:ascii="GHEA Grapalat" w:eastAsia="Times New Roman" w:hAnsi="GHEA Grapalat" w:cs="Times Armenian"/>
          <w:sz w:val="20"/>
          <w:szCs w:val="20"/>
          <w:lang w:val="hy-AM"/>
        </w:rPr>
        <w:t xml:space="preserve"> ---------- (----------------------------------------) </w:t>
      </w:r>
      <w:r w:rsidRPr="008C271A">
        <w:rPr>
          <w:rFonts w:ascii="GHEA Grapalat" w:eastAsia="Times New Roman" w:hAnsi="GHEA Grapalat" w:cs="Sylfaen"/>
          <w:sz w:val="20"/>
          <w:szCs w:val="20"/>
          <w:lang w:val="hy-AM"/>
        </w:rPr>
        <w:t>ՀՀդրամը</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ԱԱՀ</w:t>
      </w:r>
      <w:r w:rsidRPr="008C271A">
        <w:rPr>
          <w:rFonts w:ascii="GHEA Grapalat" w:eastAsia="Times New Roman" w:hAnsi="GHEA Grapalat" w:cs="Times Armenian"/>
          <w:sz w:val="20"/>
          <w:szCs w:val="20"/>
          <w:lang w:val="hy-AM"/>
        </w:rPr>
        <w:t>-</w:t>
      </w:r>
      <w:r w:rsidRPr="008C271A">
        <w:rPr>
          <w:rFonts w:ascii="GHEA Grapalat" w:eastAsia="Times New Roman" w:hAnsi="GHEA Grapalat" w:cs="Sylfaen"/>
          <w:sz w:val="20"/>
          <w:szCs w:val="20"/>
          <w:lang w:val="hy-AM"/>
        </w:rPr>
        <w:t>ն</w:t>
      </w:r>
      <w:r w:rsidRPr="008C271A">
        <w:rPr>
          <w:rFonts w:ascii="GHEA Grapalat" w:eastAsia="Times New Roman" w:hAnsi="GHEA Grapalat" w:cs="Tahoma"/>
          <w:sz w:val="20"/>
          <w:szCs w:val="20"/>
          <w:lang w:val="hy-AM"/>
        </w:rPr>
        <w:t>։</w:t>
      </w:r>
      <w:r w:rsidRPr="008C271A">
        <w:rPr>
          <w:rFonts w:ascii="GHEA Grapalat" w:eastAsia="Times New Roman" w:hAnsi="GHEA Grapalat" w:cs="Sylfaen"/>
          <w:sz w:val="20"/>
          <w:szCs w:val="20"/>
          <w:lang w:val="hy-AM"/>
        </w:rPr>
        <w:t>ԳինըներառումէԿապալառուիկողմիցիրականացվողբոլործախսերը</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ընդորում</w:t>
      </w:r>
      <w:r w:rsidRPr="008C271A">
        <w:rPr>
          <w:rFonts w:ascii="GHEA Grapalat" w:eastAsia="Times New Roman" w:hAnsi="GHEA Grapalat" w:cs="Times Armenian"/>
          <w:sz w:val="20"/>
          <w:szCs w:val="20"/>
          <w:lang w:val="hy-AM"/>
        </w:rPr>
        <w:t xml:space="preserve">` </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    1-</w:t>
      </w:r>
      <w:r w:rsidRPr="008C271A">
        <w:rPr>
          <w:rFonts w:ascii="GHEA Grapalat" w:eastAsia="Times New Roman" w:hAnsi="GHEA Grapalat" w:cs="Sylfaen"/>
          <w:sz w:val="20"/>
          <w:szCs w:val="20"/>
          <w:lang w:val="hy-AM"/>
        </w:rPr>
        <w:t>ինչափաբաժին</w:t>
      </w:r>
      <w:r w:rsidRPr="008C271A">
        <w:rPr>
          <w:rFonts w:ascii="GHEA Grapalat" w:eastAsia="Times New Roman" w:hAnsi="GHEA Grapalat" w:cs="Times Armenian"/>
          <w:sz w:val="20"/>
          <w:szCs w:val="20"/>
          <w:lang w:val="hy-AM"/>
        </w:rPr>
        <w:t xml:space="preserve">  .............. (.....................)  </w:t>
      </w:r>
      <w:r w:rsidRPr="008C271A">
        <w:rPr>
          <w:rFonts w:ascii="GHEA Grapalat" w:eastAsia="Times New Roman" w:hAnsi="GHEA Grapalat" w:cs="Sylfaen"/>
          <w:sz w:val="20"/>
          <w:szCs w:val="20"/>
          <w:lang w:val="hy-AM"/>
        </w:rPr>
        <w:t>ՀՀդրամ</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որից</w:t>
      </w:r>
      <w:r w:rsidRPr="008C271A">
        <w:rPr>
          <w:rFonts w:ascii="GHEA Grapalat" w:eastAsia="Times New Roman" w:hAnsi="GHEA Grapalat" w:cs="Times Armenian"/>
          <w:sz w:val="20"/>
          <w:szCs w:val="20"/>
          <w:lang w:val="hy-AM"/>
        </w:rPr>
        <w:t xml:space="preserve"> ---------- (-----------------------------) </w:t>
      </w:r>
      <w:r w:rsidRPr="008C271A">
        <w:rPr>
          <w:rFonts w:ascii="GHEA Grapalat" w:eastAsia="Times New Roman" w:hAnsi="GHEA Grapalat" w:cs="Sylfaen"/>
          <w:sz w:val="20"/>
          <w:szCs w:val="20"/>
          <w:lang w:val="hy-AM"/>
        </w:rPr>
        <w:t>ՀՀդրամը</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ԱԱՀ</w:t>
      </w:r>
      <w:r w:rsidRPr="008C271A">
        <w:rPr>
          <w:rFonts w:ascii="GHEA Grapalat" w:eastAsia="Times New Roman" w:hAnsi="GHEA Grapalat" w:cs="Times Armenian"/>
          <w:sz w:val="20"/>
          <w:szCs w:val="20"/>
          <w:lang w:val="hy-AM"/>
        </w:rPr>
        <w:t>-</w:t>
      </w:r>
      <w:r w:rsidRPr="008C271A">
        <w:rPr>
          <w:rFonts w:ascii="GHEA Grapalat" w:eastAsia="Times New Roman" w:hAnsi="GHEA Grapalat" w:cs="Sylfaen"/>
          <w:sz w:val="20"/>
          <w:szCs w:val="20"/>
          <w:lang w:val="hy-AM"/>
        </w:rPr>
        <w:t>ն</w:t>
      </w:r>
      <w:r w:rsidRPr="008C271A">
        <w:rPr>
          <w:rFonts w:ascii="GHEA Grapalat" w:eastAsia="Times New Roman" w:hAnsi="GHEA Grapalat" w:cs="Tahoma"/>
          <w:sz w:val="20"/>
          <w:szCs w:val="20"/>
          <w:lang w:val="hy-AM"/>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hy-AM"/>
        </w:rPr>
      </w:pPr>
      <w:r w:rsidRPr="008C271A">
        <w:rPr>
          <w:rFonts w:ascii="GHEA Grapalat" w:eastAsia="Times New Roman" w:hAnsi="GHEA Grapalat" w:cs="Times Armenian"/>
          <w:sz w:val="20"/>
          <w:szCs w:val="20"/>
          <w:lang w:val="hy-AM"/>
        </w:rPr>
        <w:t xml:space="preserve">     ------------------------------------------------------------------------------------------------------------------</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    n-</w:t>
      </w:r>
      <w:r w:rsidRPr="008C271A">
        <w:rPr>
          <w:rFonts w:ascii="GHEA Grapalat" w:eastAsia="Times New Roman" w:hAnsi="GHEA Grapalat" w:cs="Sylfaen"/>
          <w:sz w:val="20"/>
          <w:szCs w:val="20"/>
          <w:lang w:val="hy-AM"/>
        </w:rPr>
        <w:t>րդչափաբաժին</w:t>
      </w:r>
      <w:r w:rsidRPr="008C271A">
        <w:rPr>
          <w:rFonts w:ascii="GHEA Grapalat" w:eastAsia="Times New Roman" w:hAnsi="GHEA Grapalat" w:cs="Times Armenian"/>
          <w:sz w:val="20"/>
          <w:szCs w:val="20"/>
          <w:lang w:val="hy-AM"/>
        </w:rPr>
        <w:t xml:space="preserve">  .............. (.....................)  </w:t>
      </w:r>
      <w:r w:rsidRPr="008C271A">
        <w:rPr>
          <w:rFonts w:ascii="GHEA Grapalat" w:eastAsia="Times New Roman" w:hAnsi="GHEA Grapalat" w:cs="Sylfaen"/>
          <w:sz w:val="20"/>
          <w:szCs w:val="20"/>
          <w:lang w:val="hy-AM"/>
        </w:rPr>
        <w:t>ՀՀդրամ</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որից</w:t>
      </w:r>
      <w:r w:rsidRPr="008C271A">
        <w:rPr>
          <w:rFonts w:ascii="GHEA Grapalat" w:eastAsia="Times New Roman" w:hAnsi="GHEA Grapalat" w:cs="Times Armenian"/>
          <w:sz w:val="20"/>
          <w:szCs w:val="20"/>
          <w:lang w:val="hy-AM"/>
        </w:rPr>
        <w:t xml:space="preserve"> ---------- (----------------------------) </w:t>
      </w:r>
      <w:r w:rsidRPr="008C271A">
        <w:rPr>
          <w:rFonts w:ascii="GHEA Grapalat" w:eastAsia="Times New Roman" w:hAnsi="GHEA Grapalat" w:cs="Sylfaen"/>
          <w:sz w:val="20"/>
          <w:szCs w:val="20"/>
          <w:lang w:val="hy-AM"/>
        </w:rPr>
        <w:t>ՀՀդրամը</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ԱԱՀ</w:t>
      </w:r>
      <w:r w:rsidRPr="008C271A">
        <w:rPr>
          <w:rFonts w:ascii="GHEA Grapalat" w:eastAsia="Times New Roman" w:hAnsi="GHEA Grapalat" w:cs="Times Armenian"/>
          <w:sz w:val="20"/>
          <w:szCs w:val="20"/>
          <w:lang w:val="hy-AM"/>
        </w:rPr>
        <w:t>-</w:t>
      </w:r>
      <w:r w:rsidRPr="008C271A">
        <w:rPr>
          <w:rFonts w:ascii="GHEA Grapalat" w:eastAsia="Times New Roman" w:hAnsi="GHEA Grapalat" w:cs="Sylfaen"/>
          <w:sz w:val="20"/>
          <w:szCs w:val="20"/>
          <w:lang w:val="hy-AM"/>
        </w:rPr>
        <w:t>ն:</w:t>
      </w:r>
      <w:r w:rsidRPr="008C271A">
        <w:rPr>
          <w:rFonts w:ascii="GHEA Grapalat" w:eastAsia="Times New Roman" w:hAnsi="GHEA Grapalat" w:cs="Sylfaen"/>
          <w:sz w:val="20"/>
          <w:szCs w:val="20"/>
          <w:vertAlign w:val="superscript"/>
          <w:lang w:val="hy-AM"/>
        </w:rPr>
        <w:t>28</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Armenian"/>
          <w:sz w:val="20"/>
          <w:szCs w:val="20"/>
          <w:lang w:val="hy-AM"/>
        </w:rPr>
      </w:pPr>
      <w:r w:rsidRPr="008C271A">
        <w:rPr>
          <w:rFonts w:ascii="GHEA Grapalat" w:eastAsia="Times New Roman" w:hAnsi="GHEA Grapalat" w:cs="Times New Roman"/>
          <w:sz w:val="20"/>
          <w:szCs w:val="20"/>
          <w:lang w:val="hy-AM"/>
        </w:rPr>
        <w:t xml:space="preserve">5.1.1 </w:t>
      </w:r>
      <w:r w:rsidRPr="008C271A">
        <w:rPr>
          <w:rFonts w:ascii="GHEA Grapalat" w:eastAsia="Times New Roman" w:hAnsi="GHEA Grapalat" w:cs="Sylfaen"/>
          <w:sz w:val="20"/>
          <w:szCs w:val="20"/>
          <w:lang w:val="hy-AM"/>
        </w:rPr>
        <w:t>Պայմանագրիգնից</w:t>
      </w:r>
      <w:r w:rsidRPr="008C271A">
        <w:rPr>
          <w:rFonts w:ascii="GHEA Grapalat" w:eastAsia="Times New Roman" w:hAnsi="GHEA Grapalat" w:cs="Times Armenian"/>
          <w:sz w:val="20"/>
          <w:szCs w:val="20"/>
          <w:lang w:val="hy-AM"/>
        </w:rPr>
        <w:t xml:space="preserve">` մինչև ----------- (--------------------------) </w:t>
      </w:r>
      <w:r w:rsidRPr="008C271A">
        <w:rPr>
          <w:rFonts w:ascii="GHEA Grapalat" w:eastAsia="Times New Roman" w:hAnsi="GHEA Grapalat" w:cs="Sylfaen"/>
          <w:sz w:val="20"/>
          <w:szCs w:val="20"/>
          <w:lang w:val="hy-AM"/>
        </w:rPr>
        <w:t>ՀՀդրամը</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ՊատվիրատունփոխանցումէԿապալառուիբանկայինհաշվին</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որպեսկանխավճար</w:t>
      </w:r>
      <w:r w:rsidRPr="008C271A">
        <w:rPr>
          <w:rFonts w:ascii="GHEA Grapalat" w:eastAsia="Times New Roman" w:hAnsi="GHEA Grapalat" w:cs="Tahoma"/>
          <w:sz w:val="20"/>
          <w:szCs w:val="20"/>
          <w:lang w:val="hy-AM"/>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hy-AM"/>
        </w:rPr>
      </w:pPr>
      <w:r w:rsidRPr="008C271A">
        <w:rPr>
          <w:rFonts w:ascii="GHEA Grapalat" w:eastAsia="Times New Roman" w:hAnsi="GHEA Grapalat" w:cs="Sylfaen"/>
          <w:sz w:val="20"/>
          <w:szCs w:val="20"/>
          <w:lang w:val="hy-AM"/>
        </w:rPr>
        <w:t>Կանխավճարիմարումնիրականացվումէհանձնման-ընդունմանարձանագրություններիհիմանվրակատարվողվճարումներիցնվազեցումներ</w:t>
      </w:r>
      <w:r w:rsidRPr="008C271A">
        <w:rPr>
          <w:rFonts w:ascii="GHEA Grapalat" w:eastAsia="Times New Roman" w:hAnsi="GHEA Grapalat" w:cs="Arial"/>
          <w:sz w:val="20"/>
          <w:szCs w:val="20"/>
          <w:lang w:val="hy-AM"/>
        </w:rPr>
        <w:t xml:space="preserve"> (</w:t>
      </w:r>
      <w:r w:rsidRPr="008C271A">
        <w:rPr>
          <w:rFonts w:ascii="GHEA Grapalat" w:eastAsia="Times New Roman" w:hAnsi="GHEA Grapalat" w:cs="Sylfaen"/>
          <w:sz w:val="20"/>
          <w:szCs w:val="20"/>
          <w:lang w:val="hy-AM"/>
        </w:rPr>
        <w:t>պահումներ</w:t>
      </w:r>
      <w:r w:rsidRPr="008C271A">
        <w:rPr>
          <w:rFonts w:ascii="GHEA Grapalat" w:eastAsia="Times New Roman" w:hAnsi="GHEA Grapalat" w:cs="Arial"/>
          <w:sz w:val="20"/>
          <w:szCs w:val="20"/>
          <w:lang w:val="hy-AM"/>
        </w:rPr>
        <w:t xml:space="preserve">) </w:t>
      </w:r>
      <w:r w:rsidRPr="008C271A">
        <w:rPr>
          <w:rFonts w:ascii="GHEA Grapalat" w:eastAsia="Times New Roman" w:hAnsi="GHEA Grapalat" w:cs="Sylfaen"/>
          <w:sz w:val="20"/>
          <w:szCs w:val="20"/>
          <w:lang w:val="hy-AM"/>
        </w:rPr>
        <w:t>կատարելուձևով</w:t>
      </w:r>
      <w:r w:rsidRPr="008C271A">
        <w:rPr>
          <w:rFonts w:ascii="GHEA Grapalat" w:eastAsia="Times New Roman" w:hAnsi="GHEA Grapalat" w:cs="Tahoma"/>
          <w:sz w:val="20"/>
          <w:szCs w:val="20"/>
          <w:lang w:val="hy-AM"/>
        </w:rPr>
        <w:t>։</w:t>
      </w:r>
      <w:r w:rsidRPr="008C271A">
        <w:rPr>
          <w:rFonts w:ascii="GHEA Grapalat" w:eastAsia="Times New Roman" w:hAnsi="GHEA Grapalat" w:cs="Times Armenian"/>
          <w:sz w:val="20"/>
          <w:szCs w:val="24"/>
          <w:lang w:val="hy-AM"/>
        </w:rPr>
        <w:t>Ընդ որում մինչև կանխավճարի ամբողջական մարումը, Կապալառուին վճարումներ չեն կատարվում</w:t>
      </w:r>
      <w:r w:rsidRPr="008C271A">
        <w:rPr>
          <w:rFonts w:ascii="GHEA Grapalat" w:eastAsia="Times New Roman" w:hAnsi="GHEA Grapalat" w:cs="Sylfaen"/>
          <w:sz w:val="20"/>
          <w:szCs w:val="20"/>
          <w:lang w:val="hy-AM"/>
        </w:rPr>
        <w:t>:</w:t>
      </w:r>
      <w:r w:rsidRPr="008C271A">
        <w:rPr>
          <w:rFonts w:ascii="GHEA Grapalat" w:eastAsia="Times New Roman" w:hAnsi="GHEA Grapalat" w:cs="Sylfaen"/>
          <w:sz w:val="20"/>
          <w:szCs w:val="20"/>
          <w:vertAlign w:val="superscript"/>
          <w:lang w:val="hy-AM"/>
        </w:rPr>
        <w:t>29</w:t>
      </w:r>
      <w:r w:rsidRPr="008C271A">
        <w:rPr>
          <w:rFonts w:ascii="GHEA Grapalat" w:eastAsia="Times New Roman" w:hAnsi="GHEA Grapalat" w:cs="Sylfaen"/>
          <w:color w:val="FFFFFF"/>
          <w:sz w:val="20"/>
          <w:szCs w:val="20"/>
          <w:vertAlign w:val="superscript"/>
          <w:lang w:val="hy-AM"/>
        </w:rPr>
        <w:footnoteReference w:id="17"/>
      </w:r>
    </w:p>
    <w:p w:rsidR="008C271A" w:rsidRPr="008C271A" w:rsidRDefault="008C271A" w:rsidP="008C271A">
      <w:pPr>
        <w:tabs>
          <w:tab w:val="num" w:pos="0"/>
          <w:tab w:val="left" w:pos="720"/>
          <w:tab w:val="num" w:pos="900"/>
        </w:tabs>
        <w:spacing w:after="0" w:line="240" w:lineRule="auto"/>
        <w:jc w:val="both"/>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5.2 </w:t>
      </w:r>
      <w:r w:rsidRPr="008C271A">
        <w:rPr>
          <w:rFonts w:ascii="GHEA Grapalat" w:eastAsia="Times New Roman" w:hAnsi="GHEA Grapalat" w:cs="Sylfaen"/>
          <w:sz w:val="20"/>
          <w:szCs w:val="20"/>
          <w:lang w:val="hy-AM"/>
        </w:rPr>
        <w:t>ԱշխատանքիգինըկայունէևԿապալառունիրավունքչունիպահանջելավելացնելու</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իսկՊատվիրատուննվազեցնելուայդգինը</w:t>
      </w:r>
      <w:r w:rsidRPr="008C271A">
        <w:rPr>
          <w:rFonts w:ascii="GHEA Grapalat" w:eastAsia="Times New Roman" w:hAnsi="GHEA Grapalat" w:cs="Tahoma"/>
          <w:sz w:val="20"/>
          <w:szCs w:val="20"/>
          <w:lang w:val="hy-AM"/>
        </w:rPr>
        <w:t>։</w:t>
      </w:r>
    </w:p>
    <w:p w:rsidR="008C271A" w:rsidRPr="008C271A" w:rsidRDefault="008C271A" w:rsidP="008C271A">
      <w:pPr>
        <w:tabs>
          <w:tab w:val="num" w:pos="0"/>
          <w:tab w:val="left" w:pos="720"/>
          <w:tab w:val="num" w:pos="900"/>
        </w:tabs>
        <w:spacing w:after="0" w:line="240" w:lineRule="auto"/>
        <w:jc w:val="both"/>
        <w:rPr>
          <w:rFonts w:ascii="GHEA Grapalat" w:eastAsia="Times New Roman" w:hAnsi="GHEA Grapalat" w:cs="Times Armenian"/>
          <w:sz w:val="20"/>
          <w:szCs w:val="20"/>
          <w:lang w:val="hy-AM"/>
        </w:rPr>
      </w:pPr>
      <w:r w:rsidRPr="008C271A">
        <w:rPr>
          <w:rFonts w:ascii="GHEA Grapalat" w:eastAsia="Times New Roman" w:hAnsi="GHEA Grapalat" w:cs="Sylfaen"/>
          <w:sz w:val="20"/>
          <w:szCs w:val="20"/>
          <w:lang w:val="hy-AM"/>
        </w:rPr>
        <w:t xml:space="preserve">       5.3</w:t>
      </w:r>
      <w:r w:rsidRPr="008C271A">
        <w:rPr>
          <w:rFonts w:ascii="GHEA Grapalat" w:eastAsia="Times New Roman" w:hAnsi="GHEA Grapalat" w:cs="Sylfaen"/>
          <w:sz w:val="20"/>
          <w:szCs w:val="20"/>
          <w:lang w:val="hy-AM"/>
        </w:rPr>
        <w:tab/>
        <w:t xml:space="preserve"> Պատվիրատունվճարումէ</w:t>
      </w:r>
      <w:r w:rsidRPr="008C271A">
        <w:rPr>
          <w:rFonts w:ascii="GHEA Grapalat" w:eastAsia="Times New Roman" w:hAnsi="GHEA Grapalat" w:cs="Times Armenian"/>
          <w:sz w:val="20"/>
          <w:szCs w:val="20"/>
          <w:lang w:val="hy-AM"/>
        </w:rPr>
        <w:t xml:space="preserve"> ա</w:t>
      </w:r>
      <w:r w:rsidRPr="008C271A">
        <w:rPr>
          <w:rFonts w:ascii="GHEA Grapalat" w:eastAsia="Times New Roman" w:hAnsi="GHEA Grapalat" w:cs="Sylfaen"/>
          <w:sz w:val="20"/>
          <w:szCs w:val="20"/>
          <w:lang w:val="hy-AM"/>
        </w:rPr>
        <w:t xml:space="preserve">շխատանքիկամպայմանագրիօրացուցայինգրաֆիկովնախատեսված`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8C271A" w:rsidRPr="008C271A" w:rsidRDefault="008C271A" w:rsidP="008C271A">
      <w:pPr>
        <w:tabs>
          <w:tab w:val="left" w:pos="1276"/>
        </w:tabs>
        <w:spacing w:after="0" w:line="240" w:lineRule="auto"/>
        <w:ind w:firstLine="720"/>
        <w:jc w:val="both"/>
        <w:rPr>
          <w:rFonts w:ascii="GHEA Grapalat" w:eastAsia="Times New Roman" w:hAnsi="GHEA Grapalat" w:cs="Sylfaen"/>
          <w:sz w:val="24"/>
          <w:szCs w:val="24"/>
          <w:lang w:val="hy-AM"/>
        </w:rPr>
      </w:pP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b/>
          <w:sz w:val="20"/>
          <w:szCs w:val="20"/>
          <w:lang w:val="hy-AM"/>
        </w:rPr>
      </w:pPr>
      <w:r w:rsidRPr="008C271A">
        <w:rPr>
          <w:rFonts w:ascii="GHEA Grapalat" w:eastAsia="Times New Roman" w:hAnsi="GHEA Grapalat" w:cs="Times New Roman"/>
          <w:b/>
          <w:sz w:val="20"/>
          <w:szCs w:val="20"/>
          <w:lang w:val="hy-AM"/>
        </w:rPr>
        <w:t xml:space="preserve">6. </w:t>
      </w:r>
      <w:r w:rsidRPr="008C271A">
        <w:rPr>
          <w:rFonts w:ascii="GHEA Grapalat" w:eastAsia="Times New Roman" w:hAnsi="GHEA Grapalat" w:cs="Sylfaen"/>
          <w:b/>
          <w:sz w:val="20"/>
          <w:szCs w:val="20"/>
          <w:lang w:val="hy-AM"/>
        </w:rPr>
        <w:t>ԿՈՂՄԵՐԻՊԱՏԱՍԽԱՆԱՏՎՈՒԹՅՈՒՆԸ</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6.1</w:t>
      </w:r>
      <w:r w:rsidRPr="008C271A">
        <w:rPr>
          <w:rFonts w:ascii="GHEA Grapalat" w:eastAsia="Times New Roman" w:hAnsi="GHEA Grapalat" w:cs="Times New Roman"/>
          <w:sz w:val="20"/>
          <w:szCs w:val="20"/>
          <w:lang w:val="hy-AM"/>
        </w:rPr>
        <w:tab/>
      </w:r>
      <w:r w:rsidRPr="008C271A">
        <w:rPr>
          <w:rFonts w:ascii="GHEA Grapalat" w:eastAsia="Times New Roman" w:hAnsi="GHEA Grapalat" w:cs="Sylfaen"/>
          <w:sz w:val="20"/>
          <w:szCs w:val="20"/>
          <w:lang w:val="hy-AM"/>
        </w:rPr>
        <w:t>ԿապալառունպատասխանատվությունէկրումԱշխատանքիորակիևսույնպայմանագրի</w:t>
      </w:r>
      <w:r w:rsidRPr="008C271A">
        <w:rPr>
          <w:rFonts w:ascii="GHEA Grapalat" w:eastAsia="Times New Roman" w:hAnsi="GHEA Grapalat" w:cs="Times Armenian"/>
          <w:sz w:val="20"/>
          <w:szCs w:val="20"/>
          <w:lang w:val="hy-AM"/>
        </w:rPr>
        <w:t xml:space="preserve"> 1.3 </w:t>
      </w:r>
      <w:r w:rsidRPr="008C271A">
        <w:rPr>
          <w:rFonts w:ascii="GHEA Grapalat" w:eastAsia="Times New Roman" w:hAnsi="GHEA Grapalat" w:cs="Sylfaen"/>
          <w:sz w:val="20"/>
          <w:szCs w:val="20"/>
          <w:lang w:val="hy-AM"/>
        </w:rPr>
        <w:t>կետով</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ներառյալօրացուցայինգրաֆիկը</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նախատեսվածժամկետիպահպանմանհամար</w:t>
      </w:r>
      <w:r w:rsidRPr="008C271A">
        <w:rPr>
          <w:rFonts w:ascii="GHEA Grapalat" w:eastAsia="Times New Roman" w:hAnsi="GHEA Grapalat" w:cs="Tahoma"/>
          <w:sz w:val="20"/>
          <w:szCs w:val="20"/>
          <w:lang w:val="hy-AM"/>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Sylfaen"/>
          <w:sz w:val="20"/>
          <w:szCs w:val="20"/>
          <w:lang w:val="hy-AM"/>
        </w:rPr>
      </w:pPr>
      <w:r w:rsidRPr="008C271A">
        <w:rPr>
          <w:rFonts w:ascii="GHEA Grapalat" w:eastAsia="Times New Roman" w:hAnsi="GHEA Grapalat" w:cs="Times New Roman"/>
          <w:sz w:val="20"/>
          <w:szCs w:val="20"/>
          <w:lang w:val="hy-AM"/>
        </w:rPr>
        <w:lastRenderedPageBreak/>
        <w:t>6.2</w:t>
      </w:r>
      <w:r w:rsidRPr="008C271A">
        <w:rPr>
          <w:rFonts w:ascii="GHEA Grapalat" w:eastAsia="Times New Roman" w:hAnsi="GHEA Grapalat" w:cs="Times New Roman"/>
          <w:sz w:val="20"/>
          <w:szCs w:val="20"/>
          <w:lang w:val="hy-AM"/>
        </w:rPr>
        <w:tab/>
      </w:r>
      <w:r w:rsidRPr="008C271A">
        <w:rPr>
          <w:rFonts w:ascii="GHEA Grapalat" w:eastAsia="Times New Roman" w:hAnsi="GHEA Grapalat" w:cs="Sylfaen"/>
          <w:sz w:val="20"/>
          <w:szCs w:val="20"/>
          <w:lang w:val="hy-AM"/>
        </w:rPr>
        <w:t>ՍույնպայմանագրովնախատեսվածԱշխատանքիկատարմանժամկետըխախտելուդեպքումԿապալառուիցյուրաքանչյուրուշացված</w:t>
      </w:r>
      <w:r w:rsidRPr="008C271A">
        <w:rPr>
          <w:rFonts w:ascii="GHEA Grapalat" w:eastAsia="Times New Roman" w:hAnsi="GHEA Grapalat" w:cs="Arial"/>
          <w:sz w:val="20"/>
          <w:szCs w:val="20"/>
          <w:lang w:val="hy-AM"/>
        </w:rPr>
        <w:t xml:space="preserve"> աշխատանքային </w:t>
      </w:r>
      <w:r w:rsidRPr="008C271A">
        <w:rPr>
          <w:rFonts w:ascii="GHEA Grapalat" w:eastAsia="Times New Roman" w:hAnsi="GHEA Grapalat" w:cs="Sylfaen"/>
          <w:sz w:val="20"/>
          <w:szCs w:val="20"/>
          <w:lang w:val="hy-AM"/>
        </w:rPr>
        <w:t>օրվահամարգանձվումէտույժ</w:t>
      </w:r>
      <w:r w:rsidRPr="008C271A">
        <w:rPr>
          <w:rFonts w:ascii="GHEA Grapalat" w:eastAsia="Times New Roman" w:hAnsi="GHEA Grapalat" w:cs="Arial"/>
          <w:sz w:val="20"/>
          <w:szCs w:val="20"/>
          <w:lang w:val="hy-AM"/>
        </w:rPr>
        <w:t xml:space="preserve">` </w:t>
      </w:r>
      <w:r w:rsidRPr="008C271A">
        <w:rPr>
          <w:rFonts w:ascii="GHEA Grapalat" w:eastAsia="Times New Roman" w:hAnsi="GHEA Grapalat" w:cs="Sylfaen"/>
          <w:sz w:val="20"/>
          <w:szCs w:val="20"/>
          <w:lang w:val="hy-AM"/>
        </w:rPr>
        <w:t>կատարմանենթակա</w:t>
      </w:r>
      <w:r w:rsidRPr="008C271A">
        <w:rPr>
          <w:rFonts w:ascii="GHEA Grapalat" w:eastAsia="Times New Roman" w:hAnsi="GHEA Grapalat" w:cs="Arial"/>
          <w:sz w:val="20"/>
          <w:szCs w:val="20"/>
          <w:lang w:val="hy-AM"/>
        </w:rPr>
        <w:t xml:space="preserve">, </w:t>
      </w:r>
      <w:r w:rsidRPr="008C271A">
        <w:rPr>
          <w:rFonts w:ascii="GHEA Grapalat" w:eastAsia="Times New Roman" w:hAnsi="GHEA Grapalat" w:cs="Sylfaen"/>
          <w:sz w:val="20"/>
          <w:szCs w:val="20"/>
          <w:lang w:val="hy-AM"/>
        </w:rPr>
        <w:t>սակայնչկատարվածԱշխատանքիգնի</w:t>
      </w:r>
      <w:r w:rsidRPr="008C271A">
        <w:rPr>
          <w:rFonts w:ascii="GHEA Grapalat" w:eastAsia="Times New Roman" w:hAnsi="GHEA Grapalat" w:cs="Arial"/>
          <w:sz w:val="20"/>
          <w:szCs w:val="20"/>
          <w:lang w:val="hy-AM"/>
        </w:rPr>
        <w:t xml:space="preserve"> 0,05 (</w:t>
      </w:r>
      <w:r w:rsidRPr="008C271A">
        <w:rPr>
          <w:rFonts w:ascii="GHEA Grapalat" w:eastAsia="Times New Roman" w:hAnsi="GHEA Grapalat" w:cs="Sylfaen"/>
          <w:sz w:val="20"/>
          <w:szCs w:val="20"/>
          <w:lang w:val="hy-AM"/>
        </w:rPr>
        <w:t>զրոամբողջհինգհարյուրերրորդական</w:t>
      </w:r>
      <w:r w:rsidRPr="008C271A">
        <w:rPr>
          <w:rFonts w:ascii="GHEA Grapalat" w:eastAsia="Times New Roman" w:hAnsi="GHEA Grapalat" w:cs="Arial"/>
          <w:sz w:val="20"/>
          <w:szCs w:val="20"/>
          <w:lang w:val="hy-AM"/>
        </w:rPr>
        <w:t xml:space="preserve">) </w:t>
      </w:r>
      <w:r w:rsidRPr="008C271A">
        <w:rPr>
          <w:rFonts w:ascii="GHEA Grapalat" w:eastAsia="Times New Roman" w:hAnsi="GHEA Grapalat" w:cs="Sylfaen"/>
          <w:sz w:val="20"/>
          <w:szCs w:val="20"/>
          <w:lang w:val="hy-AM"/>
        </w:rPr>
        <w:t>տոկոսիչափով</w:t>
      </w:r>
      <w:r w:rsidRPr="008C271A">
        <w:rPr>
          <w:rFonts w:ascii="GHEA Grapalat" w:eastAsia="Times New Roman" w:hAnsi="GHEA Grapalat" w:cs="Tahoma"/>
          <w:sz w:val="20"/>
          <w:szCs w:val="20"/>
          <w:lang w:val="hy-AM"/>
        </w:rPr>
        <w:t>։</w:t>
      </w:r>
    </w:p>
    <w:p w:rsidR="008C271A" w:rsidRPr="008C271A" w:rsidRDefault="008C271A" w:rsidP="008C271A">
      <w:pPr>
        <w:spacing w:after="0" w:line="240" w:lineRule="auto"/>
        <w:ind w:firstLine="709"/>
        <w:jc w:val="both"/>
        <w:rPr>
          <w:rFonts w:ascii="GHEA Grapalat" w:eastAsia="Times New Roman" w:hAnsi="GHEA Grapalat" w:cs="Times New Roman"/>
          <w:sz w:val="20"/>
          <w:szCs w:val="24"/>
          <w:lang w:val="hy-AM"/>
        </w:rPr>
      </w:pPr>
      <w:r w:rsidRPr="008C271A">
        <w:rPr>
          <w:rFonts w:ascii="GHEA Grapalat" w:eastAsia="Times New Roman" w:hAnsi="GHEA Grapalat" w:cs="Times New Roman"/>
          <w:sz w:val="20"/>
          <w:szCs w:val="20"/>
          <w:lang w:val="hy-AM"/>
        </w:rPr>
        <w:t>6.3</w:t>
      </w:r>
      <w:r w:rsidRPr="008C271A">
        <w:rPr>
          <w:rFonts w:ascii="GHEA Grapalat" w:eastAsia="Times New Roman" w:hAnsi="GHEA Grapalat" w:cs="Times New Roman"/>
          <w:sz w:val="20"/>
          <w:szCs w:val="20"/>
          <w:lang w:val="hy-AM"/>
        </w:rPr>
        <w:tab/>
        <w:t>Պ</w:t>
      </w:r>
      <w:r w:rsidRPr="008C271A">
        <w:rPr>
          <w:rFonts w:ascii="GHEA Grapalat" w:eastAsia="Times New Roman" w:hAnsi="GHEA Grapalat" w:cs="Sylfaen"/>
          <w:sz w:val="20"/>
          <w:szCs w:val="20"/>
          <w:lang w:val="hy-AM"/>
        </w:rPr>
        <w:t>այմանագրի</w:t>
      </w:r>
      <w:r w:rsidRPr="008C271A">
        <w:rPr>
          <w:rFonts w:ascii="GHEA Grapalat" w:eastAsia="Times New Roman" w:hAnsi="GHEA Grapalat" w:cs="Times Armenian"/>
          <w:sz w:val="20"/>
          <w:szCs w:val="20"/>
          <w:lang w:val="hy-AM"/>
        </w:rPr>
        <w:t xml:space="preserve"> 3.1.3 </w:t>
      </w:r>
      <w:r w:rsidRPr="008C271A">
        <w:rPr>
          <w:rFonts w:ascii="GHEA Grapalat" w:eastAsia="Times New Roman" w:hAnsi="GHEA Grapalat" w:cs="Sylfaen"/>
          <w:sz w:val="20"/>
          <w:szCs w:val="20"/>
          <w:lang w:val="hy-AM"/>
        </w:rPr>
        <w:t>կետովնախատեսվածհիմքերովՊատվիրատուիկողմից</w:t>
      </w:r>
      <w:r w:rsidRPr="008C271A">
        <w:rPr>
          <w:rFonts w:ascii="GHEA Grapalat" w:eastAsia="Times New Roman" w:hAnsi="GHEA Grapalat" w:cs="Times Armenian"/>
          <w:sz w:val="20"/>
          <w:szCs w:val="20"/>
          <w:lang w:val="hy-AM"/>
        </w:rPr>
        <w:t xml:space="preserve"> ա</w:t>
      </w:r>
      <w:r w:rsidRPr="008C271A">
        <w:rPr>
          <w:rFonts w:ascii="GHEA Grapalat" w:eastAsia="Times New Roman" w:hAnsi="GHEA Grapalat" w:cs="Sylfaen"/>
          <w:sz w:val="20"/>
          <w:szCs w:val="20"/>
          <w:lang w:val="hy-AM"/>
        </w:rPr>
        <w:t>շխատանքըչընդունվելու</w:t>
      </w:r>
      <w:r w:rsidRPr="008C271A">
        <w:rPr>
          <w:rFonts w:ascii="GHEA Grapalat" w:eastAsia="Times New Roman" w:hAnsi="GHEA Grapalat" w:cs="Arial"/>
          <w:sz w:val="20"/>
          <w:szCs w:val="20"/>
          <w:lang w:val="hy-AM"/>
        </w:rPr>
        <w:t xml:space="preserve">, </w:t>
      </w:r>
      <w:r w:rsidRPr="008C271A">
        <w:rPr>
          <w:rFonts w:ascii="GHEA Grapalat" w:eastAsia="Times New Roman" w:hAnsi="GHEA Grapalat" w:cs="Sylfaen"/>
          <w:sz w:val="20"/>
          <w:szCs w:val="20"/>
          <w:lang w:val="hy-AM"/>
        </w:rPr>
        <w:t>ինչպեսնաև</w:t>
      </w:r>
      <w:r w:rsidRPr="008C271A">
        <w:rPr>
          <w:rFonts w:ascii="GHEA Grapalat" w:eastAsia="Times New Roman" w:hAnsi="GHEA Grapalat" w:cs="Arial"/>
          <w:sz w:val="20"/>
          <w:szCs w:val="20"/>
          <w:lang w:val="hy-AM"/>
        </w:rPr>
        <w:t xml:space="preserve"> 3.1.4 </w:t>
      </w:r>
      <w:r w:rsidRPr="008C271A">
        <w:rPr>
          <w:rFonts w:ascii="GHEA Grapalat" w:eastAsia="Times New Roman" w:hAnsi="GHEA Grapalat" w:cs="Sylfaen"/>
          <w:sz w:val="20"/>
          <w:szCs w:val="20"/>
          <w:lang w:val="hy-AM"/>
        </w:rPr>
        <w:t>կետովնախատեսվածկարգովպայմանագիրըլուծելուդեպքումԿապալառուիցգանձվումէտուգանք</w:t>
      </w:r>
      <w:r w:rsidRPr="008C271A">
        <w:rPr>
          <w:rFonts w:ascii="GHEA Grapalat" w:eastAsia="Times New Roman" w:hAnsi="GHEA Grapalat" w:cs="Arial"/>
          <w:sz w:val="20"/>
          <w:szCs w:val="20"/>
          <w:lang w:val="hy-AM"/>
        </w:rPr>
        <w:t xml:space="preserve">` </w:t>
      </w:r>
      <w:r w:rsidRPr="008C271A">
        <w:rPr>
          <w:rFonts w:ascii="GHEA Grapalat" w:eastAsia="Times New Roman" w:hAnsi="GHEA Grapalat" w:cs="Sylfaen"/>
          <w:sz w:val="20"/>
          <w:szCs w:val="20"/>
          <w:lang w:val="hy-AM"/>
        </w:rPr>
        <w:t>պայմանագրի</w:t>
      </w:r>
      <w:r w:rsidRPr="008C271A">
        <w:rPr>
          <w:rFonts w:ascii="GHEA Grapalat" w:eastAsia="Times New Roman" w:hAnsi="GHEA Grapalat" w:cs="Arial"/>
          <w:sz w:val="20"/>
          <w:szCs w:val="20"/>
          <w:lang w:val="hy-AM"/>
        </w:rPr>
        <w:t xml:space="preserve"> 5.1 </w:t>
      </w:r>
      <w:r w:rsidRPr="008C271A">
        <w:rPr>
          <w:rFonts w:ascii="GHEA Grapalat" w:eastAsia="Times New Roman" w:hAnsi="GHEA Grapalat" w:cs="Sylfaen"/>
          <w:sz w:val="20"/>
          <w:szCs w:val="20"/>
          <w:lang w:val="hy-AM"/>
        </w:rPr>
        <w:t>կետումնախատեսվածգումարի</w:t>
      </w:r>
      <w:r w:rsidRPr="008C271A">
        <w:rPr>
          <w:rFonts w:ascii="GHEA Grapalat" w:eastAsia="Times New Roman" w:hAnsi="GHEA Grapalat" w:cs="Arial"/>
          <w:sz w:val="20"/>
          <w:szCs w:val="20"/>
          <w:lang w:val="hy-AM"/>
        </w:rPr>
        <w:t xml:space="preserve"> 0,5 (</w:t>
      </w:r>
      <w:r w:rsidRPr="008C271A">
        <w:rPr>
          <w:rFonts w:ascii="GHEA Grapalat" w:eastAsia="Times New Roman" w:hAnsi="GHEA Grapalat" w:cs="Sylfaen"/>
          <w:sz w:val="20"/>
          <w:szCs w:val="20"/>
          <w:lang w:val="hy-AM"/>
        </w:rPr>
        <w:t>զրոամբողջհինգտասնորդական</w:t>
      </w:r>
      <w:r w:rsidRPr="008C271A">
        <w:rPr>
          <w:rFonts w:ascii="GHEA Grapalat" w:eastAsia="Times New Roman" w:hAnsi="GHEA Grapalat" w:cs="Arial"/>
          <w:sz w:val="20"/>
          <w:szCs w:val="20"/>
          <w:lang w:val="hy-AM"/>
        </w:rPr>
        <w:t xml:space="preserve">) </w:t>
      </w:r>
      <w:r w:rsidRPr="008C271A">
        <w:rPr>
          <w:rFonts w:ascii="GHEA Grapalat" w:eastAsia="Times New Roman" w:hAnsi="GHEA Grapalat" w:cs="Sylfaen"/>
          <w:sz w:val="20"/>
          <w:szCs w:val="20"/>
          <w:lang w:val="hy-AM"/>
        </w:rPr>
        <w:t>տոկոսիչափով:</w:t>
      </w:r>
      <w:r w:rsidRPr="008C271A">
        <w:rPr>
          <w:rFonts w:ascii="GHEA Grapalat" w:eastAsia="Times New Roman" w:hAnsi="GHEA Grapalat" w:cs="Sylfaen"/>
          <w:sz w:val="20"/>
          <w:szCs w:val="20"/>
          <w:vertAlign w:val="superscript"/>
          <w:lang w:val="hy-AM"/>
        </w:rPr>
        <w:t>30</w:t>
      </w:r>
      <w:r w:rsidRPr="008C271A">
        <w:rPr>
          <w:rFonts w:ascii="GHEA Grapalat" w:eastAsia="Times New Roman" w:hAnsi="GHEA Grapalat" w:cs="Sylfaen"/>
          <w:color w:val="FFFFFF"/>
          <w:sz w:val="20"/>
          <w:szCs w:val="20"/>
          <w:vertAlign w:val="superscript"/>
          <w:lang w:val="hy-AM"/>
        </w:rPr>
        <w:footnoteReference w:id="18"/>
      </w:r>
      <w:r w:rsidRPr="008C271A">
        <w:rPr>
          <w:rFonts w:ascii="GHEA Grapalat" w:eastAsia="Times New Roman" w:hAnsi="GHEA Grapalat" w:cs="Times New Roman"/>
          <w:sz w:val="20"/>
          <w:szCs w:val="24"/>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6.4</w:t>
      </w:r>
      <w:r w:rsidRPr="008C271A">
        <w:rPr>
          <w:rFonts w:ascii="GHEA Grapalat" w:eastAsia="Times New Roman" w:hAnsi="GHEA Grapalat" w:cs="Times New Roman"/>
          <w:sz w:val="20"/>
          <w:szCs w:val="20"/>
          <w:lang w:val="hy-AM"/>
        </w:rPr>
        <w:tab/>
        <w:t>Պ</w:t>
      </w:r>
      <w:r w:rsidRPr="008C271A">
        <w:rPr>
          <w:rFonts w:ascii="GHEA Grapalat" w:eastAsia="Times New Roman" w:hAnsi="GHEA Grapalat" w:cs="Sylfaen"/>
          <w:sz w:val="20"/>
          <w:szCs w:val="20"/>
          <w:lang w:val="hy-AM"/>
        </w:rPr>
        <w:t>այմանագրի</w:t>
      </w:r>
      <w:r w:rsidRPr="008C271A">
        <w:rPr>
          <w:rFonts w:ascii="GHEA Grapalat" w:eastAsia="Times New Roman" w:hAnsi="GHEA Grapalat" w:cs="Times Armenian"/>
          <w:sz w:val="20"/>
          <w:szCs w:val="20"/>
          <w:lang w:val="hy-AM"/>
        </w:rPr>
        <w:t xml:space="preserve"> 6.2 </w:t>
      </w:r>
      <w:r w:rsidRPr="008C271A">
        <w:rPr>
          <w:rFonts w:ascii="GHEA Grapalat" w:eastAsia="Times New Roman" w:hAnsi="GHEA Grapalat" w:cs="Sylfaen"/>
          <w:sz w:val="20"/>
          <w:szCs w:val="20"/>
          <w:lang w:val="hy-AM"/>
        </w:rPr>
        <w:t>և</w:t>
      </w:r>
      <w:r w:rsidRPr="008C271A">
        <w:rPr>
          <w:rFonts w:ascii="GHEA Grapalat" w:eastAsia="Times New Roman" w:hAnsi="GHEA Grapalat" w:cs="Times Armenian"/>
          <w:sz w:val="20"/>
          <w:szCs w:val="20"/>
          <w:lang w:val="hy-AM"/>
        </w:rPr>
        <w:t xml:space="preserve"> 6.3 </w:t>
      </w:r>
      <w:r w:rsidRPr="008C271A">
        <w:rPr>
          <w:rFonts w:ascii="GHEA Grapalat" w:eastAsia="Times New Roman" w:hAnsi="GHEA Grapalat" w:cs="Sylfaen"/>
          <w:sz w:val="20"/>
          <w:szCs w:val="20"/>
          <w:lang w:val="hy-AM"/>
        </w:rPr>
        <w:t>կետերովնախատեսվածտույժըևտուգանքըհաշվարկվումևհաշվանցվումենԿապալառուինվճարվողգումարներիհետ</w:t>
      </w:r>
      <w:r w:rsidRPr="008C271A">
        <w:rPr>
          <w:rFonts w:ascii="GHEA Grapalat" w:eastAsia="Times New Roman" w:hAnsi="GHEA Grapalat" w:cs="Tahoma"/>
          <w:sz w:val="20"/>
          <w:szCs w:val="20"/>
          <w:lang w:val="hy-AM"/>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6.5</w:t>
      </w:r>
      <w:r w:rsidRPr="008C271A">
        <w:rPr>
          <w:rFonts w:ascii="GHEA Grapalat" w:eastAsia="Times New Roman" w:hAnsi="GHEA Grapalat" w:cs="Times New Roman"/>
          <w:sz w:val="20"/>
          <w:szCs w:val="20"/>
          <w:lang w:val="hy-AM"/>
        </w:rPr>
        <w:tab/>
      </w:r>
      <w:r w:rsidRPr="008C271A">
        <w:rPr>
          <w:rFonts w:ascii="GHEA Grapalat" w:eastAsia="Times New Roman" w:hAnsi="GHEA Grapalat" w:cs="Sylfaen"/>
          <w:sz w:val="20"/>
          <w:szCs w:val="20"/>
          <w:lang w:val="hy-AM"/>
        </w:rPr>
        <w:t>Պատվիրատուիկողմիցպայմանագրի</w:t>
      </w:r>
      <w:r w:rsidRPr="008C271A">
        <w:rPr>
          <w:rFonts w:ascii="GHEA Grapalat" w:eastAsia="Times New Roman" w:hAnsi="GHEA Grapalat" w:cs="Times Armenian"/>
          <w:sz w:val="20"/>
          <w:szCs w:val="20"/>
          <w:lang w:val="hy-AM"/>
        </w:rPr>
        <w:t xml:space="preserve"> 5.3 </w:t>
      </w:r>
      <w:r w:rsidRPr="008C271A">
        <w:rPr>
          <w:rFonts w:ascii="GHEA Grapalat" w:eastAsia="Times New Roman" w:hAnsi="GHEA Grapalat" w:cs="Sylfaen"/>
          <w:sz w:val="20"/>
          <w:szCs w:val="20"/>
          <w:lang w:val="hy-AM"/>
        </w:rPr>
        <w:t>կետովնախատեսվածժամկետներիխախտմանհամարՊատվիրատուինկատմամբյուրաքանչյուրուշացված</w:t>
      </w:r>
      <w:r w:rsidRPr="008C271A">
        <w:rPr>
          <w:rFonts w:ascii="GHEA Grapalat" w:eastAsia="Times New Roman" w:hAnsi="GHEA Grapalat" w:cs="Times Armenian"/>
          <w:sz w:val="20"/>
          <w:szCs w:val="20"/>
          <w:lang w:val="hy-AM"/>
        </w:rPr>
        <w:t xml:space="preserve"> աշխատանքային </w:t>
      </w:r>
      <w:r w:rsidRPr="008C271A">
        <w:rPr>
          <w:rFonts w:ascii="GHEA Grapalat" w:eastAsia="Times New Roman" w:hAnsi="GHEA Grapalat" w:cs="Sylfaen"/>
          <w:sz w:val="20"/>
          <w:szCs w:val="20"/>
          <w:lang w:val="hy-AM"/>
        </w:rPr>
        <w:t>օրվահամարհաշվարկվումէտույժ</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վճարմանենթակա</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սակայնչվճարվածգումարի</w:t>
      </w:r>
      <w:r w:rsidRPr="008C271A">
        <w:rPr>
          <w:rFonts w:ascii="GHEA Grapalat" w:eastAsia="Times New Roman" w:hAnsi="GHEA Grapalat" w:cs="Times Armenian"/>
          <w:sz w:val="20"/>
          <w:szCs w:val="20"/>
          <w:lang w:val="hy-AM"/>
        </w:rPr>
        <w:t xml:space="preserve"> 0,05 (</w:t>
      </w:r>
      <w:r w:rsidRPr="008C271A">
        <w:rPr>
          <w:rFonts w:ascii="GHEA Grapalat" w:eastAsia="Times New Roman" w:hAnsi="GHEA Grapalat" w:cs="Sylfaen"/>
          <w:sz w:val="20"/>
          <w:szCs w:val="20"/>
          <w:lang w:val="hy-AM"/>
        </w:rPr>
        <w:t>զրոամբողջհինգհարյուրերրորդական</w:t>
      </w:r>
      <w:r w:rsidRPr="008C271A">
        <w:rPr>
          <w:rFonts w:ascii="GHEA Grapalat" w:eastAsia="Times New Roman" w:hAnsi="GHEA Grapalat" w:cs="Arial"/>
          <w:sz w:val="20"/>
          <w:szCs w:val="20"/>
          <w:lang w:val="hy-AM"/>
        </w:rPr>
        <w:t xml:space="preserve">) </w:t>
      </w:r>
      <w:r w:rsidRPr="008C271A">
        <w:rPr>
          <w:rFonts w:ascii="GHEA Grapalat" w:eastAsia="Times New Roman" w:hAnsi="GHEA Grapalat" w:cs="Sylfaen"/>
          <w:sz w:val="20"/>
          <w:szCs w:val="20"/>
          <w:lang w:val="hy-AM"/>
        </w:rPr>
        <w:t>տոկոսիչափով</w:t>
      </w:r>
      <w:r w:rsidRPr="008C271A">
        <w:rPr>
          <w:rFonts w:ascii="GHEA Grapalat" w:eastAsia="Times New Roman" w:hAnsi="GHEA Grapalat" w:cs="Tahoma"/>
          <w:sz w:val="20"/>
          <w:szCs w:val="20"/>
          <w:lang w:val="hy-AM"/>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6.6</w:t>
      </w:r>
      <w:r w:rsidRPr="008C271A">
        <w:rPr>
          <w:rFonts w:ascii="GHEA Grapalat" w:eastAsia="Times New Roman" w:hAnsi="GHEA Grapalat" w:cs="Times New Roman"/>
          <w:sz w:val="20"/>
          <w:szCs w:val="20"/>
          <w:lang w:val="hy-AM"/>
        </w:rPr>
        <w:tab/>
        <w:t>Պ</w:t>
      </w:r>
      <w:r w:rsidRPr="008C271A">
        <w:rPr>
          <w:rFonts w:ascii="GHEA Grapalat" w:eastAsia="Times New Roman" w:hAnsi="GHEA Grapalat" w:cs="Sylfaen"/>
          <w:sz w:val="20"/>
          <w:szCs w:val="20"/>
          <w:lang w:val="hy-AM"/>
        </w:rPr>
        <w:t>այամանագրովչնախատեսվածդեպքերումկողմերնիրենցպարտավորություններըչկատարելուկամոչպատշաճկատարելուհամարպատասխանատվությունենկրումՀՀօրենսդրությամբսահմանվածկարգով</w:t>
      </w:r>
      <w:r w:rsidRPr="008C271A">
        <w:rPr>
          <w:rFonts w:ascii="GHEA Grapalat" w:eastAsia="Times New Roman" w:hAnsi="GHEA Grapalat" w:cs="Tahoma"/>
          <w:sz w:val="20"/>
          <w:szCs w:val="20"/>
          <w:lang w:val="hy-AM"/>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6.7</w:t>
      </w:r>
      <w:r w:rsidRPr="008C271A">
        <w:rPr>
          <w:rFonts w:ascii="GHEA Grapalat" w:eastAsia="Times New Roman" w:hAnsi="GHEA Grapalat" w:cs="Times New Roman"/>
          <w:sz w:val="20"/>
          <w:szCs w:val="20"/>
          <w:lang w:val="hy-AM"/>
        </w:rPr>
        <w:tab/>
      </w:r>
      <w:r w:rsidRPr="008C271A">
        <w:rPr>
          <w:rFonts w:ascii="GHEA Grapalat" w:eastAsia="Times New Roman" w:hAnsi="GHEA Grapalat" w:cs="Sylfaen"/>
          <w:sz w:val="20"/>
          <w:szCs w:val="20"/>
          <w:lang w:val="hy-AM"/>
        </w:rPr>
        <w:t>Տույժերիև</w:t>
      </w:r>
      <w:r w:rsidRPr="008C271A">
        <w:rPr>
          <w:rFonts w:ascii="GHEA Grapalat" w:eastAsia="Times New Roman" w:hAnsi="GHEA Grapalat" w:cs="Arial"/>
          <w:sz w:val="20"/>
          <w:szCs w:val="20"/>
          <w:lang w:val="hy-AM"/>
        </w:rPr>
        <w:t xml:space="preserve"> (</w:t>
      </w:r>
      <w:r w:rsidRPr="008C271A">
        <w:rPr>
          <w:rFonts w:ascii="GHEA Grapalat" w:eastAsia="Times New Roman" w:hAnsi="GHEA Grapalat" w:cs="Sylfaen"/>
          <w:sz w:val="20"/>
          <w:szCs w:val="20"/>
          <w:lang w:val="hy-AM"/>
        </w:rPr>
        <w:t>կամ</w:t>
      </w:r>
      <w:r w:rsidRPr="008C271A">
        <w:rPr>
          <w:rFonts w:ascii="GHEA Grapalat" w:eastAsia="Times New Roman" w:hAnsi="GHEA Grapalat" w:cs="Arial"/>
          <w:sz w:val="20"/>
          <w:szCs w:val="20"/>
          <w:lang w:val="hy-AM"/>
        </w:rPr>
        <w:t>)</w:t>
      </w:r>
      <w:r w:rsidRPr="008C271A">
        <w:rPr>
          <w:rFonts w:ascii="GHEA Grapalat" w:eastAsia="Times New Roman" w:hAnsi="GHEA Grapalat" w:cs="Sylfaen"/>
          <w:sz w:val="20"/>
          <w:szCs w:val="20"/>
          <w:lang w:val="hy-AM"/>
        </w:rPr>
        <w:t>տուգանքներիվճարումըկողմերինչիազատումիրենցպայմանագրայինպարտավորություններըկատարելուց</w:t>
      </w:r>
      <w:r w:rsidRPr="008C271A">
        <w:rPr>
          <w:rFonts w:ascii="GHEA Grapalat" w:eastAsia="Times New Roman" w:hAnsi="GHEA Grapalat" w:cs="Tahoma"/>
          <w:sz w:val="20"/>
          <w:szCs w:val="20"/>
          <w:lang w:val="hy-AM"/>
        </w:rPr>
        <w:t>։</w:t>
      </w:r>
      <w:r w:rsidRPr="008C271A">
        <w:rPr>
          <w:rFonts w:ascii="GHEA Grapalat" w:eastAsia="Times New Roman" w:hAnsi="GHEA Grapalat" w:cs="Times New Roman"/>
          <w:sz w:val="20"/>
          <w:szCs w:val="20"/>
          <w:lang w:val="hy-AM"/>
        </w:rPr>
        <w:tab/>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hy-AM"/>
        </w:rPr>
      </w:pP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b/>
          <w:sz w:val="20"/>
          <w:szCs w:val="20"/>
          <w:lang w:val="hy-AM"/>
        </w:rPr>
      </w:pPr>
      <w:r w:rsidRPr="008C271A">
        <w:rPr>
          <w:rFonts w:ascii="GHEA Grapalat" w:eastAsia="Times New Roman" w:hAnsi="GHEA Grapalat" w:cs="Times New Roman"/>
          <w:b/>
          <w:sz w:val="20"/>
          <w:szCs w:val="20"/>
          <w:lang w:val="hy-AM"/>
        </w:rPr>
        <w:t xml:space="preserve">7. </w:t>
      </w:r>
      <w:r w:rsidRPr="008C271A">
        <w:rPr>
          <w:rFonts w:ascii="GHEA Grapalat" w:eastAsia="Times New Roman" w:hAnsi="GHEA Grapalat" w:cs="Sylfaen"/>
          <w:b/>
          <w:sz w:val="20"/>
          <w:szCs w:val="20"/>
          <w:lang w:val="hy-AM"/>
        </w:rPr>
        <w:t>ԱՆՀԱՂԹԱՀԱՐԵԼԻՈՒԺԻԱԶԴԵՑՈՒԹՅՈՒՆԸ</w:t>
      </w:r>
      <w:r w:rsidRPr="008C271A">
        <w:rPr>
          <w:rFonts w:ascii="GHEA Grapalat" w:eastAsia="Times New Roman" w:hAnsi="GHEA Grapalat" w:cs="Times Armenian"/>
          <w:b/>
          <w:sz w:val="20"/>
          <w:szCs w:val="20"/>
          <w:lang w:val="hy-AM"/>
        </w:rPr>
        <w:t xml:space="preserve"> (</w:t>
      </w:r>
      <w:r w:rsidRPr="008C271A">
        <w:rPr>
          <w:rFonts w:ascii="GHEA Grapalat" w:eastAsia="Times New Roman" w:hAnsi="GHEA Grapalat" w:cs="Sylfaen"/>
          <w:b/>
          <w:sz w:val="20"/>
          <w:szCs w:val="20"/>
          <w:lang w:val="hy-AM"/>
        </w:rPr>
        <w:t>ՖՈՐՍ</w:t>
      </w:r>
      <w:r w:rsidRPr="008C271A">
        <w:rPr>
          <w:rFonts w:ascii="GHEA Grapalat" w:eastAsia="Times New Roman" w:hAnsi="GHEA Grapalat" w:cs="Times Armenian"/>
          <w:b/>
          <w:sz w:val="20"/>
          <w:szCs w:val="20"/>
          <w:lang w:val="hy-AM"/>
        </w:rPr>
        <w:t>-</w:t>
      </w:r>
      <w:r w:rsidRPr="008C271A">
        <w:rPr>
          <w:rFonts w:ascii="GHEA Grapalat" w:eastAsia="Times New Roman" w:hAnsi="GHEA Grapalat" w:cs="Sylfaen"/>
          <w:b/>
          <w:sz w:val="20"/>
          <w:szCs w:val="20"/>
          <w:lang w:val="hy-AM"/>
        </w:rPr>
        <w:t>ՄԱԺՈՐ</w:t>
      </w:r>
      <w:r w:rsidRPr="008C271A">
        <w:rPr>
          <w:rFonts w:ascii="GHEA Grapalat" w:eastAsia="Times New Roman" w:hAnsi="GHEA Grapalat" w:cs="Times Armenian"/>
          <w:b/>
          <w:sz w:val="20"/>
          <w:szCs w:val="20"/>
          <w:lang w:val="hy-AM"/>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hy-AM"/>
        </w:rPr>
      </w:pPr>
      <w:r w:rsidRPr="008C271A">
        <w:rPr>
          <w:rFonts w:ascii="GHEA Grapalat" w:eastAsia="Times New Roman" w:hAnsi="GHEA Grapalat" w:cs="Sylfaen"/>
          <w:sz w:val="20"/>
          <w:szCs w:val="20"/>
          <w:lang w:val="hy-AM"/>
        </w:rPr>
        <w:t>Սույնպայմանագրովպարտավորություններնամբողջությամբկամմասնակիորենչկատարելուհամարկողմերնազատվումենպատասխանատվությունից</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եթեդաեղելէանհաղթահարելիուժիազդեցությանհետևանքով</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որըծագելէսույնպայմանագիրըկնքելուցհետո</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ևորըկողմերըչէինկարողկանխատեսելկամկանխարգելել</w:t>
      </w:r>
      <w:r w:rsidRPr="008C271A">
        <w:rPr>
          <w:rFonts w:ascii="GHEA Grapalat" w:eastAsia="Times New Roman" w:hAnsi="GHEA Grapalat" w:cs="Tahoma"/>
          <w:sz w:val="20"/>
          <w:szCs w:val="20"/>
          <w:lang w:val="hy-AM"/>
        </w:rPr>
        <w:t>։</w:t>
      </w:r>
      <w:r w:rsidRPr="008C271A">
        <w:rPr>
          <w:rFonts w:ascii="GHEA Grapalat" w:eastAsia="Times New Roman" w:hAnsi="GHEA Grapalat" w:cs="Sylfaen"/>
          <w:sz w:val="20"/>
          <w:szCs w:val="20"/>
          <w:lang w:val="hy-AM"/>
        </w:rPr>
        <w:t>Այդպիսիիրավիճակներեներկրաշարժը</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ջրհեղեղը</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հրդեհը</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պատերազմը</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ռազմականևարտակարգդրությունհայտարարելը</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քաղաքականհուզումները</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գործադուլները</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հաղորդակցությանմիջոցներիաշխատանքիդադարեցումը</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պետականմարմիններիակտերըևայլն</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որոնքանհնարինենդարձնումսույնպայմանագրովպարտավորություններիկատարումը</w:t>
      </w:r>
      <w:r w:rsidRPr="008C271A">
        <w:rPr>
          <w:rFonts w:ascii="GHEA Grapalat" w:eastAsia="Times New Roman" w:hAnsi="GHEA Grapalat" w:cs="Tahoma"/>
          <w:sz w:val="20"/>
          <w:szCs w:val="20"/>
          <w:lang w:val="hy-AM"/>
        </w:rPr>
        <w:t>։</w:t>
      </w:r>
      <w:r w:rsidRPr="008C271A">
        <w:rPr>
          <w:rFonts w:ascii="GHEA Grapalat" w:eastAsia="Times New Roman" w:hAnsi="GHEA Grapalat" w:cs="Sylfaen"/>
          <w:sz w:val="20"/>
          <w:szCs w:val="20"/>
          <w:lang w:val="hy-AM"/>
        </w:rPr>
        <w:t>Եթեարտակարգուժիազդեցությունըշարունակվումէ</w:t>
      </w:r>
      <w:r w:rsidRPr="008C271A">
        <w:rPr>
          <w:rFonts w:ascii="GHEA Grapalat" w:eastAsia="Times New Roman" w:hAnsi="GHEA Grapalat" w:cs="Times Armenian"/>
          <w:sz w:val="20"/>
          <w:szCs w:val="20"/>
          <w:lang w:val="hy-AM"/>
        </w:rPr>
        <w:t xml:space="preserve"> 3 (</w:t>
      </w:r>
      <w:r w:rsidRPr="008C271A">
        <w:rPr>
          <w:rFonts w:ascii="GHEA Grapalat" w:eastAsia="Times New Roman" w:hAnsi="GHEA Grapalat" w:cs="Sylfaen"/>
          <w:sz w:val="20"/>
          <w:szCs w:val="20"/>
          <w:lang w:val="hy-AM"/>
        </w:rPr>
        <w:t>երեք</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ամսիցավելի</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ապակողմերիցյուրաքանչյուրնիրավունքունիլուծելպայմանագիրը</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այդմասիննախապեստեղյակպահելովմյուսկողմին</w:t>
      </w:r>
      <w:r w:rsidRPr="008C271A">
        <w:rPr>
          <w:rFonts w:ascii="GHEA Grapalat" w:eastAsia="Times New Roman" w:hAnsi="GHEA Grapalat" w:cs="Tahoma"/>
          <w:sz w:val="20"/>
          <w:szCs w:val="20"/>
          <w:lang w:val="hy-AM"/>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ab/>
      </w:r>
    </w:p>
    <w:p w:rsidR="008C271A" w:rsidRPr="008C271A" w:rsidRDefault="008C271A" w:rsidP="008C271A">
      <w:pPr>
        <w:tabs>
          <w:tab w:val="left" w:pos="1276"/>
        </w:tabs>
        <w:spacing w:after="0" w:line="240" w:lineRule="auto"/>
        <w:ind w:firstLine="720"/>
        <w:jc w:val="both"/>
        <w:rPr>
          <w:rFonts w:ascii="GHEA Grapalat" w:eastAsia="Times New Roman" w:hAnsi="GHEA Grapalat" w:cs="Sylfaen"/>
          <w:b/>
          <w:sz w:val="20"/>
          <w:szCs w:val="20"/>
          <w:lang w:val="hy-AM"/>
        </w:rPr>
      </w:pPr>
      <w:r w:rsidRPr="008C271A">
        <w:rPr>
          <w:rFonts w:ascii="GHEA Grapalat" w:eastAsia="Times New Roman" w:hAnsi="GHEA Grapalat" w:cs="Times New Roman"/>
          <w:b/>
          <w:sz w:val="20"/>
          <w:szCs w:val="20"/>
          <w:lang w:val="hy-AM"/>
        </w:rPr>
        <w:t xml:space="preserve">8. </w:t>
      </w:r>
      <w:r w:rsidRPr="008C271A">
        <w:rPr>
          <w:rFonts w:ascii="GHEA Grapalat" w:eastAsia="Times New Roman" w:hAnsi="GHEA Grapalat" w:cs="Sylfaen"/>
          <w:b/>
          <w:sz w:val="20"/>
          <w:szCs w:val="20"/>
          <w:lang w:val="hy-AM"/>
        </w:rPr>
        <w:t>ԱՅԼՊԱՅՄԱՆՆԵՐ</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Armenian"/>
          <w:sz w:val="20"/>
          <w:szCs w:val="20"/>
          <w:lang w:val="hy-AM"/>
        </w:rPr>
      </w:pPr>
      <w:r w:rsidRPr="008C271A">
        <w:rPr>
          <w:rFonts w:ascii="GHEA Grapalat" w:eastAsia="Times New Roman" w:hAnsi="GHEA Grapalat" w:cs="Times New Roman"/>
          <w:sz w:val="20"/>
          <w:szCs w:val="20"/>
          <w:lang w:val="hy-AM"/>
        </w:rPr>
        <w:t>8.1 Պ</w:t>
      </w:r>
      <w:r w:rsidRPr="008C271A">
        <w:rPr>
          <w:rFonts w:ascii="GHEA Grapalat" w:eastAsia="Times New Roman" w:hAnsi="GHEA Grapalat" w:cs="Sylfaen"/>
          <w:sz w:val="20"/>
          <w:szCs w:val="20"/>
          <w:lang w:val="hy-AM"/>
        </w:rPr>
        <w:t>այմանագիրնուժիմեջէմտնումԿողմերիստորագրմանպահիցև գործում է մինչևկողմերի պայմանագրովստանձնածպարտավորություններիողջծավալովկատարումը</w:t>
      </w:r>
      <w:r w:rsidRPr="008C271A">
        <w:rPr>
          <w:rFonts w:ascii="GHEA Grapalat" w:eastAsia="Times New Roman" w:hAnsi="GHEA Grapalat" w:cs="Tahoma"/>
          <w:sz w:val="20"/>
          <w:szCs w:val="20"/>
          <w:lang w:val="hy-AM"/>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Sylfaen"/>
          <w:sz w:val="20"/>
          <w:szCs w:val="20"/>
          <w:lang w:val="hy-AM"/>
        </w:rPr>
      </w:pPr>
      <w:r w:rsidRPr="008C271A">
        <w:rPr>
          <w:rFonts w:ascii="GHEA Grapalat" w:eastAsia="Times New Roman"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8C271A">
        <w:rPr>
          <w:rFonts w:ascii="GHEA Grapalat" w:eastAsia="Times New Roman" w:hAnsi="GHEA Grapalat" w:cs="Sylfaen"/>
          <w:sz w:val="20"/>
          <w:szCs w:val="20"/>
          <w:vertAlign w:val="superscript"/>
          <w:lang w:val="hy-AM"/>
        </w:rPr>
        <w:t>31</w:t>
      </w:r>
      <w:r w:rsidRPr="008C271A">
        <w:rPr>
          <w:rFonts w:ascii="GHEA Grapalat" w:eastAsia="Times New Roman" w:hAnsi="GHEA Grapalat" w:cs="Sylfaen"/>
          <w:color w:val="FFFFFF"/>
          <w:sz w:val="20"/>
          <w:szCs w:val="20"/>
          <w:vertAlign w:val="superscript"/>
          <w:lang w:val="hy-AM"/>
        </w:rPr>
        <w:footnoteReference w:id="19"/>
      </w:r>
    </w:p>
    <w:p w:rsidR="008C271A" w:rsidRPr="008C271A" w:rsidRDefault="008C271A" w:rsidP="008C271A">
      <w:pPr>
        <w:tabs>
          <w:tab w:val="left" w:pos="1276"/>
        </w:tabs>
        <w:spacing w:after="0" w:line="240" w:lineRule="auto"/>
        <w:ind w:firstLine="720"/>
        <w:jc w:val="both"/>
        <w:rPr>
          <w:rFonts w:ascii="GHEA Grapalat" w:eastAsia="Times New Roman" w:hAnsi="GHEA Grapalat" w:cs="Times Armenian"/>
          <w:sz w:val="20"/>
          <w:szCs w:val="20"/>
          <w:lang w:val="hy-AM"/>
        </w:rPr>
      </w:pPr>
      <w:r w:rsidRPr="008C271A">
        <w:rPr>
          <w:rFonts w:ascii="GHEA Grapalat" w:eastAsia="Times New Roman" w:hAnsi="GHEA Grapalat" w:cs="Sylfaen"/>
          <w:sz w:val="20"/>
          <w:szCs w:val="20"/>
          <w:lang w:val="hy-AM"/>
        </w:rPr>
        <w:t>8.2 Պայմանագրիցծագած</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կողմիվճարայինպարտավորությունըչիկարողդադարելայլպայմանագրիցծագած</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հակընդդեմպարտավորությանհաշվանցով</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առանցկողմերիգրավորևկնիքովհաստատվածհամաձայնության</w:t>
      </w:r>
      <w:r w:rsidRPr="008C271A">
        <w:rPr>
          <w:rFonts w:ascii="GHEA Grapalat" w:eastAsia="Times New Roman" w:hAnsi="GHEA Grapalat" w:cs="Tahoma"/>
          <w:sz w:val="20"/>
          <w:szCs w:val="20"/>
          <w:lang w:val="hy-AM"/>
        </w:rPr>
        <w:t>։</w:t>
      </w:r>
      <w:r w:rsidRPr="008C271A">
        <w:rPr>
          <w:rFonts w:ascii="GHEA Grapalat" w:eastAsia="Times New Roman" w:hAnsi="GHEA Grapalat" w:cs="Times Armenian"/>
          <w:sz w:val="20"/>
          <w:szCs w:val="20"/>
          <w:lang w:val="hy-AM"/>
        </w:rPr>
        <w:t xml:space="preserve"> Պ</w:t>
      </w:r>
      <w:r w:rsidRPr="008C271A">
        <w:rPr>
          <w:rFonts w:ascii="GHEA Grapalat" w:eastAsia="Times New Roman" w:hAnsi="GHEA Grapalat" w:cs="Sylfaen"/>
          <w:sz w:val="20"/>
          <w:szCs w:val="20"/>
          <w:lang w:val="hy-AM"/>
        </w:rPr>
        <w:t>այմանագրիցծագածպահանջիիրավունքըչիկարողփոխանցվելայլանձի</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առանցպարտապանկողմիգրավորհամաձայնության</w:t>
      </w:r>
      <w:r w:rsidRPr="008C271A">
        <w:rPr>
          <w:rFonts w:ascii="GHEA Grapalat" w:eastAsia="Times New Roman" w:hAnsi="GHEA Grapalat" w:cs="Tahoma"/>
          <w:sz w:val="20"/>
          <w:szCs w:val="20"/>
          <w:lang w:val="hy-AM"/>
        </w:rPr>
        <w:t>։</w:t>
      </w:r>
    </w:p>
    <w:p w:rsidR="008C271A" w:rsidRPr="008C271A" w:rsidRDefault="008C271A" w:rsidP="008C271A">
      <w:pPr>
        <w:tabs>
          <w:tab w:val="left" w:pos="720"/>
        </w:tabs>
        <w:spacing w:after="0" w:line="240" w:lineRule="auto"/>
        <w:jc w:val="both"/>
        <w:rPr>
          <w:rFonts w:ascii="GHEA Grapalat" w:eastAsia="Times New Roman" w:hAnsi="GHEA Grapalat" w:cs="Sylfaen"/>
          <w:sz w:val="20"/>
          <w:szCs w:val="20"/>
          <w:lang w:val="hy-AM"/>
        </w:rPr>
      </w:pPr>
      <w:r w:rsidRPr="008C271A">
        <w:rPr>
          <w:rFonts w:ascii="GHEA Grapalat" w:eastAsia="Times New Roman" w:hAnsi="GHEA Grapalat" w:cs="Times New Roman"/>
          <w:sz w:val="20"/>
          <w:szCs w:val="20"/>
          <w:lang w:val="hy-AM"/>
        </w:rPr>
        <w:tab/>
        <w:t xml:space="preserve">8.3 </w:t>
      </w:r>
      <w:r w:rsidRPr="008C271A">
        <w:rPr>
          <w:rFonts w:ascii="GHEA Grapalat" w:eastAsia="Times New Roman" w:hAnsi="GHEA Grapalat" w:cs="Sylfaen"/>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w:t>
      </w:r>
      <w:r w:rsidRPr="008C271A">
        <w:rPr>
          <w:rFonts w:ascii="GHEA Grapalat" w:eastAsia="Times New Roman" w:hAnsi="GHEA Grapalat" w:cs="Sylfaen"/>
          <w:sz w:val="20"/>
          <w:szCs w:val="20"/>
          <w:lang w:val="hy-AM"/>
        </w:rPr>
        <w:lastRenderedPageBreak/>
        <w:t>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C271A" w:rsidRPr="008C271A" w:rsidRDefault="008C271A" w:rsidP="008C271A">
      <w:pPr>
        <w:tabs>
          <w:tab w:val="left" w:pos="1276"/>
        </w:tabs>
        <w:spacing w:after="0" w:line="240" w:lineRule="auto"/>
        <w:jc w:val="both"/>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          8.4 Պ</w:t>
      </w:r>
      <w:r w:rsidRPr="008C271A">
        <w:rPr>
          <w:rFonts w:ascii="GHEA Grapalat" w:eastAsia="Times New Roman" w:hAnsi="GHEA Grapalat" w:cs="Sylfaen"/>
          <w:sz w:val="20"/>
          <w:szCs w:val="20"/>
          <w:lang w:val="hy-AM"/>
        </w:rPr>
        <w:t>այմանագրիհետկապվածվեճերըենթակաենքննությանՀայաստանիՀանրապետությանդատարաններում</w:t>
      </w:r>
      <w:r w:rsidRPr="008C271A">
        <w:rPr>
          <w:rFonts w:ascii="GHEA Grapalat" w:eastAsia="Times New Roman" w:hAnsi="GHEA Grapalat" w:cs="Tahoma"/>
          <w:sz w:val="20"/>
          <w:szCs w:val="20"/>
          <w:lang w:val="hy-AM"/>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Armenian"/>
          <w:sz w:val="20"/>
          <w:szCs w:val="20"/>
          <w:lang w:val="hy-AM"/>
        </w:rPr>
      </w:pPr>
      <w:r w:rsidRPr="008C271A">
        <w:rPr>
          <w:rFonts w:ascii="GHEA Grapalat" w:eastAsia="Times New Roman" w:hAnsi="GHEA Grapalat" w:cs="Times New Roman"/>
          <w:sz w:val="20"/>
          <w:szCs w:val="20"/>
          <w:lang w:val="hy-AM"/>
        </w:rPr>
        <w:t>8.5</w:t>
      </w:r>
      <w:r w:rsidRPr="008C271A">
        <w:rPr>
          <w:rFonts w:ascii="GHEA Grapalat" w:eastAsia="Times New Roman" w:hAnsi="GHEA Grapalat" w:cs="Times New Roman"/>
          <w:sz w:val="20"/>
          <w:szCs w:val="20"/>
          <w:lang w:val="hy-AM"/>
        </w:rPr>
        <w:tab/>
        <w:t>Պ</w:t>
      </w:r>
      <w:r w:rsidRPr="008C271A">
        <w:rPr>
          <w:rFonts w:ascii="GHEA Grapalat" w:eastAsia="Times New Roman" w:hAnsi="GHEA Grapalat" w:cs="Sylfaen"/>
          <w:sz w:val="20"/>
          <w:szCs w:val="20"/>
          <w:lang w:val="hy-AM"/>
        </w:rPr>
        <w:t>այմանագրումփոփոխություններևլրացումներկարողենկատարվելմիայնԿողմերիփոխադարձհամաձայնությամբ</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համաձայնագիրկնքելումիջոցով</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որըկհանդիսանապայմանագրիանբաժանելիմասը</w:t>
      </w:r>
      <w:r w:rsidRPr="008C271A">
        <w:rPr>
          <w:rFonts w:ascii="GHEA Grapalat" w:eastAsia="Times New Roman" w:hAnsi="GHEA Grapalat" w:cs="Tahoma"/>
          <w:sz w:val="20"/>
          <w:szCs w:val="20"/>
          <w:lang w:val="hy-AM"/>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Sylfaen"/>
          <w:sz w:val="20"/>
          <w:szCs w:val="20"/>
          <w:lang w:val="hy-AM"/>
        </w:rPr>
      </w:pPr>
      <w:r w:rsidRPr="008C271A">
        <w:rPr>
          <w:rFonts w:ascii="GHEA Grapalat" w:eastAsia="Times New Roman"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8C271A" w:rsidRPr="008C271A" w:rsidRDefault="008C271A" w:rsidP="008C271A">
      <w:pPr>
        <w:tabs>
          <w:tab w:val="left" w:pos="1276"/>
        </w:tabs>
        <w:spacing w:after="0" w:line="240" w:lineRule="auto"/>
        <w:ind w:firstLine="720"/>
        <w:jc w:val="both"/>
        <w:rPr>
          <w:rFonts w:ascii="GHEA Grapalat" w:eastAsia="Times New Roman" w:hAnsi="GHEA Grapalat" w:cs="Sylfaen"/>
          <w:sz w:val="20"/>
          <w:szCs w:val="20"/>
          <w:lang w:val="hy-AM"/>
        </w:rPr>
      </w:pPr>
      <w:r w:rsidRPr="008C271A">
        <w:rPr>
          <w:rFonts w:ascii="GHEA Grapalat" w:eastAsia="Times New Roman"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C271A" w:rsidRPr="008C271A" w:rsidRDefault="008C271A" w:rsidP="008C271A">
      <w:pPr>
        <w:tabs>
          <w:tab w:val="left" w:pos="1276"/>
        </w:tabs>
        <w:spacing w:after="0" w:line="240" w:lineRule="auto"/>
        <w:ind w:firstLine="720"/>
        <w:jc w:val="both"/>
        <w:rPr>
          <w:rFonts w:ascii="GHEA Grapalat" w:eastAsia="Times New Roman" w:hAnsi="GHEA Grapalat" w:cs="Sylfaen"/>
          <w:sz w:val="20"/>
          <w:szCs w:val="20"/>
          <w:lang w:val="hy-AM"/>
        </w:rPr>
      </w:pPr>
      <w:r w:rsidRPr="008C271A">
        <w:rPr>
          <w:rFonts w:ascii="GHEA Grapalat" w:eastAsia="Times New Roman" w:hAnsi="GHEA Grapalat" w:cs="Sylfaen"/>
          <w:sz w:val="20"/>
          <w:szCs w:val="20"/>
          <w:lang w:val="hy-AM"/>
        </w:rPr>
        <w:t>8.6 Եթե պայմանագիրն իրականացվում է ենթակապալի պայմանագիր կնքելու միջոցով.</w:t>
      </w:r>
    </w:p>
    <w:p w:rsidR="008C271A" w:rsidRPr="008C271A" w:rsidRDefault="008C271A" w:rsidP="008C271A">
      <w:pPr>
        <w:tabs>
          <w:tab w:val="left" w:pos="1276"/>
        </w:tabs>
        <w:spacing w:after="0" w:line="240" w:lineRule="auto"/>
        <w:ind w:firstLine="720"/>
        <w:jc w:val="both"/>
        <w:rPr>
          <w:rFonts w:ascii="GHEA Grapalat" w:eastAsia="Times New Roman" w:hAnsi="GHEA Grapalat" w:cs="Sylfaen"/>
          <w:sz w:val="20"/>
          <w:szCs w:val="20"/>
          <w:lang w:val="hy-AM"/>
        </w:rPr>
      </w:pPr>
      <w:r w:rsidRPr="008C271A">
        <w:rPr>
          <w:rFonts w:ascii="GHEA Grapalat" w:eastAsia="Times New Roman"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8C271A" w:rsidRPr="008C271A" w:rsidRDefault="008C271A" w:rsidP="008C271A">
      <w:pPr>
        <w:tabs>
          <w:tab w:val="left" w:pos="1276"/>
        </w:tabs>
        <w:spacing w:after="0" w:line="240" w:lineRule="auto"/>
        <w:ind w:firstLine="720"/>
        <w:jc w:val="both"/>
        <w:rPr>
          <w:rFonts w:ascii="GHEA Grapalat" w:eastAsia="Times New Roman" w:hAnsi="GHEA Grapalat" w:cs="Sylfaen"/>
          <w:sz w:val="20"/>
          <w:szCs w:val="20"/>
          <w:lang w:val="hy-AM"/>
        </w:rPr>
      </w:pPr>
      <w:r w:rsidRPr="008C271A">
        <w:rPr>
          <w:rFonts w:ascii="GHEA Grapalat" w:eastAsia="Times New Roman"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8C271A">
        <w:rPr>
          <w:rFonts w:ascii="GHEA Grapalat" w:eastAsia="Times New Roman" w:hAnsi="GHEA Grapalat" w:cs="Sylfaen"/>
          <w:sz w:val="20"/>
          <w:szCs w:val="20"/>
          <w:vertAlign w:val="superscript"/>
          <w:lang w:val="hy-AM"/>
        </w:rPr>
        <w:t>32</w:t>
      </w:r>
      <w:r w:rsidRPr="008C271A">
        <w:rPr>
          <w:rFonts w:ascii="GHEA Grapalat" w:eastAsia="Times New Roman" w:hAnsi="GHEA Grapalat" w:cs="Sylfaen"/>
          <w:color w:val="FFFFFF"/>
          <w:sz w:val="20"/>
          <w:szCs w:val="20"/>
          <w:vertAlign w:val="superscript"/>
          <w:lang w:val="hy-AM"/>
        </w:rPr>
        <w:footnoteReference w:id="20"/>
      </w:r>
    </w:p>
    <w:p w:rsidR="008C271A" w:rsidRPr="008C271A" w:rsidRDefault="008C271A" w:rsidP="008C271A">
      <w:pPr>
        <w:tabs>
          <w:tab w:val="left" w:pos="1276"/>
        </w:tabs>
        <w:spacing w:after="0" w:line="240" w:lineRule="auto"/>
        <w:ind w:firstLine="720"/>
        <w:jc w:val="both"/>
        <w:rPr>
          <w:rFonts w:ascii="GHEA Grapalat" w:eastAsia="Times New Roman" w:hAnsi="GHEA Grapalat" w:cs="Sylfaen"/>
          <w:sz w:val="20"/>
          <w:szCs w:val="20"/>
          <w:lang w:val="hy-AM"/>
        </w:rPr>
      </w:pPr>
      <w:r w:rsidRPr="008C271A">
        <w:rPr>
          <w:rFonts w:ascii="GHEA Grapalat" w:eastAsia="Times New Roman"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8C271A">
        <w:rPr>
          <w:rFonts w:ascii="GHEA Grapalat" w:eastAsia="Times New Roman" w:hAnsi="GHEA Grapalat" w:cs="Sylfaen"/>
          <w:sz w:val="20"/>
          <w:szCs w:val="20"/>
          <w:vertAlign w:val="superscript"/>
          <w:lang w:val="hy-AM"/>
        </w:rPr>
        <w:t>33</w:t>
      </w:r>
      <w:r w:rsidRPr="008C271A">
        <w:rPr>
          <w:rFonts w:ascii="GHEA Grapalat" w:eastAsia="Times New Roman" w:hAnsi="GHEA Grapalat" w:cs="Times New Roman"/>
          <w:color w:val="FFFFFF"/>
          <w:sz w:val="20"/>
          <w:szCs w:val="20"/>
          <w:vertAlign w:val="superscript"/>
          <w:lang w:val="hy-AM"/>
        </w:rPr>
        <w:footnoteReference w:id="21"/>
      </w:r>
    </w:p>
    <w:p w:rsidR="008C271A" w:rsidRPr="008C271A" w:rsidRDefault="008C271A" w:rsidP="008C271A">
      <w:pPr>
        <w:tabs>
          <w:tab w:val="left" w:pos="1276"/>
        </w:tabs>
        <w:spacing w:after="0" w:line="240" w:lineRule="auto"/>
        <w:ind w:firstLine="720"/>
        <w:jc w:val="both"/>
        <w:rPr>
          <w:rFonts w:ascii="GHEA Grapalat" w:eastAsia="Times New Roman" w:hAnsi="GHEA Grapalat" w:cs="Sylfaen"/>
          <w:sz w:val="20"/>
          <w:szCs w:val="20"/>
          <w:lang w:val="pt-BR"/>
        </w:rPr>
      </w:pPr>
      <w:r w:rsidRPr="008C271A">
        <w:rPr>
          <w:rFonts w:ascii="GHEA Grapalat" w:eastAsia="Times New Roman" w:hAnsi="GHEA Grapalat" w:cs="Sylfaen"/>
          <w:sz w:val="20"/>
          <w:szCs w:val="20"/>
          <w:lang w:val="hy-AM"/>
        </w:rPr>
        <w:t>8.8Աշխատանքի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8C271A">
        <w:rPr>
          <w:rFonts w:ascii="GHEA Grapalat" w:eastAsia="Times New Roman" w:hAnsi="GHEA Grapalat" w:cs="Sylfaen"/>
          <w:sz w:val="20"/>
          <w:szCs w:val="24"/>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8C271A">
        <w:rPr>
          <w:rFonts w:ascii="GHEA Grapalat" w:eastAsia="Times New Roman"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8C271A" w:rsidRPr="008C271A" w:rsidRDefault="008C271A" w:rsidP="008C271A">
      <w:pPr>
        <w:tabs>
          <w:tab w:val="left" w:pos="720"/>
        </w:tabs>
        <w:spacing w:after="0" w:line="240" w:lineRule="auto"/>
        <w:jc w:val="both"/>
        <w:rPr>
          <w:rFonts w:ascii="GHEA Grapalat" w:eastAsia="Times New Roman" w:hAnsi="GHEA Grapalat" w:cs="Times Armenian"/>
          <w:sz w:val="20"/>
          <w:szCs w:val="20"/>
          <w:lang w:val="hy-AM"/>
        </w:rPr>
      </w:pPr>
      <w:r w:rsidRPr="008C271A">
        <w:rPr>
          <w:rFonts w:ascii="GHEA Grapalat" w:eastAsia="Times New Roman" w:hAnsi="GHEA Grapalat" w:cs="Times New Roman"/>
          <w:sz w:val="20"/>
          <w:szCs w:val="20"/>
          <w:lang w:val="hy-AM"/>
        </w:rPr>
        <w:tab/>
        <w:t>8.9</w:t>
      </w:r>
      <w:r w:rsidRPr="008C271A">
        <w:rPr>
          <w:rFonts w:ascii="GHEA Grapalat" w:eastAsia="Times New Roman" w:hAnsi="GHEA Grapalat" w:cs="Times New Roman"/>
          <w:sz w:val="20"/>
          <w:szCs w:val="20"/>
          <w:lang w:val="hy-AM"/>
        </w:rPr>
        <w:tab/>
      </w:r>
      <w:r w:rsidRPr="008C271A">
        <w:rPr>
          <w:rFonts w:ascii="GHEA Grapalat" w:eastAsia="Times New Roman"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8C271A" w:rsidRPr="008C271A" w:rsidRDefault="008C271A" w:rsidP="008C271A">
      <w:pPr>
        <w:tabs>
          <w:tab w:val="left" w:pos="720"/>
        </w:tabs>
        <w:spacing w:after="0" w:line="240" w:lineRule="auto"/>
        <w:jc w:val="both"/>
        <w:rPr>
          <w:rFonts w:ascii="GHEA Grapalat" w:eastAsia="Times New Roman" w:hAnsi="GHEA Grapalat" w:cs="Times New Roman"/>
          <w:sz w:val="20"/>
          <w:szCs w:val="20"/>
          <w:lang w:val="hy-AM"/>
        </w:rPr>
      </w:pPr>
      <w:r w:rsidRPr="008C271A">
        <w:rPr>
          <w:rFonts w:ascii="GHEA Grapalat" w:eastAsia="Times New Roman"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8C271A" w:rsidRPr="008C271A" w:rsidRDefault="008C271A" w:rsidP="008C271A">
      <w:pPr>
        <w:tabs>
          <w:tab w:val="left" w:pos="720"/>
        </w:tabs>
        <w:spacing w:after="0" w:line="240" w:lineRule="auto"/>
        <w:jc w:val="both"/>
        <w:rPr>
          <w:rFonts w:ascii="GHEA Grapalat" w:eastAsia="Times New Roman" w:hAnsi="GHEA Grapalat" w:cs="Sylfaen"/>
          <w:sz w:val="20"/>
          <w:szCs w:val="20"/>
          <w:lang w:val="hy-AM"/>
        </w:rPr>
      </w:pPr>
      <w:r w:rsidRPr="008C271A">
        <w:rPr>
          <w:rFonts w:ascii="GHEA Grapalat" w:eastAsia="Times New Roman" w:hAnsi="GHEA Grapalat" w:cs="Sylfaen"/>
          <w:sz w:val="20"/>
          <w:szCs w:val="20"/>
          <w:lang w:val="hy-AM"/>
        </w:rPr>
        <w:tab/>
        <w:t>8.10 Պայմանագիրը չի կարող փոփոխվել կողմերի պարտա</w:t>
      </w:r>
      <w:r w:rsidRPr="008C271A">
        <w:rPr>
          <w:rFonts w:ascii="GHEA Grapalat" w:eastAsia="Times New Roman" w:hAnsi="GHEA Grapalat" w:cs="Sylfaen"/>
          <w:sz w:val="20"/>
          <w:szCs w:val="20"/>
          <w:lang w:val="hy-AM"/>
        </w:rPr>
        <w:softHyphen/>
        <w:t>վորու</w:t>
      </w:r>
      <w:r w:rsidRPr="008C271A">
        <w:rPr>
          <w:rFonts w:ascii="GHEA Grapalat" w:eastAsia="Times New Roman" w:hAnsi="GHEA Grapalat" w:cs="Sylfaen"/>
          <w:sz w:val="20"/>
          <w:szCs w:val="20"/>
          <w:lang w:val="hy-AM"/>
        </w:rPr>
        <w:softHyphen/>
        <w:t>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8C271A" w:rsidRPr="008C271A" w:rsidRDefault="008C271A" w:rsidP="008C271A">
      <w:pPr>
        <w:spacing w:after="0" w:line="240" w:lineRule="auto"/>
        <w:ind w:firstLine="567"/>
        <w:jc w:val="both"/>
        <w:rPr>
          <w:rFonts w:ascii="GHEA Grapalat" w:eastAsia="Times New Roman" w:hAnsi="GHEA Grapalat" w:cs="Times New Roman"/>
          <w:sz w:val="20"/>
          <w:szCs w:val="20"/>
          <w:lang w:val="hy-AM" w:eastAsia="ru-RU"/>
        </w:rPr>
      </w:pPr>
      <w:r w:rsidRPr="008C271A">
        <w:rPr>
          <w:rFonts w:ascii="GHEA Grapalat" w:eastAsia="Times New Roman" w:hAnsi="GHEA Grapalat" w:cs="Sylfaen"/>
          <w:sz w:val="20"/>
          <w:szCs w:val="20"/>
          <w:lang w:val="hy-AM"/>
        </w:rPr>
        <w:tab/>
        <w:t>8.11 Կապալառուի կողմից ստանձնած պարտավորությունները չկատա</w:t>
      </w:r>
      <w:r w:rsidRPr="008C271A">
        <w:rPr>
          <w:rFonts w:ascii="GHEA Grapalat" w:eastAsia="Times New Roman"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sidRPr="008C271A">
        <w:rPr>
          <w:rFonts w:ascii="GHEA Grapalat" w:eastAsia="Times New Roman" w:hAnsi="GHEA Grapalat" w:cs="Times New Roman"/>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Armenian"/>
          <w:sz w:val="20"/>
          <w:szCs w:val="20"/>
          <w:lang w:val="hy-AM"/>
        </w:rPr>
      </w:pPr>
      <w:r w:rsidRPr="008C271A">
        <w:rPr>
          <w:rFonts w:ascii="GHEA Grapalat" w:eastAsia="Times New Roman" w:hAnsi="GHEA Grapalat" w:cs="Times New Roman"/>
          <w:sz w:val="20"/>
          <w:szCs w:val="20"/>
          <w:lang w:val="hy-AM"/>
        </w:rPr>
        <w:lastRenderedPageBreak/>
        <w:t>8.12</w:t>
      </w:r>
      <w:r w:rsidRPr="008C271A">
        <w:rPr>
          <w:rFonts w:ascii="GHEA Grapalat" w:eastAsia="Times New Roman" w:hAnsi="GHEA Grapalat" w:cs="Times New Roman"/>
          <w:sz w:val="20"/>
          <w:szCs w:val="20"/>
          <w:lang w:val="hy-AM"/>
        </w:rPr>
        <w:tab/>
      </w:r>
      <w:r w:rsidRPr="008C271A">
        <w:rPr>
          <w:rFonts w:ascii="GHEA Grapalat" w:eastAsia="Times New Roman" w:hAnsi="GHEA Grapalat" w:cs="Sylfaen"/>
          <w:sz w:val="20"/>
          <w:szCs w:val="20"/>
          <w:lang w:val="hy-AM"/>
        </w:rPr>
        <w:t>Սույնպայմանագրիկապակցությամբծագածվեճերըլուծվումենբանակցություններիմիջոցով</w:t>
      </w:r>
      <w:r w:rsidRPr="008C271A">
        <w:rPr>
          <w:rFonts w:ascii="GHEA Grapalat" w:eastAsia="Times New Roman" w:hAnsi="GHEA Grapalat" w:cs="Tahoma"/>
          <w:sz w:val="20"/>
          <w:szCs w:val="20"/>
          <w:lang w:val="hy-AM"/>
        </w:rPr>
        <w:t>։</w:t>
      </w:r>
      <w:r w:rsidRPr="008C271A">
        <w:rPr>
          <w:rFonts w:ascii="GHEA Grapalat" w:eastAsia="Times New Roman" w:hAnsi="GHEA Grapalat" w:cs="Sylfaen"/>
          <w:sz w:val="20"/>
          <w:szCs w:val="20"/>
          <w:lang w:val="hy-AM"/>
        </w:rPr>
        <w:t>Համաձայնությունձեռքչբերելուդեպքումվեճերըլուծվումենդատականկարգով</w:t>
      </w:r>
      <w:r w:rsidRPr="008C271A">
        <w:rPr>
          <w:rFonts w:ascii="GHEA Grapalat" w:eastAsia="Times New Roman" w:hAnsi="GHEA Grapalat" w:cs="Tahoma"/>
          <w:sz w:val="20"/>
          <w:szCs w:val="20"/>
          <w:lang w:val="hy-AM"/>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hy-AM"/>
        </w:rPr>
      </w:pPr>
      <w:r w:rsidRPr="008C271A">
        <w:rPr>
          <w:rFonts w:ascii="GHEA Grapalat" w:eastAsia="Times New Roman" w:hAnsi="GHEA Grapalat" w:cs="Times New Roman"/>
          <w:sz w:val="20"/>
          <w:szCs w:val="20"/>
          <w:lang w:val="hy-AM"/>
        </w:rPr>
        <w:t xml:space="preserve">8.13 </w:t>
      </w:r>
      <w:r w:rsidRPr="008C271A">
        <w:rPr>
          <w:rFonts w:ascii="GHEA Grapalat" w:eastAsia="Times New Roman" w:hAnsi="GHEA Grapalat" w:cs="Sylfaen"/>
          <w:sz w:val="20"/>
          <w:szCs w:val="20"/>
          <w:lang w:val="hy-AM"/>
        </w:rPr>
        <w:t>Սույնպայմանագիրըկազմվածէ</w:t>
      </w:r>
      <w:r w:rsidRPr="008C271A">
        <w:rPr>
          <w:rFonts w:ascii="GHEA Grapalat" w:eastAsia="Times New Roman" w:hAnsi="GHEA Grapalat" w:cs="Times Armenian"/>
          <w:sz w:val="20"/>
          <w:szCs w:val="20"/>
          <w:lang w:val="hy-AM"/>
        </w:rPr>
        <w:t xml:space="preserve"> ____ </w:t>
      </w:r>
      <w:r w:rsidRPr="008C271A">
        <w:rPr>
          <w:rFonts w:ascii="GHEA Grapalat" w:eastAsia="Times New Roman" w:hAnsi="GHEA Grapalat" w:cs="Sylfaen"/>
          <w:sz w:val="20"/>
          <w:szCs w:val="20"/>
          <w:lang w:val="hy-AM"/>
        </w:rPr>
        <w:t>էջից</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կնքվումէերկուօրինակից</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որոնքունենհավասարազորիրավաբանականուժ</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յուրաքանչյուրկողմինտրվումէմեկականօրինակ</w:t>
      </w:r>
      <w:r w:rsidRPr="008C271A">
        <w:rPr>
          <w:rFonts w:ascii="GHEA Grapalat" w:eastAsia="Times New Roman" w:hAnsi="GHEA Grapalat" w:cs="Tahoma"/>
          <w:sz w:val="20"/>
          <w:szCs w:val="20"/>
          <w:lang w:val="hy-AM"/>
        </w:rPr>
        <w:t>։</w:t>
      </w:r>
      <w:r w:rsidRPr="008C271A">
        <w:rPr>
          <w:rFonts w:ascii="GHEA Grapalat" w:eastAsia="Times New Roman" w:hAnsi="GHEA Grapalat" w:cs="Sylfaen"/>
          <w:sz w:val="20"/>
          <w:szCs w:val="20"/>
          <w:lang w:val="hy-AM"/>
        </w:rPr>
        <w:t>Սույնպայմանագրի</w:t>
      </w:r>
      <w:r w:rsidRPr="008C271A">
        <w:rPr>
          <w:rFonts w:ascii="GHEA Grapalat" w:eastAsia="Times New Roman" w:hAnsi="GHEA Grapalat" w:cs="Times Armenian"/>
          <w:sz w:val="20"/>
          <w:szCs w:val="20"/>
          <w:lang w:val="hy-AM"/>
        </w:rPr>
        <w:t xml:space="preserve"> N 1, N 2, N 3, </w:t>
      </w:r>
      <w:r w:rsidRPr="008C271A">
        <w:rPr>
          <w:rFonts w:ascii="GHEA Grapalat" w:eastAsia="Times New Roman" w:hAnsi="GHEA Grapalat" w:cs="Arial"/>
          <w:sz w:val="20"/>
          <w:szCs w:val="20"/>
          <w:lang w:val="hy-AM"/>
        </w:rPr>
        <w:t xml:space="preserve">N 4 </w:t>
      </w:r>
      <w:r w:rsidRPr="008C271A">
        <w:rPr>
          <w:rFonts w:ascii="GHEA Grapalat" w:eastAsia="Times New Roman" w:hAnsi="GHEA Grapalat" w:cs="Sylfaen"/>
          <w:sz w:val="20"/>
          <w:szCs w:val="20"/>
          <w:lang w:val="hy-AM"/>
        </w:rPr>
        <w:t>և</w:t>
      </w:r>
      <w:r w:rsidRPr="008C271A">
        <w:rPr>
          <w:rFonts w:ascii="GHEA Grapalat" w:eastAsia="Times New Roman" w:hAnsi="GHEA Grapalat" w:cs="Arial"/>
          <w:sz w:val="20"/>
          <w:szCs w:val="20"/>
          <w:lang w:val="hy-AM"/>
        </w:rPr>
        <w:t xml:space="preserve"> N 4.1 </w:t>
      </w:r>
      <w:r w:rsidRPr="008C271A">
        <w:rPr>
          <w:rFonts w:ascii="GHEA Grapalat" w:eastAsia="Times New Roman" w:hAnsi="GHEA Grapalat" w:cs="Sylfaen"/>
          <w:sz w:val="20"/>
          <w:szCs w:val="20"/>
          <w:lang w:val="hy-AM"/>
        </w:rPr>
        <w:t>հավելվածները</w:t>
      </w:r>
      <w:r w:rsidRPr="008C271A">
        <w:rPr>
          <w:rFonts w:ascii="GHEA Grapalat" w:eastAsia="Times New Roman" w:hAnsi="GHEA Grapalat" w:cs="Times Armenian"/>
          <w:sz w:val="20"/>
          <w:szCs w:val="20"/>
          <w:lang w:val="hy-AM"/>
        </w:rPr>
        <w:t xml:space="preserve">, </w:t>
      </w:r>
      <w:r w:rsidRPr="008C271A">
        <w:rPr>
          <w:rFonts w:ascii="GHEA Grapalat" w:eastAsia="Times New Roman" w:hAnsi="GHEA Grapalat" w:cs="Sylfaen"/>
          <w:sz w:val="20"/>
          <w:szCs w:val="20"/>
          <w:lang w:val="hy-AM"/>
        </w:rPr>
        <w:t>համարվումենպայմանագրիանբաժանելիմասը</w:t>
      </w:r>
      <w:r w:rsidRPr="008C271A">
        <w:rPr>
          <w:rFonts w:ascii="GHEA Grapalat" w:eastAsia="Times New Roman" w:hAnsi="GHEA Grapalat" w:cs="Tahoma"/>
          <w:sz w:val="20"/>
          <w:szCs w:val="20"/>
          <w:lang w:val="hy-AM"/>
        </w:rPr>
        <w:t>։</w:t>
      </w: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lang w:val="hy-AM"/>
        </w:rPr>
      </w:pPr>
      <w:r w:rsidRPr="008C271A">
        <w:rPr>
          <w:rFonts w:ascii="GHEA Grapalat" w:eastAsia="Times New Roman" w:hAnsi="GHEA Grapalat" w:cs="Sylfaen"/>
          <w:sz w:val="20"/>
          <w:szCs w:val="20"/>
          <w:lang w:val="hy-AM"/>
        </w:rPr>
        <w:t>8.14 ՍույնպայմանագրիհետկապվածհարաբերություններինկատմամբկիրառվումէՀայաստանիՀանրապետությանիրավունքը</w:t>
      </w:r>
      <w:r w:rsidRPr="008C271A">
        <w:rPr>
          <w:rFonts w:ascii="GHEA Grapalat" w:eastAsia="Times New Roman" w:hAnsi="GHEA Grapalat" w:cs="Tahoma"/>
          <w:sz w:val="20"/>
          <w:szCs w:val="20"/>
          <w:lang w:val="hy-AM"/>
        </w:rPr>
        <w:t>։</w:t>
      </w:r>
    </w:p>
    <w:p w:rsidR="008C271A" w:rsidRPr="008C271A" w:rsidRDefault="008C271A" w:rsidP="008C271A">
      <w:pPr>
        <w:spacing w:after="0" w:line="240" w:lineRule="auto"/>
        <w:ind w:firstLine="708"/>
        <w:jc w:val="both"/>
        <w:rPr>
          <w:rFonts w:ascii="GHEA Grapalat" w:eastAsia="Times New Roman" w:hAnsi="GHEA Grapalat" w:cs="Times New Roman"/>
          <w:sz w:val="20"/>
          <w:szCs w:val="20"/>
          <w:vertAlign w:val="superscript"/>
          <w:lang w:val="hy-AM" w:eastAsia="ru-RU"/>
        </w:rPr>
      </w:pPr>
      <w:r w:rsidRPr="008C271A">
        <w:rPr>
          <w:rFonts w:ascii="GHEA Grapalat" w:eastAsia="Times New Roman" w:hAnsi="GHEA Grapalat" w:cs="Times New Roman"/>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քսանհինգպատիկը, ապա Պատվիրատուի կողմից համաձայնագիր կկնքվի, եթե Կապալառուի կողմից տուժանքի ձևով ներկայացված որակավորման և պայմանագրի ապահովումները` նախատեսված ֆինանսական միջոցների չափով, փոխարինվում են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8C271A">
        <w:rPr>
          <w:rFonts w:ascii="GHEA Grapalat" w:eastAsia="Times New Roman" w:hAnsi="GHEA Grapalat" w:cs="Times New Roman"/>
          <w:sz w:val="20"/>
          <w:szCs w:val="20"/>
          <w:vertAlign w:val="superscript"/>
          <w:lang w:val="hy-AM" w:eastAsia="ru-RU"/>
        </w:rPr>
        <w:footnoteReference w:customMarkFollows="1" w:id="22"/>
        <w:t>34</w:t>
      </w:r>
    </w:p>
    <w:p w:rsidR="008C271A" w:rsidRPr="008C271A" w:rsidRDefault="008C271A" w:rsidP="008C271A">
      <w:pPr>
        <w:tabs>
          <w:tab w:val="left" w:pos="1276"/>
        </w:tabs>
        <w:spacing w:after="0" w:line="240" w:lineRule="auto"/>
        <w:ind w:firstLine="720"/>
        <w:jc w:val="both"/>
        <w:rPr>
          <w:rFonts w:ascii="GHEA Grapalat" w:eastAsia="Times New Roman" w:hAnsi="GHEA Grapalat" w:cs="Sylfaen"/>
          <w:i/>
          <w:lang w:val="hy-AM"/>
        </w:rPr>
      </w:pPr>
    </w:p>
    <w:p w:rsidR="008C271A" w:rsidRPr="008C271A" w:rsidRDefault="008C271A" w:rsidP="008C271A">
      <w:pPr>
        <w:spacing w:after="0" w:line="240" w:lineRule="auto"/>
        <w:ind w:firstLine="709"/>
        <w:jc w:val="both"/>
        <w:rPr>
          <w:rFonts w:ascii="GHEA Grapalat" w:eastAsia="Times New Roman" w:hAnsi="GHEA Grapalat" w:cs="Times New Roman"/>
          <w:b/>
          <w:sz w:val="24"/>
          <w:szCs w:val="24"/>
          <w:lang w:val="hy-AM"/>
        </w:rPr>
      </w:pPr>
    </w:p>
    <w:p w:rsidR="008C271A" w:rsidRPr="008C271A" w:rsidRDefault="008C271A" w:rsidP="008C271A">
      <w:pPr>
        <w:spacing w:after="0" w:line="240" w:lineRule="auto"/>
        <w:ind w:firstLine="709"/>
        <w:jc w:val="both"/>
        <w:rPr>
          <w:rFonts w:ascii="GHEA Grapalat" w:eastAsia="Times New Roman" w:hAnsi="GHEA Grapalat" w:cs="Sylfaen"/>
          <w:b/>
          <w:sz w:val="20"/>
          <w:szCs w:val="20"/>
          <w:lang w:val="hy-AM"/>
        </w:rPr>
      </w:pPr>
      <w:r w:rsidRPr="008C271A">
        <w:rPr>
          <w:rFonts w:ascii="GHEA Grapalat" w:eastAsia="Times New Roman" w:hAnsi="GHEA Grapalat" w:cs="Times New Roman"/>
          <w:b/>
          <w:sz w:val="20"/>
          <w:szCs w:val="20"/>
          <w:lang w:val="hy-AM"/>
        </w:rPr>
        <w:t xml:space="preserve">9. </w:t>
      </w:r>
      <w:r w:rsidRPr="008C271A">
        <w:rPr>
          <w:rFonts w:ascii="GHEA Grapalat" w:eastAsia="Times New Roman" w:hAnsi="GHEA Grapalat" w:cs="Sylfaen"/>
          <w:b/>
          <w:sz w:val="20"/>
          <w:szCs w:val="20"/>
          <w:lang w:val="hy-AM"/>
        </w:rPr>
        <w:t>ԿՈՂՄԵՐԻՀԱՍՑԵՆԵՐԸ</w:t>
      </w:r>
      <w:r w:rsidRPr="008C271A">
        <w:rPr>
          <w:rFonts w:ascii="GHEA Grapalat" w:eastAsia="Times New Roman" w:hAnsi="GHEA Grapalat" w:cs="Times Armenian"/>
          <w:b/>
          <w:sz w:val="20"/>
          <w:szCs w:val="20"/>
          <w:lang w:val="hy-AM"/>
        </w:rPr>
        <w:t xml:space="preserve">, </w:t>
      </w:r>
      <w:r w:rsidRPr="008C271A">
        <w:rPr>
          <w:rFonts w:ascii="GHEA Grapalat" w:eastAsia="Times New Roman" w:hAnsi="GHEA Grapalat" w:cs="Sylfaen"/>
          <w:b/>
          <w:sz w:val="20"/>
          <w:szCs w:val="20"/>
          <w:lang w:val="hy-AM"/>
        </w:rPr>
        <w:t>ԲԱՆԿԱՅԻՆՎԱՎԵՐԱՊԱՅՄԱՆՆԵՐԸԵՎՍՏՈՐԱԳՐՈՒԹՅՈՒՆՆԵՐԸ</w:t>
      </w:r>
    </w:p>
    <w:p w:rsidR="008C271A" w:rsidRPr="008C271A" w:rsidRDefault="008C271A" w:rsidP="008C271A">
      <w:pPr>
        <w:spacing w:after="0" w:line="240" w:lineRule="auto"/>
        <w:ind w:firstLine="709"/>
        <w:jc w:val="both"/>
        <w:rPr>
          <w:rFonts w:ascii="GHEA Grapalat" w:eastAsia="Times New Roman" w:hAnsi="GHEA Grapalat" w:cs="Sylfaen"/>
          <w:b/>
          <w:sz w:val="24"/>
          <w:szCs w:val="24"/>
          <w:lang w:val="hy-AM"/>
        </w:rPr>
      </w:pPr>
    </w:p>
    <w:p w:rsidR="008C271A" w:rsidRPr="008C271A" w:rsidRDefault="008C271A" w:rsidP="008C271A">
      <w:pPr>
        <w:spacing w:after="0" w:line="240" w:lineRule="auto"/>
        <w:ind w:firstLine="709"/>
        <w:jc w:val="both"/>
        <w:rPr>
          <w:rFonts w:ascii="GHEA Grapalat" w:eastAsia="Times New Roman" w:hAnsi="GHEA Grapalat" w:cs="Sylfaen"/>
          <w:b/>
          <w:sz w:val="24"/>
          <w:szCs w:val="24"/>
          <w:lang w:val="hy-AM"/>
        </w:rPr>
      </w:pPr>
    </w:p>
    <w:tbl>
      <w:tblPr>
        <w:tblW w:w="9639" w:type="dxa"/>
        <w:jc w:val="center"/>
        <w:tblLayout w:type="fixed"/>
        <w:tblLook w:val="0000"/>
      </w:tblPr>
      <w:tblGrid>
        <w:gridCol w:w="4536"/>
        <w:gridCol w:w="760"/>
        <w:gridCol w:w="4343"/>
      </w:tblGrid>
      <w:tr w:rsidR="008C271A" w:rsidRPr="008C271A" w:rsidTr="00405051">
        <w:trPr>
          <w:jc w:val="center"/>
        </w:trPr>
        <w:tc>
          <w:tcPr>
            <w:tcW w:w="4536" w:type="dxa"/>
          </w:tcPr>
          <w:p w:rsidR="008C271A" w:rsidRPr="008C271A" w:rsidRDefault="008C271A" w:rsidP="008C271A">
            <w:pPr>
              <w:spacing w:after="0" w:line="360" w:lineRule="auto"/>
              <w:jc w:val="center"/>
              <w:rPr>
                <w:rFonts w:ascii="GHEA Grapalat" w:eastAsia="Times New Roman" w:hAnsi="GHEA Grapalat" w:cs="Sylfaen"/>
                <w:b/>
                <w:bCs/>
                <w:sz w:val="20"/>
                <w:szCs w:val="20"/>
                <w:lang w:val="nb-NO"/>
              </w:rPr>
            </w:pPr>
            <w:r w:rsidRPr="008C271A">
              <w:rPr>
                <w:rFonts w:ascii="GHEA Grapalat" w:eastAsia="Times New Roman" w:hAnsi="GHEA Grapalat" w:cs="Sylfaen"/>
                <w:b/>
                <w:bCs/>
                <w:sz w:val="20"/>
                <w:szCs w:val="20"/>
                <w:lang w:val="nb-NO"/>
              </w:rPr>
              <w:t>ՊԱՏՎԻՐԱՏՈՒ</w:t>
            </w:r>
          </w:p>
          <w:p w:rsidR="008C271A" w:rsidRPr="008C271A" w:rsidRDefault="008C271A" w:rsidP="008C271A">
            <w:pPr>
              <w:spacing w:after="0" w:line="240" w:lineRule="auto"/>
              <w:rPr>
                <w:rFonts w:ascii="GHEA Grapalat" w:eastAsia="Times New Roman" w:hAnsi="GHEA Grapalat" w:cs="Times New Roman"/>
              </w:rPr>
            </w:pPr>
          </w:p>
          <w:p w:rsidR="008C271A" w:rsidRPr="008C271A" w:rsidRDefault="008C271A" w:rsidP="008C271A">
            <w:pPr>
              <w:spacing w:after="0" w:line="240" w:lineRule="auto"/>
              <w:rPr>
                <w:rFonts w:ascii="GHEA Grapalat" w:eastAsia="Times New Roman" w:hAnsi="GHEA Grapalat" w:cs="Times New Roman"/>
                <w:sz w:val="24"/>
                <w:szCs w:val="24"/>
              </w:rPr>
            </w:pPr>
          </w:p>
          <w:p w:rsidR="008C271A" w:rsidRPr="008C271A" w:rsidRDefault="008C271A" w:rsidP="008C271A">
            <w:pPr>
              <w:spacing w:after="0" w:line="240" w:lineRule="auto"/>
              <w:jc w:val="center"/>
              <w:rPr>
                <w:rFonts w:ascii="GHEA Grapalat" w:eastAsia="Times New Roman" w:hAnsi="GHEA Grapalat" w:cs="Times New Roman"/>
                <w:sz w:val="24"/>
                <w:szCs w:val="24"/>
              </w:rPr>
            </w:pPr>
            <w:r w:rsidRPr="008C271A">
              <w:rPr>
                <w:rFonts w:ascii="GHEA Grapalat" w:eastAsia="Times New Roman" w:hAnsi="GHEA Grapalat" w:cs="Times New Roman"/>
                <w:sz w:val="24"/>
                <w:szCs w:val="24"/>
              </w:rPr>
              <w:t>---------------------------------</w:t>
            </w:r>
          </w:p>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w:t>
            </w:r>
            <w:r w:rsidRPr="008C271A">
              <w:rPr>
                <w:rFonts w:ascii="GHEA Grapalat" w:eastAsia="Times New Roman" w:hAnsi="GHEA Grapalat" w:cs="Sylfaen"/>
                <w:sz w:val="18"/>
                <w:szCs w:val="18"/>
              </w:rPr>
              <w:t>ստորագրություն</w:t>
            </w:r>
            <w:r w:rsidRPr="008C271A">
              <w:rPr>
                <w:rFonts w:ascii="GHEA Grapalat" w:eastAsia="Times New Roman" w:hAnsi="GHEA Grapalat" w:cs="Times New Roman"/>
                <w:sz w:val="18"/>
                <w:szCs w:val="18"/>
                <w:lang w:val="en-US"/>
              </w:rPr>
              <w:t>/</w:t>
            </w:r>
          </w:p>
          <w:p w:rsidR="008C271A" w:rsidRPr="008C271A" w:rsidRDefault="008C271A" w:rsidP="008C271A">
            <w:pPr>
              <w:spacing w:after="0" w:line="240" w:lineRule="auto"/>
              <w:jc w:val="center"/>
              <w:rPr>
                <w:rFonts w:ascii="GHEA Grapalat" w:eastAsia="Times New Roman" w:hAnsi="GHEA Grapalat" w:cs="Times New Roman"/>
                <w:sz w:val="18"/>
                <w:szCs w:val="18"/>
              </w:rPr>
            </w:pPr>
            <w:r w:rsidRPr="008C271A">
              <w:rPr>
                <w:rFonts w:ascii="GHEA Grapalat" w:eastAsia="Times New Roman" w:hAnsi="GHEA Grapalat" w:cs="Sylfaen"/>
                <w:sz w:val="18"/>
                <w:szCs w:val="18"/>
              </w:rPr>
              <w:t>Կ</w:t>
            </w:r>
            <w:r w:rsidRPr="008C271A">
              <w:rPr>
                <w:rFonts w:ascii="GHEA Grapalat" w:eastAsia="Times New Roman" w:hAnsi="GHEA Grapalat" w:cs="Times New Roman"/>
                <w:sz w:val="18"/>
                <w:szCs w:val="18"/>
              </w:rPr>
              <w:t>.</w:t>
            </w:r>
            <w:r w:rsidRPr="008C271A">
              <w:rPr>
                <w:rFonts w:ascii="GHEA Grapalat" w:eastAsia="Times New Roman" w:hAnsi="GHEA Grapalat" w:cs="Sylfaen"/>
                <w:sz w:val="18"/>
                <w:szCs w:val="18"/>
              </w:rPr>
              <w:t>Տ</w:t>
            </w:r>
          </w:p>
        </w:tc>
        <w:tc>
          <w:tcPr>
            <w:tcW w:w="760" w:type="dxa"/>
          </w:tcPr>
          <w:p w:rsidR="008C271A" w:rsidRPr="008C271A" w:rsidRDefault="008C271A" w:rsidP="008C271A">
            <w:pPr>
              <w:spacing w:after="0" w:line="360" w:lineRule="auto"/>
              <w:jc w:val="center"/>
              <w:rPr>
                <w:rFonts w:ascii="GHEA Grapalat" w:eastAsia="Times New Roman" w:hAnsi="GHEA Grapalat" w:cs="Times New Roman"/>
                <w:sz w:val="24"/>
                <w:szCs w:val="24"/>
              </w:rPr>
            </w:pPr>
          </w:p>
        </w:tc>
        <w:tc>
          <w:tcPr>
            <w:tcW w:w="4343" w:type="dxa"/>
          </w:tcPr>
          <w:p w:rsidR="008C271A" w:rsidRPr="008C271A" w:rsidRDefault="008C271A" w:rsidP="008C271A">
            <w:pPr>
              <w:spacing w:after="0" w:line="360" w:lineRule="auto"/>
              <w:jc w:val="center"/>
              <w:rPr>
                <w:rFonts w:ascii="GHEA Grapalat" w:eastAsia="Times New Roman" w:hAnsi="GHEA Grapalat" w:cs="Sylfaen"/>
                <w:b/>
                <w:bCs/>
                <w:sz w:val="20"/>
                <w:szCs w:val="20"/>
              </w:rPr>
            </w:pPr>
            <w:r w:rsidRPr="008C271A">
              <w:rPr>
                <w:rFonts w:ascii="GHEA Grapalat" w:eastAsia="Times New Roman" w:hAnsi="GHEA Grapalat" w:cs="Sylfaen"/>
                <w:b/>
                <w:bCs/>
                <w:sz w:val="20"/>
                <w:szCs w:val="20"/>
                <w:lang w:val="pt-BR"/>
              </w:rPr>
              <w:t>ԿԱՊԱԼԱՌՈՒ</w:t>
            </w:r>
          </w:p>
          <w:p w:rsidR="008C271A" w:rsidRPr="008C271A" w:rsidRDefault="008C271A" w:rsidP="008C271A">
            <w:pPr>
              <w:spacing w:after="0" w:line="240" w:lineRule="auto"/>
              <w:jc w:val="center"/>
              <w:rPr>
                <w:rFonts w:ascii="GHEA Grapalat" w:eastAsia="Times New Roman" w:hAnsi="GHEA Grapalat" w:cs="Times New Roman"/>
                <w:sz w:val="24"/>
                <w:szCs w:val="24"/>
              </w:rPr>
            </w:pPr>
          </w:p>
          <w:p w:rsidR="008C271A" w:rsidRPr="008C271A" w:rsidRDefault="008C271A" w:rsidP="008C271A">
            <w:pPr>
              <w:spacing w:after="0" w:line="240" w:lineRule="auto"/>
              <w:jc w:val="center"/>
              <w:rPr>
                <w:rFonts w:ascii="GHEA Grapalat" w:eastAsia="Times New Roman" w:hAnsi="GHEA Grapalat" w:cs="Times New Roman"/>
                <w:sz w:val="24"/>
                <w:szCs w:val="24"/>
              </w:rPr>
            </w:pPr>
          </w:p>
          <w:p w:rsidR="008C271A" w:rsidRPr="008C271A" w:rsidRDefault="008C271A" w:rsidP="008C271A">
            <w:pPr>
              <w:spacing w:after="0" w:line="240" w:lineRule="auto"/>
              <w:jc w:val="center"/>
              <w:rPr>
                <w:rFonts w:ascii="GHEA Grapalat" w:eastAsia="Times New Roman" w:hAnsi="GHEA Grapalat" w:cs="Times New Roman"/>
                <w:sz w:val="24"/>
                <w:szCs w:val="24"/>
              </w:rPr>
            </w:pPr>
            <w:r w:rsidRPr="008C271A">
              <w:rPr>
                <w:rFonts w:ascii="GHEA Grapalat" w:eastAsia="Times New Roman" w:hAnsi="GHEA Grapalat" w:cs="Times New Roman"/>
                <w:sz w:val="24"/>
                <w:szCs w:val="24"/>
              </w:rPr>
              <w:t>---------------------------------</w:t>
            </w:r>
          </w:p>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w:t>
            </w:r>
            <w:r w:rsidRPr="008C271A">
              <w:rPr>
                <w:rFonts w:ascii="GHEA Grapalat" w:eastAsia="Times New Roman" w:hAnsi="GHEA Grapalat" w:cs="Sylfaen"/>
                <w:sz w:val="18"/>
                <w:szCs w:val="18"/>
              </w:rPr>
              <w:t>ստորագրություն</w:t>
            </w:r>
            <w:r w:rsidRPr="008C271A">
              <w:rPr>
                <w:rFonts w:ascii="GHEA Grapalat" w:eastAsia="Times New Roman" w:hAnsi="GHEA Grapalat" w:cs="Times New Roman"/>
                <w:sz w:val="18"/>
                <w:szCs w:val="18"/>
                <w:lang w:val="en-US"/>
              </w:rPr>
              <w:t>/</w:t>
            </w:r>
          </w:p>
          <w:p w:rsidR="008C271A" w:rsidRPr="008C271A" w:rsidRDefault="008C271A" w:rsidP="008C271A">
            <w:pPr>
              <w:spacing w:after="0" w:line="240" w:lineRule="auto"/>
              <w:jc w:val="center"/>
              <w:rPr>
                <w:rFonts w:ascii="GHEA Grapalat" w:eastAsia="Times New Roman" w:hAnsi="GHEA Grapalat" w:cs="Times New Roman"/>
              </w:rPr>
            </w:pPr>
            <w:r w:rsidRPr="008C271A">
              <w:rPr>
                <w:rFonts w:ascii="GHEA Grapalat" w:eastAsia="Times New Roman" w:hAnsi="GHEA Grapalat" w:cs="Sylfaen"/>
                <w:sz w:val="18"/>
                <w:szCs w:val="18"/>
              </w:rPr>
              <w:t>Կ</w:t>
            </w:r>
            <w:r w:rsidRPr="008C271A">
              <w:rPr>
                <w:rFonts w:ascii="GHEA Grapalat" w:eastAsia="Times New Roman" w:hAnsi="GHEA Grapalat" w:cs="Times New Roman"/>
                <w:sz w:val="18"/>
                <w:szCs w:val="18"/>
              </w:rPr>
              <w:t>.</w:t>
            </w:r>
            <w:r w:rsidRPr="008C271A">
              <w:rPr>
                <w:rFonts w:ascii="GHEA Grapalat" w:eastAsia="Times New Roman" w:hAnsi="GHEA Grapalat" w:cs="Sylfaen"/>
                <w:sz w:val="18"/>
                <w:szCs w:val="18"/>
              </w:rPr>
              <w:t>Տ</w:t>
            </w:r>
          </w:p>
        </w:tc>
      </w:tr>
    </w:tbl>
    <w:p w:rsidR="008C271A" w:rsidRPr="008C271A" w:rsidRDefault="008C271A" w:rsidP="008C271A">
      <w:pPr>
        <w:spacing w:after="0" w:line="240" w:lineRule="auto"/>
        <w:ind w:firstLine="709"/>
        <w:jc w:val="both"/>
        <w:rPr>
          <w:rFonts w:ascii="GHEA Grapalat" w:eastAsia="Times New Roman" w:hAnsi="GHEA Grapalat" w:cs="Arial"/>
          <w:b/>
          <w:sz w:val="24"/>
          <w:szCs w:val="24"/>
          <w:lang w:val="en-US"/>
        </w:rPr>
      </w:pPr>
    </w:p>
    <w:p w:rsidR="008C271A" w:rsidRPr="008C271A" w:rsidRDefault="008C271A" w:rsidP="008C271A">
      <w:pPr>
        <w:spacing w:after="0" w:line="240" w:lineRule="auto"/>
        <w:ind w:firstLine="567"/>
        <w:rPr>
          <w:rFonts w:ascii="GHEA Grapalat" w:eastAsia="Times New Roman" w:hAnsi="GHEA Grapalat" w:cs="Times New Roman"/>
          <w:i/>
          <w:sz w:val="24"/>
          <w:szCs w:val="24"/>
          <w:lang w:val="en-US"/>
        </w:rPr>
      </w:pPr>
    </w:p>
    <w:p w:rsidR="008C271A" w:rsidRPr="008C271A" w:rsidRDefault="008C271A" w:rsidP="008C271A">
      <w:pPr>
        <w:tabs>
          <w:tab w:val="left" w:pos="1276"/>
        </w:tabs>
        <w:spacing w:after="0" w:line="240" w:lineRule="auto"/>
        <w:ind w:firstLine="720"/>
        <w:jc w:val="both"/>
        <w:rPr>
          <w:rFonts w:ascii="GHEA Grapalat" w:eastAsia="Times New Roman" w:hAnsi="GHEA Grapalat" w:cs="Times New Roman"/>
          <w:sz w:val="20"/>
          <w:szCs w:val="20"/>
          <w:u w:val="single"/>
          <w:lang w:val="nb-NO"/>
        </w:rPr>
      </w:pPr>
      <w:r w:rsidRPr="008C271A">
        <w:rPr>
          <w:rFonts w:ascii="GHEA Grapalat" w:eastAsia="Times New Roman" w:hAnsi="GHEA Grapalat" w:cs="Sylfaen"/>
          <w:i/>
          <w:sz w:val="20"/>
          <w:szCs w:val="20"/>
          <w:lang w:val="pt-BR"/>
        </w:rPr>
        <w:t>Անհրաժեշտությանդեպքումպայմանագրի նախագծումկարողեններառվելՀՀօրենսդրությանըչհակասողդրույթներ</w:t>
      </w:r>
      <w:r w:rsidRPr="008C271A">
        <w:rPr>
          <w:rFonts w:ascii="GHEA Grapalat" w:eastAsia="Times New Roman" w:hAnsi="GHEA Grapalat" w:cs="Sylfaen"/>
          <w:i/>
          <w:sz w:val="20"/>
          <w:szCs w:val="20"/>
          <w:lang w:val="nb-NO"/>
        </w:rPr>
        <w:t>։</w:t>
      </w:r>
    </w:p>
    <w:p w:rsidR="008C271A" w:rsidRPr="008C271A" w:rsidRDefault="008C271A" w:rsidP="008C271A">
      <w:pPr>
        <w:spacing w:after="0" w:line="240" w:lineRule="auto"/>
        <w:ind w:firstLine="567"/>
        <w:rPr>
          <w:rFonts w:ascii="GHEA Grapalat" w:eastAsia="Times New Roman" w:hAnsi="GHEA Grapalat" w:cs="Times New Roman"/>
          <w:i/>
          <w:sz w:val="20"/>
          <w:szCs w:val="20"/>
          <w:lang w:val="hy-AM"/>
        </w:rPr>
      </w:pPr>
      <w:r w:rsidRPr="008C271A">
        <w:rPr>
          <w:rFonts w:ascii="GHEA Grapalat" w:eastAsia="Times New Roman" w:hAnsi="GHEA Grapalat" w:cs="Times New Roman"/>
          <w:i/>
          <w:sz w:val="20"/>
          <w:szCs w:val="20"/>
          <w:lang w:val="hy-AM"/>
        </w:rPr>
        <w:br w:type="page"/>
      </w: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hy-AM"/>
        </w:rPr>
      </w:pPr>
    </w:p>
    <w:p w:rsidR="008C271A" w:rsidRPr="008C271A" w:rsidRDefault="008C271A" w:rsidP="008C271A">
      <w:pPr>
        <w:spacing w:after="0" w:line="240" w:lineRule="auto"/>
        <w:ind w:firstLine="567"/>
        <w:jc w:val="right"/>
        <w:rPr>
          <w:rFonts w:ascii="GHEA Grapalat" w:eastAsia="Times New Roman" w:hAnsi="GHEA Grapalat" w:cs="Arial"/>
          <w:i/>
          <w:sz w:val="20"/>
          <w:szCs w:val="20"/>
          <w:lang w:val="hy-AM"/>
        </w:rPr>
      </w:pPr>
      <w:r w:rsidRPr="008C271A">
        <w:rPr>
          <w:rFonts w:ascii="GHEA Grapalat" w:eastAsia="Times New Roman" w:hAnsi="GHEA Grapalat" w:cs="Sylfaen"/>
          <w:i/>
          <w:sz w:val="20"/>
          <w:szCs w:val="20"/>
          <w:lang w:val="hy-AM"/>
        </w:rPr>
        <w:t>Հավելվածթիվ</w:t>
      </w:r>
      <w:r w:rsidRPr="008C271A">
        <w:rPr>
          <w:rFonts w:ascii="GHEA Grapalat" w:eastAsia="Times New Roman" w:hAnsi="GHEA Grapalat" w:cs="Arial"/>
          <w:i/>
          <w:sz w:val="20"/>
          <w:szCs w:val="20"/>
          <w:lang w:val="hy-AM"/>
        </w:rPr>
        <w:t xml:space="preserve"> 1</w:t>
      </w:r>
    </w:p>
    <w:p w:rsidR="008C271A" w:rsidRPr="008C271A" w:rsidRDefault="008C271A" w:rsidP="008C271A">
      <w:pPr>
        <w:spacing w:after="0" w:line="240" w:lineRule="auto"/>
        <w:ind w:firstLine="567"/>
        <w:jc w:val="right"/>
        <w:rPr>
          <w:rFonts w:ascii="GHEA Grapalat" w:eastAsia="Times New Roman" w:hAnsi="GHEA Grapalat" w:cs="Arial"/>
          <w:i/>
          <w:sz w:val="20"/>
          <w:szCs w:val="20"/>
          <w:lang w:val="pt-BR"/>
        </w:rPr>
      </w:pPr>
      <w:r w:rsidRPr="008C271A">
        <w:rPr>
          <w:rFonts w:ascii="GHEA Grapalat" w:eastAsia="Times New Roman" w:hAnsi="GHEA Grapalat" w:cs="Times New Roman"/>
          <w:sz w:val="20"/>
          <w:szCs w:val="20"/>
          <w:lang w:val="hy-AM"/>
        </w:rPr>
        <w:t>«»</w:t>
      </w:r>
      <w:r w:rsidRPr="008C271A">
        <w:rPr>
          <w:rFonts w:ascii="GHEA Grapalat" w:eastAsia="Times New Roman" w:hAnsi="GHEA Grapalat" w:cs="Times New Roman"/>
          <w:i/>
          <w:sz w:val="20"/>
          <w:szCs w:val="20"/>
          <w:lang w:val="pt-BR"/>
        </w:rPr>
        <w:t xml:space="preserve">                  20   </w:t>
      </w:r>
      <w:r w:rsidRPr="008C271A">
        <w:rPr>
          <w:rFonts w:ascii="GHEA Grapalat" w:eastAsia="Times New Roman" w:hAnsi="GHEA Grapalat" w:cs="Sylfaen"/>
          <w:i/>
          <w:sz w:val="20"/>
          <w:szCs w:val="20"/>
          <w:lang w:val="pt-BR"/>
        </w:rPr>
        <w:t>թ</w:t>
      </w:r>
      <w:r w:rsidRPr="008C271A">
        <w:rPr>
          <w:rFonts w:ascii="GHEA Grapalat" w:eastAsia="Times New Roman" w:hAnsi="GHEA Grapalat" w:cs="Arial"/>
          <w:i/>
          <w:sz w:val="20"/>
          <w:szCs w:val="20"/>
          <w:lang w:val="pt-BR"/>
        </w:rPr>
        <w:t xml:space="preserve">. </w:t>
      </w:r>
      <w:r w:rsidRPr="008C271A">
        <w:rPr>
          <w:rFonts w:ascii="GHEA Grapalat" w:eastAsia="Times New Roman" w:hAnsi="GHEA Grapalat" w:cs="Sylfaen"/>
          <w:i/>
          <w:sz w:val="20"/>
          <w:szCs w:val="20"/>
          <w:lang w:val="pt-BR"/>
        </w:rPr>
        <w:t>կնքված</w:t>
      </w:r>
    </w:p>
    <w:p w:rsidR="008C271A" w:rsidRPr="008C271A" w:rsidRDefault="00EB3A33" w:rsidP="008C271A">
      <w:pPr>
        <w:spacing w:after="0" w:line="240" w:lineRule="auto"/>
        <w:jc w:val="right"/>
        <w:rPr>
          <w:rFonts w:ascii="GHEA Grapalat" w:eastAsia="Times New Roman" w:hAnsi="GHEA Grapalat" w:cs="Arial"/>
          <w:i/>
          <w:sz w:val="20"/>
          <w:szCs w:val="20"/>
          <w:lang w:val="pt-BR"/>
        </w:rPr>
      </w:pPr>
      <w:r w:rsidRPr="008C271A">
        <w:rPr>
          <w:rFonts w:ascii="GHEA Grapalat" w:eastAsia="Times New Roman" w:hAnsi="GHEA Grapalat" w:cs="Times New Roman"/>
          <w:sz w:val="24"/>
          <w:szCs w:val="24"/>
          <w:lang w:val="af-ZA"/>
        </w:rPr>
        <w:t>«</w:t>
      </w:r>
      <w:r>
        <w:rPr>
          <w:rFonts w:ascii="GHEA Grapalat" w:eastAsia="Times New Roman" w:hAnsi="GHEA Grapalat" w:cs="Times New Roman"/>
          <w:b/>
          <w:sz w:val="20"/>
          <w:szCs w:val="20"/>
          <w:lang w:val="hy-AM"/>
        </w:rPr>
        <w:t>ՀՀԱՄԳՀ</w:t>
      </w:r>
      <w:r w:rsidRPr="008C271A">
        <w:rPr>
          <w:rFonts w:ascii="GHEA Grapalat" w:eastAsia="Times New Roman" w:hAnsi="GHEA Grapalat" w:cs="Times New Roman"/>
          <w:b/>
          <w:sz w:val="20"/>
          <w:szCs w:val="20"/>
          <w:lang w:val="es-ES"/>
        </w:rPr>
        <w:t>-</w:t>
      </w:r>
      <w:r w:rsidRPr="008C271A">
        <w:rPr>
          <w:rFonts w:ascii="GHEA Grapalat" w:eastAsia="Times New Roman" w:hAnsi="GHEA Grapalat" w:cs="Sylfaen"/>
          <w:b/>
          <w:sz w:val="20"/>
          <w:szCs w:val="20"/>
          <w:lang w:val="hy-AM"/>
        </w:rPr>
        <w:t>Բ</w:t>
      </w:r>
      <w:r w:rsidRPr="00410B6F">
        <w:rPr>
          <w:rFonts w:ascii="GHEA Grapalat" w:eastAsia="Times New Roman" w:hAnsi="GHEA Grapalat" w:cs="Sylfaen"/>
          <w:b/>
          <w:sz w:val="20"/>
          <w:szCs w:val="20"/>
          <w:lang w:val="hy-AM"/>
        </w:rPr>
        <w:t>Մ</w:t>
      </w:r>
      <w:r w:rsidRPr="008C271A">
        <w:rPr>
          <w:rFonts w:ascii="GHEA Grapalat" w:eastAsia="Times New Roman" w:hAnsi="GHEA Grapalat" w:cs="Sylfaen"/>
          <w:b/>
          <w:sz w:val="20"/>
          <w:szCs w:val="20"/>
          <w:lang w:val="hy-AM"/>
        </w:rPr>
        <w:t>Ա</w:t>
      </w:r>
      <w:r w:rsidRPr="00410B6F">
        <w:rPr>
          <w:rFonts w:ascii="GHEA Grapalat" w:eastAsia="Times New Roman" w:hAnsi="GHEA Grapalat" w:cs="Sylfaen"/>
          <w:b/>
          <w:sz w:val="20"/>
          <w:szCs w:val="20"/>
          <w:lang w:val="hy-AM"/>
        </w:rPr>
        <w:t>Շ</w:t>
      </w:r>
      <w:r w:rsidRPr="008C271A">
        <w:rPr>
          <w:rFonts w:ascii="GHEA Grapalat" w:eastAsia="Times New Roman" w:hAnsi="GHEA Grapalat" w:cs="Sylfaen"/>
          <w:b/>
          <w:sz w:val="20"/>
          <w:szCs w:val="20"/>
          <w:lang w:val="hy-AM"/>
        </w:rPr>
        <w:t>ՁԲ</w:t>
      </w:r>
      <w:r>
        <w:rPr>
          <w:rFonts w:ascii="GHEA Grapalat" w:eastAsia="Times New Roman" w:hAnsi="GHEA Grapalat" w:cs="Times New Roman"/>
          <w:b/>
          <w:sz w:val="20"/>
          <w:szCs w:val="20"/>
          <w:lang w:val="hy-AM"/>
        </w:rPr>
        <w:t>21</w:t>
      </w:r>
      <w:r w:rsidRPr="008C271A">
        <w:rPr>
          <w:rFonts w:ascii="GHEA Grapalat" w:eastAsia="Times New Roman" w:hAnsi="GHEA Grapalat" w:cs="Times New Roman"/>
          <w:b/>
          <w:sz w:val="20"/>
          <w:szCs w:val="20"/>
          <w:lang w:val="es-ES"/>
        </w:rPr>
        <w:t>/</w:t>
      </w:r>
      <w:r>
        <w:rPr>
          <w:rFonts w:ascii="GHEA Grapalat" w:eastAsia="Times New Roman" w:hAnsi="GHEA Grapalat" w:cs="Times New Roman"/>
          <w:b/>
          <w:sz w:val="20"/>
          <w:szCs w:val="20"/>
          <w:lang w:val="hy-AM"/>
        </w:rPr>
        <w:t>08</w:t>
      </w:r>
      <w:r w:rsidRPr="008C271A">
        <w:rPr>
          <w:rFonts w:ascii="GHEA Grapalat" w:eastAsia="Times New Roman" w:hAnsi="GHEA Grapalat" w:cs="Times New Roman"/>
          <w:sz w:val="24"/>
          <w:szCs w:val="24"/>
          <w:lang w:val="af-ZA"/>
        </w:rPr>
        <w:t>»</w:t>
      </w:r>
      <w:r w:rsidR="008C271A" w:rsidRPr="008C271A">
        <w:rPr>
          <w:rFonts w:ascii="GHEA Grapalat" w:eastAsia="Times New Roman" w:hAnsi="GHEA Grapalat" w:cs="Sylfaen"/>
          <w:i/>
          <w:sz w:val="20"/>
          <w:szCs w:val="20"/>
          <w:lang w:val="pt-BR"/>
        </w:rPr>
        <w:t>ծածկագրով պայմանագրի</w:t>
      </w:r>
    </w:p>
    <w:p w:rsidR="008C271A" w:rsidRPr="008C271A" w:rsidRDefault="008C271A" w:rsidP="008C271A">
      <w:pPr>
        <w:spacing w:after="0" w:line="240" w:lineRule="auto"/>
        <w:jc w:val="center"/>
        <w:rPr>
          <w:rFonts w:ascii="GHEA Grapalat" w:eastAsia="Times New Roman" w:hAnsi="GHEA Grapalat" w:cs="Sylfaen"/>
          <w:b/>
          <w:sz w:val="24"/>
          <w:szCs w:val="24"/>
          <w:lang w:val="hy-AM"/>
        </w:rPr>
      </w:pPr>
    </w:p>
    <w:p w:rsidR="008C271A" w:rsidRPr="008C271A" w:rsidRDefault="008C271A" w:rsidP="008C271A">
      <w:pPr>
        <w:spacing w:after="0" w:line="240" w:lineRule="auto"/>
        <w:jc w:val="center"/>
        <w:rPr>
          <w:rFonts w:ascii="GHEA Grapalat" w:eastAsia="Times New Roman" w:hAnsi="GHEA Grapalat" w:cs="Times New Roman"/>
          <w:b/>
          <w:sz w:val="24"/>
          <w:szCs w:val="24"/>
          <w:lang w:val="hy-AM"/>
        </w:rPr>
      </w:pPr>
    </w:p>
    <w:p w:rsidR="008C271A" w:rsidRPr="008C271A" w:rsidRDefault="008C271A" w:rsidP="008C271A">
      <w:pPr>
        <w:spacing w:after="0" w:line="240" w:lineRule="auto"/>
        <w:jc w:val="center"/>
        <w:rPr>
          <w:rFonts w:ascii="GHEA Grapalat" w:eastAsia="Times New Roman" w:hAnsi="GHEA Grapalat" w:cs="Times New Roman"/>
          <w:b/>
          <w:sz w:val="24"/>
          <w:szCs w:val="24"/>
          <w:lang w:val="hy-AM"/>
        </w:rPr>
      </w:pPr>
    </w:p>
    <w:p w:rsidR="008C271A" w:rsidRPr="008C271A" w:rsidRDefault="008C271A" w:rsidP="008C271A">
      <w:pPr>
        <w:spacing w:after="0" w:line="240" w:lineRule="auto"/>
        <w:jc w:val="center"/>
        <w:rPr>
          <w:rFonts w:ascii="GHEA Grapalat" w:eastAsia="Times New Roman" w:hAnsi="GHEA Grapalat" w:cs="Times New Roman"/>
          <w:b/>
          <w:sz w:val="24"/>
          <w:szCs w:val="24"/>
          <w:lang w:val="hy-AM"/>
        </w:rPr>
      </w:pPr>
    </w:p>
    <w:p w:rsidR="008C271A" w:rsidRPr="008C271A" w:rsidRDefault="008C271A" w:rsidP="008C271A">
      <w:pPr>
        <w:spacing w:after="0" w:line="240" w:lineRule="auto"/>
        <w:jc w:val="center"/>
        <w:rPr>
          <w:rFonts w:ascii="GHEA Grapalat" w:eastAsia="Times New Roman" w:hAnsi="GHEA Grapalat" w:cs="Arial"/>
          <w:b/>
          <w:sz w:val="24"/>
          <w:szCs w:val="24"/>
          <w:lang w:val="hy-AM"/>
        </w:rPr>
      </w:pPr>
      <w:r w:rsidRPr="008C271A">
        <w:rPr>
          <w:rFonts w:ascii="GHEA Grapalat" w:eastAsia="Times New Roman" w:hAnsi="GHEA Grapalat" w:cs="Sylfaen"/>
          <w:b/>
          <w:sz w:val="24"/>
          <w:szCs w:val="24"/>
          <w:lang w:val="hy-AM"/>
        </w:rPr>
        <w:t>ԾԱՎԱԼԱԹԵՐԹ</w:t>
      </w:r>
      <w:r w:rsidRPr="008C271A">
        <w:rPr>
          <w:rFonts w:ascii="GHEA Grapalat" w:eastAsia="Times New Roman" w:hAnsi="GHEA Grapalat" w:cs="Arial"/>
          <w:b/>
          <w:sz w:val="24"/>
          <w:szCs w:val="24"/>
          <w:lang w:val="hy-AM"/>
        </w:rPr>
        <w:t>-</w:t>
      </w:r>
      <w:r w:rsidRPr="008C271A">
        <w:rPr>
          <w:rFonts w:ascii="GHEA Grapalat" w:eastAsia="Times New Roman" w:hAnsi="GHEA Grapalat" w:cs="Sylfaen"/>
          <w:b/>
          <w:sz w:val="24"/>
          <w:szCs w:val="24"/>
          <w:lang w:val="hy-AM"/>
        </w:rPr>
        <w:t>ՆԱԽԱՀԱՇԻՎ*</w:t>
      </w: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hy-AM"/>
        </w:rPr>
      </w:pPr>
    </w:p>
    <w:p w:rsidR="000E611B" w:rsidRPr="00ED1ED3" w:rsidRDefault="000E611B" w:rsidP="000E611B">
      <w:pPr>
        <w:spacing w:after="0" w:line="240" w:lineRule="auto"/>
        <w:ind w:firstLine="567"/>
        <w:rPr>
          <w:rFonts w:ascii="GHEA Grapalat" w:eastAsia="Times New Roman" w:hAnsi="GHEA Grapalat" w:cs="Times New Roman"/>
          <w:i/>
          <w:sz w:val="20"/>
          <w:szCs w:val="24"/>
          <w:lang w:val="af-ZA"/>
        </w:rPr>
      </w:pPr>
      <w:r w:rsidRPr="00ED1ED3">
        <w:rPr>
          <w:rFonts w:ascii="Sylfaen" w:eastAsia="Times New Roman" w:hAnsi="Sylfaen" w:cs="Sylfaen"/>
          <w:sz w:val="20"/>
          <w:szCs w:val="24"/>
          <w:lang w:val="af-ZA"/>
        </w:rPr>
        <w:t>ԳԵՂԱԿԵ</w:t>
      </w:r>
      <w:r w:rsidRPr="00ED1ED3">
        <w:rPr>
          <w:rFonts w:ascii="GHEA Grapalat" w:eastAsia="Times New Roman" w:hAnsi="GHEA Grapalat" w:cs="Times New Roman"/>
          <w:sz w:val="20"/>
          <w:szCs w:val="24"/>
          <w:lang w:val="af-ZA"/>
        </w:rPr>
        <w:t xml:space="preserve">ՐՏ ՀԱՄԱՅՆՔԻ   ՈՌՈԳՄԱՆ ՑԱՆՑԻ </w:t>
      </w:r>
      <w:r w:rsidRPr="00ED1ED3">
        <w:rPr>
          <w:rFonts w:ascii="GHEA Grapalat" w:eastAsia="Times New Roman" w:hAnsi="GHEA Grapalat" w:cs="Times New Roman"/>
          <w:sz w:val="20"/>
          <w:szCs w:val="24"/>
          <w:lang w:val="hy-AM"/>
        </w:rPr>
        <w:t>ՎԵՐԱՆՈՐՈԳՄԱՆ</w:t>
      </w:r>
      <w:r w:rsidRPr="00ED1ED3">
        <w:rPr>
          <w:rFonts w:ascii="GHEA Grapalat" w:eastAsia="Times New Roman" w:hAnsi="GHEA Grapalat" w:cs="Times New Roman"/>
          <w:sz w:val="20"/>
          <w:szCs w:val="24"/>
          <w:lang w:val="af-ZA"/>
        </w:rPr>
        <w:t xml:space="preserve"> ՆՊԱՏԱԿՈՎ  </w:t>
      </w:r>
    </w:p>
    <w:p w:rsidR="008C271A" w:rsidRPr="008C271A" w:rsidRDefault="008C271A" w:rsidP="008C271A">
      <w:pPr>
        <w:spacing w:after="0" w:line="240" w:lineRule="auto"/>
        <w:ind w:firstLine="567"/>
        <w:jc w:val="center"/>
        <w:rPr>
          <w:rFonts w:ascii="GHEA Grapalat" w:eastAsia="Times New Roman" w:hAnsi="GHEA Grapalat" w:cs="Times New Roman"/>
          <w:b/>
          <w:sz w:val="20"/>
          <w:szCs w:val="24"/>
          <w:lang w:val="pt-BR"/>
        </w:rPr>
      </w:pPr>
      <w:r w:rsidRPr="008C271A">
        <w:rPr>
          <w:rFonts w:ascii="GHEA Grapalat" w:eastAsia="Times New Roman" w:hAnsi="GHEA Grapalat" w:cs="Sylfaen"/>
          <w:b/>
          <w:sz w:val="20"/>
          <w:szCs w:val="24"/>
          <w:lang w:val="pt-BR"/>
        </w:rPr>
        <w:t>ԱՇԽԱՏԱՆՔՆԵՐԻԿԱՏԱՐՄԱՆ</w:t>
      </w: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rPr>
          <w:rFonts w:ascii="GHEA Grapalat" w:eastAsia="Times New Roman" w:hAnsi="GHEA Grapalat" w:cs="Times New Roman"/>
          <w:i/>
          <w:sz w:val="24"/>
          <w:szCs w:val="24"/>
          <w:lang w:val="pt-BR"/>
        </w:rPr>
      </w:pPr>
      <w:r w:rsidRPr="008C271A">
        <w:rPr>
          <w:rFonts w:ascii="GHEA Grapalat" w:eastAsia="Times New Roman" w:hAnsi="GHEA Grapalat" w:cs="Sylfaen"/>
          <w:lang w:val="af-ZA"/>
        </w:rPr>
        <w:t xml:space="preserve">* Կապալառուն աշխատանքները կատարում է </w:t>
      </w:r>
      <w:r w:rsidR="000E611B" w:rsidRPr="00ED1ED3">
        <w:rPr>
          <w:rFonts w:ascii="Arial Unicode" w:eastAsia="Times New Roman" w:hAnsi="Arial Unicode" w:cs="Sylfaen"/>
        </w:rPr>
        <w:t>Գեղակերտհամայնքում</w:t>
      </w:r>
      <w:r w:rsidR="000E611B" w:rsidRPr="00ED1ED3">
        <w:rPr>
          <w:rFonts w:ascii="GHEA Grapalat" w:eastAsia="Times New Roman" w:hAnsi="GHEA Grapalat" w:cs="Sylfaen"/>
          <w:lang w:val="af-ZA"/>
        </w:rPr>
        <w:t>:</w:t>
      </w: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tbl>
      <w:tblPr>
        <w:tblW w:w="9639" w:type="dxa"/>
        <w:jc w:val="center"/>
        <w:tblLayout w:type="fixed"/>
        <w:tblLook w:val="0000"/>
      </w:tblPr>
      <w:tblGrid>
        <w:gridCol w:w="4536"/>
        <w:gridCol w:w="760"/>
        <w:gridCol w:w="4343"/>
      </w:tblGrid>
      <w:tr w:rsidR="008C271A" w:rsidRPr="008C271A" w:rsidTr="00405051">
        <w:trPr>
          <w:jc w:val="center"/>
        </w:trPr>
        <w:tc>
          <w:tcPr>
            <w:tcW w:w="4536" w:type="dxa"/>
          </w:tcPr>
          <w:p w:rsidR="008C271A" w:rsidRPr="008C271A" w:rsidRDefault="008C271A" w:rsidP="008C271A">
            <w:pPr>
              <w:spacing w:after="0" w:line="360" w:lineRule="auto"/>
              <w:jc w:val="center"/>
              <w:rPr>
                <w:rFonts w:ascii="GHEA Grapalat" w:eastAsia="Times New Roman" w:hAnsi="GHEA Grapalat" w:cs="Sylfaen"/>
                <w:b/>
                <w:bCs/>
                <w:sz w:val="24"/>
                <w:szCs w:val="24"/>
                <w:lang w:val="nb-NO"/>
              </w:rPr>
            </w:pPr>
            <w:r w:rsidRPr="008C271A">
              <w:rPr>
                <w:rFonts w:ascii="GHEA Grapalat" w:eastAsia="Times New Roman" w:hAnsi="GHEA Grapalat" w:cs="Sylfaen"/>
                <w:b/>
                <w:bCs/>
                <w:sz w:val="24"/>
                <w:szCs w:val="24"/>
                <w:lang w:val="nb-NO"/>
              </w:rPr>
              <w:t>ՊԱՏՎԻՐԱՏՈՒ</w:t>
            </w:r>
          </w:p>
          <w:p w:rsidR="008C271A" w:rsidRPr="008C271A" w:rsidRDefault="008C271A" w:rsidP="008C271A">
            <w:pPr>
              <w:spacing w:after="0" w:line="240" w:lineRule="auto"/>
              <w:rPr>
                <w:rFonts w:ascii="GHEA Grapalat" w:eastAsia="Times New Roman" w:hAnsi="GHEA Grapalat" w:cs="Times New Roman"/>
              </w:rPr>
            </w:pPr>
          </w:p>
          <w:p w:rsidR="008C271A" w:rsidRPr="008C271A" w:rsidRDefault="008C271A" w:rsidP="008C271A">
            <w:pPr>
              <w:spacing w:after="0" w:line="240" w:lineRule="auto"/>
              <w:rPr>
                <w:rFonts w:ascii="GHEA Grapalat" w:eastAsia="Times New Roman" w:hAnsi="GHEA Grapalat" w:cs="Times New Roman"/>
                <w:sz w:val="24"/>
                <w:szCs w:val="24"/>
              </w:rPr>
            </w:pPr>
          </w:p>
          <w:p w:rsidR="008C271A" w:rsidRPr="008C271A" w:rsidRDefault="008C271A" w:rsidP="008C271A">
            <w:pPr>
              <w:spacing w:after="0" w:line="240" w:lineRule="auto"/>
              <w:jc w:val="center"/>
              <w:rPr>
                <w:rFonts w:ascii="GHEA Grapalat" w:eastAsia="Times New Roman" w:hAnsi="GHEA Grapalat" w:cs="Times New Roman"/>
                <w:sz w:val="24"/>
                <w:szCs w:val="24"/>
              </w:rPr>
            </w:pPr>
            <w:r w:rsidRPr="008C271A">
              <w:rPr>
                <w:rFonts w:ascii="GHEA Grapalat" w:eastAsia="Times New Roman" w:hAnsi="GHEA Grapalat" w:cs="Times New Roman"/>
                <w:sz w:val="24"/>
                <w:szCs w:val="24"/>
              </w:rPr>
              <w:t>---------------------------------</w:t>
            </w:r>
          </w:p>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w:t>
            </w:r>
            <w:r w:rsidRPr="008C271A">
              <w:rPr>
                <w:rFonts w:ascii="GHEA Grapalat" w:eastAsia="Times New Roman" w:hAnsi="GHEA Grapalat" w:cs="Sylfaen"/>
                <w:sz w:val="18"/>
                <w:szCs w:val="18"/>
              </w:rPr>
              <w:t>ստորագրություն</w:t>
            </w:r>
            <w:r w:rsidRPr="008C271A">
              <w:rPr>
                <w:rFonts w:ascii="GHEA Grapalat" w:eastAsia="Times New Roman" w:hAnsi="GHEA Grapalat" w:cs="Times New Roman"/>
                <w:sz w:val="18"/>
                <w:szCs w:val="18"/>
                <w:lang w:val="en-US"/>
              </w:rPr>
              <w:t>/</w:t>
            </w:r>
          </w:p>
          <w:p w:rsidR="008C271A" w:rsidRPr="008C271A" w:rsidRDefault="008C271A" w:rsidP="008C271A">
            <w:pPr>
              <w:spacing w:after="0" w:line="240" w:lineRule="auto"/>
              <w:jc w:val="center"/>
              <w:rPr>
                <w:rFonts w:ascii="GHEA Grapalat" w:eastAsia="Times New Roman" w:hAnsi="GHEA Grapalat" w:cs="Times New Roman"/>
                <w:sz w:val="18"/>
                <w:szCs w:val="18"/>
              </w:rPr>
            </w:pPr>
            <w:r w:rsidRPr="008C271A">
              <w:rPr>
                <w:rFonts w:ascii="GHEA Grapalat" w:eastAsia="Times New Roman" w:hAnsi="GHEA Grapalat" w:cs="Sylfaen"/>
                <w:sz w:val="18"/>
                <w:szCs w:val="18"/>
              </w:rPr>
              <w:t>Կ</w:t>
            </w:r>
            <w:r w:rsidRPr="008C271A">
              <w:rPr>
                <w:rFonts w:ascii="GHEA Grapalat" w:eastAsia="Times New Roman" w:hAnsi="GHEA Grapalat" w:cs="Times New Roman"/>
                <w:sz w:val="18"/>
                <w:szCs w:val="18"/>
              </w:rPr>
              <w:t>.</w:t>
            </w:r>
            <w:r w:rsidRPr="008C271A">
              <w:rPr>
                <w:rFonts w:ascii="GHEA Grapalat" w:eastAsia="Times New Roman" w:hAnsi="GHEA Grapalat" w:cs="Sylfaen"/>
                <w:sz w:val="18"/>
                <w:szCs w:val="18"/>
              </w:rPr>
              <w:t>Տ</w:t>
            </w:r>
          </w:p>
        </w:tc>
        <w:tc>
          <w:tcPr>
            <w:tcW w:w="760" w:type="dxa"/>
          </w:tcPr>
          <w:p w:rsidR="008C271A" w:rsidRPr="008C271A" w:rsidRDefault="008C271A" w:rsidP="008C271A">
            <w:pPr>
              <w:spacing w:after="0" w:line="360" w:lineRule="auto"/>
              <w:jc w:val="center"/>
              <w:rPr>
                <w:rFonts w:ascii="GHEA Grapalat" w:eastAsia="Times New Roman" w:hAnsi="GHEA Grapalat" w:cs="Times New Roman"/>
                <w:sz w:val="24"/>
                <w:szCs w:val="24"/>
              </w:rPr>
            </w:pPr>
          </w:p>
        </w:tc>
        <w:tc>
          <w:tcPr>
            <w:tcW w:w="4343" w:type="dxa"/>
          </w:tcPr>
          <w:p w:rsidR="008C271A" w:rsidRPr="008C271A" w:rsidRDefault="008C271A" w:rsidP="008C271A">
            <w:pPr>
              <w:spacing w:after="0" w:line="360" w:lineRule="auto"/>
              <w:jc w:val="center"/>
              <w:rPr>
                <w:rFonts w:ascii="GHEA Grapalat" w:eastAsia="Times New Roman" w:hAnsi="GHEA Grapalat" w:cs="Sylfaen"/>
                <w:b/>
                <w:bCs/>
                <w:sz w:val="24"/>
                <w:szCs w:val="24"/>
              </w:rPr>
            </w:pPr>
            <w:r w:rsidRPr="008C271A">
              <w:rPr>
                <w:rFonts w:ascii="GHEA Grapalat" w:eastAsia="Times New Roman" w:hAnsi="GHEA Grapalat" w:cs="Sylfaen"/>
                <w:b/>
                <w:bCs/>
                <w:sz w:val="24"/>
                <w:szCs w:val="24"/>
                <w:lang w:val="pt-BR"/>
              </w:rPr>
              <w:t>ԿԱՊԱԼԱՌՈՒ</w:t>
            </w:r>
          </w:p>
          <w:p w:rsidR="008C271A" w:rsidRPr="008C271A" w:rsidRDefault="008C271A" w:rsidP="008C271A">
            <w:pPr>
              <w:spacing w:after="0" w:line="240" w:lineRule="auto"/>
              <w:jc w:val="center"/>
              <w:rPr>
                <w:rFonts w:ascii="GHEA Grapalat" w:eastAsia="Times New Roman" w:hAnsi="GHEA Grapalat" w:cs="Times New Roman"/>
                <w:sz w:val="24"/>
                <w:szCs w:val="24"/>
              </w:rPr>
            </w:pPr>
          </w:p>
          <w:p w:rsidR="008C271A" w:rsidRPr="008C271A" w:rsidRDefault="008C271A" w:rsidP="008C271A">
            <w:pPr>
              <w:spacing w:after="0" w:line="240" w:lineRule="auto"/>
              <w:jc w:val="center"/>
              <w:rPr>
                <w:rFonts w:ascii="GHEA Grapalat" w:eastAsia="Times New Roman" w:hAnsi="GHEA Grapalat" w:cs="Times New Roman"/>
                <w:sz w:val="24"/>
                <w:szCs w:val="24"/>
              </w:rPr>
            </w:pPr>
          </w:p>
          <w:p w:rsidR="008C271A" w:rsidRPr="008C271A" w:rsidRDefault="008C271A" w:rsidP="008C271A">
            <w:pPr>
              <w:spacing w:after="0" w:line="240" w:lineRule="auto"/>
              <w:jc w:val="center"/>
              <w:rPr>
                <w:rFonts w:ascii="GHEA Grapalat" w:eastAsia="Times New Roman" w:hAnsi="GHEA Grapalat" w:cs="Times New Roman"/>
                <w:sz w:val="24"/>
                <w:szCs w:val="24"/>
              </w:rPr>
            </w:pPr>
            <w:r w:rsidRPr="008C271A">
              <w:rPr>
                <w:rFonts w:ascii="GHEA Grapalat" w:eastAsia="Times New Roman" w:hAnsi="GHEA Grapalat" w:cs="Times New Roman"/>
                <w:sz w:val="24"/>
                <w:szCs w:val="24"/>
              </w:rPr>
              <w:t>---------------------------------</w:t>
            </w:r>
          </w:p>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w:t>
            </w:r>
            <w:r w:rsidRPr="008C271A">
              <w:rPr>
                <w:rFonts w:ascii="GHEA Grapalat" w:eastAsia="Times New Roman" w:hAnsi="GHEA Grapalat" w:cs="Sylfaen"/>
                <w:sz w:val="18"/>
                <w:szCs w:val="18"/>
              </w:rPr>
              <w:t>ստորագրություն</w:t>
            </w:r>
            <w:r w:rsidRPr="008C271A">
              <w:rPr>
                <w:rFonts w:ascii="GHEA Grapalat" w:eastAsia="Times New Roman" w:hAnsi="GHEA Grapalat" w:cs="Times New Roman"/>
                <w:sz w:val="18"/>
                <w:szCs w:val="18"/>
                <w:lang w:val="en-US"/>
              </w:rPr>
              <w:t>/</w:t>
            </w:r>
          </w:p>
          <w:p w:rsidR="008C271A" w:rsidRPr="008C271A" w:rsidRDefault="008C271A" w:rsidP="008C271A">
            <w:pPr>
              <w:spacing w:after="0" w:line="240" w:lineRule="auto"/>
              <w:jc w:val="center"/>
              <w:rPr>
                <w:rFonts w:ascii="GHEA Grapalat" w:eastAsia="Times New Roman" w:hAnsi="GHEA Grapalat" w:cs="Times New Roman"/>
              </w:rPr>
            </w:pPr>
            <w:r w:rsidRPr="008C271A">
              <w:rPr>
                <w:rFonts w:ascii="GHEA Grapalat" w:eastAsia="Times New Roman" w:hAnsi="GHEA Grapalat" w:cs="Sylfaen"/>
                <w:sz w:val="18"/>
                <w:szCs w:val="18"/>
              </w:rPr>
              <w:t>Կ</w:t>
            </w:r>
            <w:r w:rsidRPr="008C271A">
              <w:rPr>
                <w:rFonts w:ascii="GHEA Grapalat" w:eastAsia="Times New Roman" w:hAnsi="GHEA Grapalat" w:cs="Times New Roman"/>
                <w:sz w:val="18"/>
                <w:szCs w:val="18"/>
              </w:rPr>
              <w:t>.</w:t>
            </w:r>
            <w:r w:rsidRPr="008C271A">
              <w:rPr>
                <w:rFonts w:ascii="GHEA Grapalat" w:eastAsia="Times New Roman" w:hAnsi="GHEA Grapalat" w:cs="Sylfaen"/>
                <w:sz w:val="18"/>
                <w:szCs w:val="18"/>
              </w:rPr>
              <w:t>Տ</w:t>
            </w:r>
          </w:p>
        </w:tc>
      </w:tr>
    </w:tbl>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8C271A" w:rsidRDefault="008C271A" w:rsidP="008C271A">
      <w:pPr>
        <w:spacing w:after="0" w:line="240" w:lineRule="auto"/>
        <w:ind w:firstLine="567"/>
        <w:jc w:val="right"/>
        <w:rPr>
          <w:rFonts w:ascii="GHEA Grapalat" w:eastAsia="Times New Roman" w:hAnsi="GHEA Grapalat" w:cs="Times New Roman"/>
          <w:i/>
          <w:sz w:val="24"/>
          <w:szCs w:val="24"/>
          <w:lang w:val="pt-BR"/>
        </w:rPr>
      </w:pPr>
    </w:p>
    <w:p w:rsidR="00BE65F9" w:rsidRPr="008C271A" w:rsidRDefault="00BE65F9" w:rsidP="008C271A">
      <w:pPr>
        <w:spacing w:after="0" w:line="240" w:lineRule="auto"/>
        <w:ind w:firstLine="567"/>
        <w:jc w:val="right"/>
        <w:rPr>
          <w:rFonts w:ascii="GHEA Grapalat" w:eastAsia="Times New Roman" w:hAnsi="GHEA Grapalat" w:cs="Times New Roman"/>
          <w:i/>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Arial"/>
          <w:i/>
          <w:sz w:val="20"/>
          <w:szCs w:val="20"/>
          <w:lang w:val="pt-BR"/>
        </w:rPr>
      </w:pPr>
      <w:r w:rsidRPr="008C271A">
        <w:rPr>
          <w:rFonts w:ascii="GHEA Grapalat" w:eastAsia="Times New Roman" w:hAnsi="GHEA Grapalat" w:cs="Sylfaen"/>
          <w:i/>
          <w:sz w:val="20"/>
          <w:szCs w:val="20"/>
          <w:lang w:val="pt-BR"/>
        </w:rPr>
        <w:lastRenderedPageBreak/>
        <w:t>Հավելվածթիվ</w:t>
      </w:r>
      <w:r w:rsidRPr="008C271A">
        <w:rPr>
          <w:rFonts w:ascii="GHEA Grapalat" w:eastAsia="Times New Roman" w:hAnsi="GHEA Grapalat" w:cs="Arial"/>
          <w:i/>
          <w:sz w:val="20"/>
          <w:szCs w:val="20"/>
          <w:lang w:val="pt-BR"/>
        </w:rPr>
        <w:t xml:space="preserve"> 2</w:t>
      </w:r>
    </w:p>
    <w:p w:rsidR="008C271A" w:rsidRPr="008C271A" w:rsidRDefault="008C271A" w:rsidP="008C271A">
      <w:pPr>
        <w:spacing w:after="0" w:line="240" w:lineRule="auto"/>
        <w:ind w:firstLine="567"/>
        <w:jc w:val="right"/>
        <w:rPr>
          <w:rFonts w:ascii="GHEA Grapalat" w:eastAsia="Times New Roman" w:hAnsi="GHEA Grapalat" w:cs="Arial"/>
          <w:i/>
          <w:sz w:val="20"/>
          <w:szCs w:val="20"/>
          <w:lang w:val="pt-BR"/>
        </w:rPr>
      </w:pPr>
      <w:r w:rsidRPr="008C271A">
        <w:rPr>
          <w:rFonts w:ascii="GHEA Grapalat" w:eastAsia="Times New Roman" w:hAnsi="GHEA Grapalat" w:cs="Times New Roman"/>
          <w:i/>
          <w:sz w:val="20"/>
          <w:szCs w:val="20"/>
          <w:lang w:val="en-US"/>
        </w:rPr>
        <w:t>«»</w:t>
      </w:r>
      <w:r w:rsidRPr="008C271A">
        <w:rPr>
          <w:rFonts w:ascii="GHEA Grapalat" w:eastAsia="Times New Roman" w:hAnsi="GHEA Grapalat" w:cs="Times New Roman"/>
          <w:i/>
          <w:sz w:val="20"/>
          <w:szCs w:val="20"/>
          <w:lang w:val="pt-BR"/>
        </w:rPr>
        <w:t xml:space="preserve">                  20   </w:t>
      </w:r>
      <w:r w:rsidRPr="008C271A">
        <w:rPr>
          <w:rFonts w:ascii="GHEA Grapalat" w:eastAsia="Times New Roman" w:hAnsi="GHEA Grapalat" w:cs="Sylfaen"/>
          <w:i/>
          <w:sz w:val="20"/>
          <w:szCs w:val="20"/>
          <w:lang w:val="pt-BR"/>
        </w:rPr>
        <w:t>թ</w:t>
      </w:r>
      <w:r w:rsidRPr="008C271A">
        <w:rPr>
          <w:rFonts w:ascii="GHEA Grapalat" w:eastAsia="Times New Roman" w:hAnsi="GHEA Grapalat" w:cs="Arial"/>
          <w:i/>
          <w:sz w:val="20"/>
          <w:szCs w:val="20"/>
          <w:lang w:val="pt-BR"/>
        </w:rPr>
        <w:t xml:space="preserve">. </w:t>
      </w:r>
      <w:r w:rsidRPr="008C271A">
        <w:rPr>
          <w:rFonts w:ascii="GHEA Grapalat" w:eastAsia="Times New Roman" w:hAnsi="GHEA Grapalat" w:cs="Sylfaen"/>
          <w:i/>
          <w:sz w:val="20"/>
          <w:szCs w:val="20"/>
          <w:lang w:val="pt-BR"/>
        </w:rPr>
        <w:t>կնքված</w:t>
      </w:r>
    </w:p>
    <w:p w:rsidR="008C271A" w:rsidRPr="008C271A" w:rsidRDefault="00BE65F9" w:rsidP="008C271A">
      <w:pPr>
        <w:spacing w:after="0" w:line="240" w:lineRule="auto"/>
        <w:jc w:val="right"/>
        <w:rPr>
          <w:rFonts w:ascii="GHEA Grapalat" w:eastAsia="Times New Roman" w:hAnsi="GHEA Grapalat" w:cs="Arial"/>
          <w:i/>
          <w:sz w:val="20"/>
          <w:szCs w:val="20"/>
          <w:lang w:val="pt-BR"/>
        </w:rPr>
      </w:pPr>
      <w:bookmarkStart w:id="28" w:name="_Hlk87222876"/>
      <w:r w:rsidRPr="008C271A">
        <w:rPr>
          <w:rFonts w:ascii="GHEA Grapalat" w:eastAsia="Times New Roman" w:hAnsi="GHEA Grapalat" w:cs="Times New Roman"/>
          <w:sz w:val="24"/>
          <w:szCs w:val="24"/>
          <w:lang w:val="af-ZA"/>
        </w:rPr>
        <w:t>«</w:t>
      </w:r>
      <w:r>
        <w:rPr>
          <w:rFonts w:ascii="GHEA Grapalat" w:eastAsia="Times New Roman" w:hAnsi="GHEA Grapalat" w:cs="Times New Roman"/>
          <w:b/>
          <w:sz w:val="20"/>
          <w:szCs w:val="20"/>
          <w:lang w:val="hy-AM"/>
        </w:rPr>
        <w:t>ՀՀԱՄԳՀ</w:t>
      </w:r>
      <w:r w:rsidRPr="008C271A">
        <w:rPr>
          <w:rFonts w:ascii="GHEA Grapalat" w:eastAsia="Times New Roman" w:hAnsi="GHEA Grapalat" w:cs="Times New Roman"/>
          <w:b/>
          <w:sz w:val="20"/>
          <w:szCs w:val="20"/>
          <w:lang w:val="es-ES"/>
        </w:rPr>
        <w:t>-</w:t>
      </w:r>
      <w:r w:rsidRPr="008C271A">
        <w:rPr>
          <w:rFonts w:ascii="GHEA Grapalat" w:eastAsia="Times New Roman" w:hAnsi="GHEA Grapalat" w:cs="Sylfaen"/>
          <w:b/>
          <w:sz w:val="20"/>
          <w:szCs w:val="20"/>
          <w:lang w:val="hy-AM"/>
        </w:rPr>
        <w:t>Բ</w:t>
      </w:r>
      <w:r w:rsidRPr="00410B6F">
        <w:rPr>
          <w:rFonts w:ascii="GHEA Grapalat" w:eastAsia="Times New Roman" w:hAnsi="GHEA Grapalat" w:cs="Sylfaen"/>
          <w:b/>
          <w:sz w:val="20"/>
          <w:szCs w:val="20"/>
          <w:lang w:val="hy-AM"/>
        </w:rPr>
        <w:t>Մ</w:t>
      </w:r>
      <w:r w:rsidRPr="008C271A">
        <w:rPr>
          <w:rFonts w:ascii="GHEA Grapalat" w:eastAsia="Times New Roman" w:hAnsi="GHEA Grapalat" w:cs="Sylfaen"/>
          <w:b/>
          <w:sz w:val="20"/>
          <w:szCs w:val="20"/>
          <w:lang w:val="hy-AM"/>
        </w:rPr>
        <w:t>Ա</w:t>
      </w:r>
      <w:r w:rsidRPr="00410B6F">
        <w:rPr>
          <w:rFonts w:ascii="GHEA Grapalat" w:eastAsia="Times New Roman" w:hAnsi="GHEA Grapalat" w:cs="Sylfaen"/>
          <w:b/>
          <w:sz w:val="20"/>
          <w:szCs w:val="20"/>
          <w:lang w:val="hy-AM"/>
        </w:rPr>
        <w:t>Շ</w:t>
      </w:r>
      <w:r w:rsidRPr="008C271A">
        <w:rPr>
          <w:rFonts w:ascii="GHEA Grapalat" w:eastAsia="Times New Roman" w:hAnsi="GHEA Grapalat" w:cs="Sylfaen"/>
          <w:b/>
          <w:sz w:val="20"/>
          <w:szCs w:val="20"/>
          <w:lang w:val="hy-AM"/>
        </w:rPr>
        <w:t>ՁԲ</w:t>
      </w:r>
      <w:r>
        <w:rPr>
          <w:rFonts w:ascii="GHEA Grapalat" w:eastAsia="Times New Roman" w:hAnsi="GHEA Grapalat" w:cs="Times New Roman"/>
          <w:b/>
          <w:sz w:val="20"/>
          <w:szCs w:val="20"/>
          <w:lang w:val="hy-AM"/>
        </w:rPr>
        <w:t>21</w:t>
      </w:r>
      <w:r w:rsidRPr="008C271A">
        <w:rPr>
          <w:rFonts w:ascii="GHEA Grapalat" w:eastAsia="Times New Roman" w:hAnsi="GHEA Grapalat" w:cs="Times New Roman"/>
          <w:b/>
          <w:sz w:val="20"/>
          <w:szCs w:val="20"/>
          <w:lang w:val="es-ES"/>
        </w:rPr>
        <w:t>/</w:t>
      </w:r>
      <w:r>
        <w:rPr>
          <w:rFonts w:ascii="GHEA Grapalat" w:eastAsia="Times New Roman" w:hAnsi="GHEA Grapalat" w:cs="Times New Roman"/>
          <w:b/>
          <w:sz w:val="20"/>
          <w:szCs w:val="20"/>
          <w:lang w:val="hy-AM"/>
        </w:rPr>
        <w:t>08</w:t>
      </w:r>
      <w:r w:rsidRPr="008C271A">
        <w:rPr>
          <w:rFonts w:ascii="GHEA Grapalat" w:eastAsia="Times New Roman" w:hAnsi="GHEA Grapalat" w:cs="Times New Roman"/>
          <w:sz w:val="24"/>
          <w:szCs w:val="24"/>
          <w:lang w:val="af-ZA"/>
        </w:rPr>
        <w:t>»</w:t>
      </w:r>
      <w:r w:rsidRPr="008C271A">
        <w:rPr>
          <w:rFonts w:ascii="GHEA Grapalat" w:eastAsia="Times New Roman" w:hAnsi="GHEA Grapalat" w:cs="Sylfaen"/>
          <w:b/>
          <w:sz w:val="20"/>
          <w:szCs w:val="20"/>
          <w:lang w:val="es-ES"/>
        </w:rPr>
        <w:t>*</w:t>
      </w:r>
      <w:bookmarkEnd w:id="28"/>
      <w:r w:rsidR="008C271A" w:rsidRPr="008C271A">
        <w:rPr>
          <w:rFonts w:ascii="GHEA Grapalat" w:eastAsia="Times New Roman" w:hAnsi="GHEA Grapalat" w:cs="Sylfaen"/>
          <w:i/>
          <w:sz w:val="20"/>
          <w:szCs w:val="20"/>
          <w:lang w:val="pt-BR"/>
        </w:rPr>
        <w:t>ծածկագրով պայմանագրի</w:t>
      </w:r>
    </w:p>
    <w:p w:rsidR="008C271A" w:rsidRPr="008C271A" w:rsidRDefault="008C271A" w:rsidP="008C271A">
      <w:pPr>
        <w:spacing w:after="0" w:line="240" w:lineRule="auto"/>
        <w:jc w:val="center"/>
        <w:rPr>
          <w:rFonts w:ascii="GHEA Grapalat" w:eastAsia="Times New Roman" w:hAnsi="GHEA Grapalat" w:cs="Sylfaen"/>
          <w:b/>
          <w:sz w:val="24"/>
          <w:szCs w:val="24"/>
          <w:lang w:val="pt-BR"/>
        </w:rPr>
      </w:pPr>
    </w:p>
    <w:p w:rsidR="008C271A" w:rsidRPr="008C271A" w:rsidRDefault="008C271A" w:rsidP="008C271A">
      <w:pPr>
        <w:spacing w:after="0" w:line="240" w:lineRule="auto"/>
        <w:jc w:val="center"/>
        <w:rPr>
          <w:rFonts w:ascii="GHEA Grapalat" w:eastAsia="Times New Roman" w:hAnsi="GHEA Grapalat" w:cs="Sylfaen"/>
          <w:b/>
          <w:sz w:val="24"/>
          <w:szCs w:val="24"/>
          <w:lang w:val="pt-BR"/>
        </w:rPr>
      </w:pPr>
    </w:p>
    <w:p w:rsidR="008C271A" w:rsidRPr="008C271A" w:rsidRDefault="008C271A" w:rsidP="008C271A">
      <w:pPr>
        <w:spacing w:after="0" w:line="240" w:lineRule="auto"/>
        <w:jc w:val="center"/>
        <w:rPr>
          <w:rFonts w:ascii="GHEA Grapalat" w:eastAsia="Times New Roman" w:hAnsi="GHEA Grapalat" w:cs="Times New Roman"/>
          <w:b/>
          <w:sz w:val="20"/>
          <w:szCs w:val="20"/>
          <w:lang w:val="pt-BR"/>
        </w:rPr>
      </w:pPr>
      <w:r w:rsidRPr="008C271A">
        <w:rPr>
          <w:rFonts w:ascii="GHEA Grapalat" w:eastAsia="Times New Roman" w:hAnsi="GHEA Grapalat" w:cs="Sylfaen"/>
          <w:b/>
          <w:sz w:val="20"/>
          <w:szCs w:val="20"/>
          <w:lang w:val="pt-BR"/>
        </w:rPr>
        <w:t>ՕՐԱՑՈՒՑԱՅԻՆԳՐԱՖԻԿ</w:t>
      </w:r>
    </w:p>
    <w:p w:rsidR="008C271A" w:rsidRPr="008C271A" w:rsidRDefault="00BE65F9" w:rsidP="008C271A">
      <w:pPr>
        <w:spacing w:after="0" w:line="240" w:lineRule="auto"/>
        <w:ind w:firstLine="567"/>
        <w:jc w:val="center"/>
        <w:rPr>
          <w:rFonts w:ascii="GHEA Grapalat" w:eastAsia="Times New Roman" w:hAnsi="GHEA Grapalat" w:cs="Times New Roman"/>
          <w:b/>
          <w:sz w:val="20"/>
          <w:szCs w:val="20"/>
          <w:lang w:val="pt-BR"/>
        </w:rPr>
      </w:pPr>
      <w:r w:rsidRPr="00ED1ED3">
        <w:rPr>
          <w:rFonts w:ascii="Sylfaen" w:eastAsia="Times New Roman" w:hAnsi="Sylfaen" w:cs="Sylfaen"/>
          <w:sz w:val="20"/>
          <w:szCs w:val="24"/>
          <w:lang w:val="af-ZA"/>
        </w:rPr>
        <w:t>ԳԵՂԱԿԵ</w:t>
      </w:r>
      <w:r w:rsidRPr="00ED1ED3">
        <w:rPr>
          <w:rFonts w:ascii="GHEA Grapalat" w:eastAsia="Times New Roman" w:hAnsi="GHEA Grapalat" w:cs="Times New Roman"/>
          <w:sz w:val="20"/>
          <w:szCs w:val="24"/>
          <w:lang w:val="af-ZA"/>
        </w:rPr>
        <w:t xml:space="preserve">ՐՏ ՀԱՄԱՅՆՔԻ   ՈՌՈԳՄԱՆ ՑԱՆՑԻ </w:t>
      </w:r>
      <w:r w:rsidR="008C271A" w:rsidRPr="008C271A">
        <w:rPr>
          <w:rFonts w:ascii="GHEA Grapalat" w:eastAsia="Times New Roman" w:hAnsi="GHEA Grapalat" w:cs="Sylfaen"/>
          <w:b/>
          <w:sz w:val="18"/>
          <w:szCs w:val="18"/>
          <w:lang w:val="pt-BR"/>
        </w:rPr>
        <w:t>ԱՇԽԱՏԱՆՔՆԵՐԻԿԱՏԱՐՄԱՆ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24"/>
        <w:gridCol w:w="1530"/>
        <w:gridCol w:w="1440"/>
      </w:tblGrid>
      <w:tr w:rsidR="008C271A" w:rsidRPr="008C271A" w:rsidTr="00405051">
        <w:trPr>
          <w:cantSplit/>
          <w:jc w:val="center"/>
        </w:trPr>
        <w:tc>
          <w:tcPr>
            <w:tcW w:w="540" w:type="dxa"/>
            <w:vMerge w:val="restart"/>
            <w:vAlign w:val="center"/>
          </w:tcPr>
          <w:p w:rsidR="008C271A" w:rsidRPr="008C271A" w:rsidRDefault="008C271A" w:rsidP="008C271A">
            <w:pPr>
              <w:spacing w:after="0" w:line="240" w:lineRule="auto"/>
              <w:jc w:val="center"/>
              <w:rPr>
                <w:rFonts w:ascii="GHEA Grapalat" w:eastAsia="Times New Roman" w:hAnsi="GHEA Grapalat" w:cs="Times New Roman"/>
                <w:sz w:val="20"/>
                <w:szCs w:val="20"/>
                <w:lang w:val="pt-BR"/>
              </w:rPr>
            </w:pPr>
            <w:r w:rsidRPr="008C271A">
              <w:rPr>
                <w:rFonts w:ascii="GHEA Grapalat" w:eastAsia="Times New Roman" w:hAnsi="GHEA Grapalat" w:cs="Times New Roman"/>
                <w:sz w:val="20"/>
                <w:szCs w:val="20"/>
                <w:lang w:val="pt-BR"/>
              </w:rPr>
              <w:t xml:space="preserve">N </w:t>
            </w:r>
            <w:r w:rsidRPr="008C271A">
              <w:rPr>
                <w:rFonts w:ascii="GHEA Grapalat" w:eastAsia="Times New Roman" w:hAnsi="GHEA Grapalat" w:cs="Sylfaen"/>
                <w:sz w:val="20"/>
                <w:szCs w:val="20"/>
                <w:lang w:val="pt-BR"/>
              </w:rPr>
              <w:t>ը</w:t>
            </w:r>
            <w:r w:rsidRPr="008C271A">
              <w:rPr>
                <w:rFonts w:ascii="GHEA Grapalat" w:eastAsia="Times New Roman" w:hAnsi="GHEA Grapalat" w:cs="Arial"/>
                <w:sz w:val="20"/>
                <w:szCs w:val="20"/>
                <w:lang w:val="pt-BR"/>
              </w:rPr>
              <w:t>/</w:t>
            </w:r>
            <w:r w:rsidRPr="008C271A">
              <w:rPr>
                <w:rFonts w:ascii="GHEA Grapalat" w:eastAsia="Times New Roman" w:hAnsi="GHEA Grapalat" w:cs="Sylfaen"/>
                <w:sz w:val="20"/>
                <w:szCs w:val="20"/>
                <w:lang w:val="pt-BR"/>
              </w:rPr>
              <w:t>կ</w:t>
            </w:r>
          </w:p>
        </w:tc>
        <w:tc>
          <w:tcPr>
            <w:tcW w:w="4924" w:type="dxa"/>
            <w:vMerge w:val="restart"/>
            <w:vAlign w:val="center"/>
          </w:tcPr>
          <w:p w:rsidR="008C271A" w:rsidRPr="008C271A" w:rsidRDefault="008C271A" w:rsidP="008C271A">
            <w:pPr>
              <w:spacing w:after="0" w:line="240" w:lineRule="auto"/>
              <w:jc w:val="center"/>
              <w:rPr>
                <w:rFonts w:ascii="GHEA Grapalat" w:eastAsia="Times New Roman" w:hAnsi="GHEA Grapalat" w:cs="Times New Roman"/>
                <w:sz w:val="20"/>
                <w:szCs w:val="20"/>
                <w:lang w:val="pt-BR"/>
              </w:rPr>
            </w:pPr>
            <w:r w:rsidRPr="008C271A">
              <w:rPr>
                <w:rFonts w:ascii="GHEA Grapalat" w:eastAsia="Times New Roman" w:hAnsi="GHEA Grapalat" w:cs="Sylfaen"/>
                <w:sz w:val="20"/>
                <w:szCs w:val="20"/>
                <w:lang w:val="pt-BR"/>
              </w:rPr>
              <w:t>Կապալառուիկողմիցկատարվելիքաշխատանքներիառանձինտեսակների</w:t>
            </w:r>
          </w:p>
          <w:p w:rsidR="008C271A" w:rsidRPr="008C271A" w:rsidRDefault="008C271A" w:rsidP="008C271A">
            <w:pPr>
              <w:spacing w:after="0" w:line="240" w:lineRule="auto"/>
              <w:jc w:val="center"/>
              <w:rPr>
                <w:rFonts w:ascii="GHEA Grapalat" w:eastAsia="Times New Roman" w:hAnsi="GHEA Grapalat" w:cs="Times New Roman"/>
                <w:sz w:val="20"/>
                <w:szCs w:val="20"/>
                <w:lang w:val="pt-BR"/>
              </w:rPr>
            </w:pPr>
            <w:r w:rsidRPr="008C271A">
              <w:rPr>
                <w:rFonts w:ascii="GHEA Grapalat" w:eastAsia="Times New Roman" w:hAnsi="GHEA Grapalat" w:cs="Sylfaen"/>
                <w:sz w:val="20"/>
                <w:szCs w:val="20"/>
                <w:lang w:val="pt-BR"/>
              </w:rPr>
              <w:t>անվանումներ</w:t>
            </w:r>
          </w:p>
        </w:tc>
        <w:tc>
          <w:tcPr>
            <w:tcW w:w="2970" w:type="dxa"/>
            <w:gridSpan w:val="2"/>
            <w:vAlign w:val="center"/>
          </w:tcPr>
          <w:p w:rsidR="008C271A" w:rsidRPr="008C271A" w:rsidRDefault="008C271A" w:rsidP="008C271A">
            <w:pPr>
              <w:spacing w:after="0" w:line="240" w:lineRule="auto"/>
              <w:jc w:val="center"/>
              <w:rPr>
                <w:rFonts w:ascii="GHEA Grapalat" w:eastAsia="Times New Roman" w:hAnsi="GHEA Grapalat" w:cs="Times New Roman"/>
                <w:sz w:val="20"/>
                <w:szCs w:val="20"/>
                <w:lang w:val="pt-BR"/>
              </w:rPr>
            </w:pPr>
            <w:r w:rsidRPr="008C271A">
              <w:rPr>
                <w:rFonts w:ascii="GHEA Grapalat" w:eastAsia="Times New Roman" w:hAnsi="GHEA Grapalat" w:cs="Sylfaen"/>
                <w:sz w:val="20"/>
                <w:szCs w:val="20"/>
                <w:lang w:val="pt-BR"/>
              </w:rPr>
              <w:t>Աշխատանքներիկատարմանժամկետը**</w:t>
            </w:r>
          </w:p>
        </w:tc>
      </w:tr>
      <w:tr w:rsidR="008C271A" w:rsidRPr="008C271A" w:rsidTr="00405051">
        <w:trPr>
          <w:cantSplit/>
          <w:trHeight w:val="586"/>
          <w:jc w:val="center"/>
        </w:trPr>
        <w:tc>
          <w:tcPr>
            <w:tcW w:w="540" w:type="dxa"/>
            <w:vMerge/>
            <w:vAlign w:val="center"/>
          </w:tcPr>
          <w:p w:rsidR="008C271A" w:rsidRPr="008C271A" w:rsidRDefault="008C271A" w:rsidP="008C271A">
            <w:pPr>
              <w:spacing w:after="0" w:line="240" w:lineRule="auto"/>
              <w:jc w:val="both"/>
              <w:rPr>
                <w:rFonts w:ascii="GHEA Grapalat" w:eastAsia="Times New Roman" w:hAnsi="GHEA Grapalat" w:cs="Times New Roman"/>
                <w:sz w:val="20"/>
                <w:szCs w:val="20"/>
                <w:lang w:val="pt-BR"/>
              </w:rPr>
            </w:pPr>
          </w:p>
        </w:tc>
        <w:tc>
          <w:tcPr>
            <w:tcW w:w="4924" w:type="dxa"/>
            <w:vMerge/>
          </w:tcPr>
          <w:p w:rsidR="008C271A" w:rsidRPr="008C271A" w:rsidRDefault="008C271A" w:rsidP="008C271A">
            <w:pPr>
              <w:spacing w:after="0" w:line="240" w:lineRule="auto"/>
              <w:rPr>
                <w:rFonts w:ascii="GHEA Grapalat" w:eastAsia="Times New Roman" w:hAnsi="GHEA Grapalat" w:cs="Times New Roman"/>
                <w:sz w:val="20"/>
                <w:szCs w:val="20"/>
                <w:lang w:val="pt-BR"/>
              </w:rPr>
            </w:pPr>
          </w:p>
        </w:tc>
        <w:tc>
          <w:tcPr>
            <w:tcW w:w="1530" w:type="dxa"/>
            <w:vAlign w:val="center"/>
          </w:tcPr>
          <w:p w:rsidR="008C271A" w:rsidRPr="008C271A" w:rsidRDefault="008C271A" w:rsidP="008C271A">
            <w:pPr>
              <w:spacing w:after="0" w:line="240" w:lineRule="auto"/>
              <w:jc w:val="center"/>
              <w:rPr>
                <w:rFonts w:ascii="GHEA Grapalat" w:eastAsia="Times New Roman" w:hAnsi="GHEA Grapalat" w:cs="Times New Roman"/>
                <w:sz w:val="20"/>
                <w:szCs w:val="20"/>
                <w:lang w:val="pt-BR"/>
              </w:rPr>
            </w:pPr>
            <w:r w:rsidRPr="008C271A">
              <w:rPr>
                <w:rFonts w:ascii="GHEA Grapalat" w:eastAsia="Times New Roman" w:hAnsi="GHEA Grapalat" w:cs="Sylfaen"/>
                <w:sz w:val="20"/>
                <w:szCs w:val="20"/>
                <w:lang w:val="pt-BR"/>
              </w:rPr>
              <w:t>Սկիզբը</w:t>
            </w:r>
          </w:p>
        </w:tc>
        <w:tc>
          <w:tcPr>
            <w:tcW w:w="1440" w:type="dxa"/>
            <w:vAlign w:val="center"/>
          </w:tcPr>
          <w:p w:rsidR="008C271A" w:rsidRPr="008C271A" w:rsidRDefault="008C271A" w:rsidP="008C271A">
            <w:pPr>
              <w:spacing w:after="0" w:line="240" w:lineRule="auto"/>
              <w:jc w:val="center"/>
              <w:rPr>
                <w:rFonts w:ascii="GHEA Grapalat" w:eastAsia="Times New Roman" w:hAnsi="GHEA Grapalat" w:cs="Times New Roman"/>
                <w:sz w:val="20"/>
                <w:szCs w:val="20"/>
                <w:lang w:val="pt-BR"/>
              </w:rPr>
            </w:pPr>
            <w:r w:rsidRPr="008C271A">
              <w:rPr>
                <w:rFonts w:ascii="GHEA Grapalat" w:eastAsia="Times New Roman" w:hAnsi="GHEA Grapalat" w:cs="Sylfaen"/>
                <w:sz w:val="20"/>
                <w:szCs w:val="20"/>
                <w:lang w:val="pt-BR"/>
              </w:rPr>
              <w:t>Ավարտը</w:t>
            </w:r>
          </w:p>
        </w:tc>
      </w:tr>
      <w:tr w:rsidR="008C271A" w:rsidRPr="008C271A" w:rsidTr="00405051">
        <w:trPr>
          <w:trHeight w:val="586"/>
          <w:jc w:val="center"/>
        </w:trPr>
        <w:tc>
          <w:tcPr>
            <w:tcW w:w="540" w:type="dxa"/>
            <w:vAlign w:val="center"/>
          </w:tcPr>
          <w:p w:rsidR="008C271A" w:rsidRPr="008C271A" w:rsidRDefault="008C271A" w:rsidP="008C271A">
            <w:pPr>
              <w:spacing w:after="0" w:line="240" w:lineRule="auto"/>
              <w:jc w:val="center"/>
              <w:rPr>
                <w:rFonts w:ascii="GHEA Grapalat" w:eastAsia="Times New Roman" w:hAnsi="GHEA Grapalat" w:cs="Times New Roman"/>
                <w:sz w:val="20"/>
                <w:szCs w:val="20"/>
                <w:lang w:val="pt-BR"/>
              </w:rPr>
            </w:pPr>
            <w:r w:rsidRPr="008C271A">
              <w:rPr>
                <w:rFonts w:ascii="GHEA Grapalat" w:eastAsia="Times New Roman" w:hAnsi="GHEA Grapalat" w:cs="Times New Roman"/>
                <w:sz w:val="20"/>
                <w:szCs w:val="20"/>
                <w:lang w:val="pt-BR"/>
              </w:rPr>
              <w:t>1</w:t>
            </w:r>
          </w:p>
        </w:tc>
        <w:tc>
          <w:tcPr>
            <w:tcW w:w="4924" w:type="dxa"/>
            <w:vAlign w:val="center"/>
          </w:tcPr>
          <w:p w:rsidR="008C271A" w:rsidRPr="008C271A" w:rsidRDefault="008C271A" w:rsidP="008C271A">
            <w:pPr>
              <w:spacing w:after="0" w:line="240" w:lineRule="auto"/>
              <w:rPr>
                <w:rFonts w:ascii="GHEA Grapalat" w:eastAsia="Times New Roman" w:hAnsi="GHEA Grapalat" w:cs="Times New Roman"/>
                <w:sz w:val="20"/>
                <w:szCs w:val="20"/>
                <w:lang w:val="pt-BR"/>
              </w:rPr>
            </w:pPr>
          </w:p>
        </w:tc>
        <w:tc>
          <w:tcPr>
            <w:tcW w:w="1530" w:type="dxa"/>
            <w:vAlign w:val="center"/>
          </w:tcPr>
          <w:p w:rsidR="008C271A" w:rsidRPr="008C271A" w:rsidRDefault="00ED007B" w:rsidP="008C271A">
            <w:pPr>
              <w:spacing w:after="0" w:line="240" w:lineRule="auto"/>
              <w:jc w:val="center"/>
              <w:rPr>
                <w:rFonts w:ascii="GHEA Grapalat" w:eastAsia="Times New Roman" w:hAnsi="GHEA Grapalat" w:cs="Times New Roman"/>
                <w:sz w:val="20"/>
                <w:szCs w:val="20"/>
                <w:lang w:val="pt-BR"/>
              </w:rPr>
            </w:pPr>
            <w:r w:rsidRPr="00282983">
              <w:rPr>
                <w:rFonts w:ascii="GHEA Grapalat" w:eastAsia="Times New Roman" w:hAnsi="GHEA Grapalat" w:cs="Sylfaen"/>
                <w:i/>
                <w:sz w:val="18"/>
                <w:szCs w:val="18"/>
                <w:highlight w:val="yellow"/>
                <w:lang w:val="pt-BR"/>
              </w:rPr>
              <w:t>ֆինանսական միջոցներ նախատեսվելու դեպքում կողմերի միջև կնքվող համաձայնագրի ուժի մեջ մտնելու օրը</w:t>
            </w:r>
          </w:p>
        </w:tc>
        <w:tc>
          <w:tcPr>
            <w:tcW w:w="1440" w:type="dxa"/>
            <w:vAlign w:val="center"/>
          </w:tcPr>
          <w:p w:rsidR="008C271A" w:rsidRPr="00BE65F9" w:rsidRDefault="00BE65F9" w:rsidP="008C271A">
            <w:pPr>
              <w:spacing w:after="0" w:line="240" w:lineRule="auto"/>
              <w:rPr>
                <w:rFonts w:ascii="Times New Roman" w:eastAsia="Times New Roman" w:hAnsi="Times New Roman" w:cs="Times New Roman"/>
                <w:sz w:val="20"/>
                <w:szCs w:val="20"/>
                <w:lang w:val="hy-AM"/>
              </w:rPr>
            </w:pPr>
            <w:r w:rsidRPr="00ED007B">
              <w:rPr>
                <w:rFonts w:ascii="GHEA Grapalat" w:eastAsia="Times New Roman" w:hAnsi="GHEA Grapalat" w:cs="Times New Roman"/>
                <w:sz w:val="20"/>
                <w:szCs w:val="20"/>
                <w:highlight w:val="yellow"/>
                <w:lang w:val="hy-AM"/>
              </w:rPr>
              <w:t>Մինչև 2024թ</w:t>
            </w:r>
            <w:r w:rsidRPr="00ED007B">
              <w:rPr>
                <w:rFonts w:ascii="Times New Roman" w:eastAsia="Times New Roman" w:hAnsi="Times New Roman" w:cs="Times New Roman"/>
                <w:sz w:val="20"/>
                <w:szCs w:val="20"/>
                <w:highlight w:val="yellow"/>
                <w:lang w:val="hy-AM"/>
              </w:rPr>
              <w:t>․</w:t>
            </w:r>
          </w:p>
        </w:tc>
      </w:tr>
      <w:tr w:rsidR="008C271A" w:rsidRPr="008C271A" w:rsidTr="00405051">
        <w:trPr>
          <w:trHeight w:val="586"/>
          <w:jc w:val="center"/>
        </w:trPr>
        <w:tc>
          <w:tcPr>
            <w:tcW w:w="540" w:type="dxa"/>
            <w:vAlign w:val="center"/>
          </w:tcPr>
          <w:p w:rsidR="008C271A" w:rsidRPr="008C271A" w:rsidRDefault="008C271A" w:rsidP="008C271A">
            <w:pPr>
              <w:spacing w:after="0" w:line="240" w:lineRule="auto"/>
              <w:jc w:val="center"/>
              <w:rPr>
                <w:rFonts w:ascii="GHEA Grapalat" w:eastAsia="Times New Roman" w:hAnsi="GHEA Grapalat" w:cs="Times New Roman"/>
                <w:sz w:val="20"/>
                <w:szCs w:val="20"/>
                <w:lang w:val="pt-BR"/>
              </w:rPr>
            </w:pPr>
            <w:r w:rsidRPr="008C271A">
              <w:rPr>
                <w:rFonts w:ascii="GHEA Grapalat" w:eastAsia="Times New Roman" w:hAnsi="GHEA Grapalat" w:cs="Times New Roman"/>
                <w:sz w:val="20"/>
                <w:szCs w:val="20"/>
                <w:lang w:val="pt-BR"/>
              </w:rPr>
              <w:t>2</w:t>
            </w:r>
          </w:p>
        </w:tc>
        <w:tc>
          <w:tcPr>
            <w:tcW w:w="4924" w:type="dxa"/>
            <w:vAlign w:val="center"/>
          </w:tcPr>
          <w:p w:rsidR="008C271A" w:rsidRPr="008C271A" w:rsidRDefault="008C271A" w:rsidP="008C271A">
            <w:pPr>
              <w:spacing w:after="0" w:line="240" w:lineRule="auto"/>
              <w:rPr>
                <w:rFonts w:ascii="GHEA Grapalat" w:eastAsia="Times New Roman" w:hAnsi="GHEA Grapalat" w:cs="Times New Roman"/>
                <w:sz w:val="20"/>
                <w:szCs w:val="20"/>
                <w:lang w:val="pt-BR"/>
              </w:rPr>
            </w:pPr>
          </w:p>
        </w:tc>
        <w:tc>
          <w:tcPr>
            <w:tcW w:w="1530" w:type="dxa"/>
            <w:vAlign w:val="center"/>
          </w:tcPr>
          <w:p w:rsidR="008C271A" w:rsidRPr="008C271A" w:rsidRDefault="008C271A" w:rsidP="008C271A">
            <w:pPr>
              <w:spacing w:after="0" w:line="240" w:lineRule="auto"/>
              <w:jc w:val="center"/>
              <w:rPr>
                <w:rFonts w:ascii="GHEA Grapalat" w:eastAsia="Times New Roman" w:hAnsi="GHEA Grapalat" w:cs="Times New Roman"/>
                <w:sz w:val="20"/>
                <w:szCs w:val="20"/>
                <w:lang w:val="pt-BR"/>
              </w:rPr>
            </w:pPr>
          </w:p>
        </w:tc>
        <w:tc>
          <w:tcPr>
            <w:tcW w:w="1440" w:type="dxa"/>
            <w:vAlign w:val="center"/>
          </w:tcPr>
          <w:p w:rsidR="008C271A" w:rsidRPr="008C271A" w:rsidRDefault="008C271A" w:rsidP="008C271A">
            <w:pPr>
              <w:spacing w:after="0" w:line="240" w:lineRule="auto"/>
              <w:rPr>
                <w:rFonts w:ascii="GHEA Grapalat" w:eastAsia="Times New Roman" w:hAnsi="GHEA Grapalat" w:cs="Times New Roman"/>
                <w:sz w:val="20"/>
                <w:szCs w:val="20"/>
                <w:lang w:val="pt-BR"/>
              </w:rPr>
            </w:pPr>
          </w:p>
        </w:tc>
      </w:tr>
      <w:tr w:rsidR="008C271A" w:rsidRPr="008C271A" w:rsidTr="00405051">
        <w:trPr>
          <w:trHeight w:val="586"/>
          <w:jc w:val="center"/>
        </w:trPr>
        <w:tc>
          <w:tcPr>
            <w:tcW w:w="540" w:type="dxa"/>
            <w:vAlign w:val="center"/>
          </w:tcPr>
          <w:p w:rsidR="008C271A" w:rsidRPr="008C271A" w:rsidRDefault="008C271A" w:rsidP="008C271A">
            <w:pPr>
              <w:spacing w:after="0" w:line="240" w:lineRule="auto"/>
              <w:jc w:val="center"/>
              <w:rPr>
                <w:rFonts w:ascii="GHEA Grapalat" w:eastAsia="Times New Roman" w:hAnsi="GHEA Grapalat" w:cs="Times New Roman"/>
                <w:sz w:val="20"/>
                <w:szCs w:val="20"/>
                <w:lang w:val="pt-BR"/>
              </w:rPr>
            </w:pPr>
            <w:r w:rsidRPr="008C271A">
              <w:rPr>
                <w:rFonts w:ascii="GHEA Grapalat" w:eastAsia="Times New Roman" w:hAnsi="GHEA Grapalat" w:cs="Times New Roman"/>
                <w:sz w:val="20"/>
                <w:szCs w:val="20"/>
                <w:lang w:val="pt-BR"/>
              </w:rPr>
              <w:t>3</w:t>
            </w:r>
          </w:p>
        </w:tc>
        <w:tc>
          <w:tcPr>
            <w:tcW w:w="4924" w:type="dxa"/>
            <w:vAlign w:val="center"/>
          </w:tcPr>
          <w:p w:rsidR="008C271A" w:rsidRPr="008C271A" w:rsidRDefault="008C271A" w:rsidP="008C271A">
            <w:pPr>
              <w:spacing w:after="0" w:line="240" w:lineRule="auto"/>
              <w:rPr>
                <w:rFonts w:ascii="GHEA Grapalat" w:eastAsia="Times New Roman" w:hAnsi="GHEA Grapalat" w:cs="Times New Roman"/>
                <w:sz w:val="20"/>
                <w:szCs w:val="20"/>
                <w:lang w:val="pt-BR"/>
              </w:rPr>
            </w:pPr>
          </w:p>
        </w:tc>
        <w:tc>
          <w:tcPr>
            <w:tcW w:w="1530" w:type="dxa"/>
            <w:vAlign w:val="center"/>
          </w:tcPr>
          <w:p w:rsidR="008C271A" w:rsidRPr="008C271A" w:rsidRDefault="008C271A" w:rsidP="008C271A">
            <w:pPr>
              <w:spacing w:after="0" w:line="240" w:lineRule="auto"/>
              <w:jc w:val="center"/>
              <w:rPr>
                <w:rFonts w:ascii="GHEA Grapalat" w:eastAsia="Times New Roman" w:hAnsi="GHEA Grapalat" w:cs="Times New Roman"/>
                <w:sz w:val="20"/>
                <w:szCs w:val="20"/>
                <w:lang w:val="pt-BR"/>
              </w:rPr>
            </w:pPr>
          </w:p>
        </w:tc>
        <w:tc>
          <w:tcPr>
            <w:tcW w:w="1440" w:type="dxa"/>
            <w:vAlign w:val="center"/>
          </w:tcPr>
          <w:p w:rsidR="008C271A" w:rsidRPr="008C271A" w:rsidRDefault="008C271A" w:rsidP="008C271A">
            <w:pPr>
              <w:spacing w:after="0" w:line="240" w:lineRule="auto"/>
              <w:rPr>
                <w:rFonts w:ascii="GHEA Grapalat" w:eastAsia="Times New Roman" w:hAnsi="GHEA Grapalat" w:cs="Times New Roman"/>
                <w:sz w:val="20"/>
                <w:szCs w:val="20"/>
                <w:lang w:val="pt-BR"/>
              </w:rPr>
            </w:pPr>
          </w:p>
        </w:tc>
      </w:tr>
      <w:tr w:rsidR="008C271A" w:rsidRPr="008C271A" w:rsidTr="00405051">
        <w:trPr>
          <w:trHeight w:val="586"/>
          <w:jc w:val="center"/>
        </w:trPr>
        <w:tc>
          <w:tcPr>
            <w:tcW w:w="540" w:type="dxa"/>
            <w:vAlign w:val="center"/>
          </w:tcPr>
          <w:p w:rsidR="008C271A" w:rsidRPr="008C271A" w:rsidRDefault="008C271A" w:rsidP="008C271A">
            <w:pPr>
              <w:spacing w:after="0" w:line="240" w:lineRule="auto"/>
              <w:jc w:val="center"/>
              <w:rPr>
                <w:rFonts w:ascii="GHEA Grapalat" w:eastAsia="Times New Roman" w:hAnsi="GHEA Grapalat" w:cs="Times New Roman"/>
                <w:sz w:val="20"/>
                <w:szCs w:val="20"/>
                <w:lang w:val="pt-BR"/>
              </w:rPr>
            </w:pPr>
            <w:r w:rsidRPr="008C271A">
              <w:rPr>
                <w:rFonts w:ascii="GHEA Grapalat" w:eastAsia="Times New Roman" w:hAnsi="GHEA Grapalat" w:cs="Times New Roman"/>
                <w:sz w:val="20"/>
                <w:szCs w:val="20"/>
                <w:lang w:val="pt-BR"/>
              </w:rPr>
              <w:t>4</w:t>
            </w:r>
          </w:p>
        </w:tc>
        <w:tc>
          <w:tcPr>
            <w:tcW w:w="4924" w:type="dxa"/>
            <w:vAlign w:val="center"/>
          </w:tcPr>
          <w:p w:rsidR="008C271A" w:rsidRPr="008C271A" w:rsidRDefault="008C271A" w:rsidP="008C271A">
            <w:pPr>
              <w:spacing w:after="0" w:line="240" w:lineRule="auto"/>
              <w:rPr>
                <w:rFonts w:ascii="GHEA Grapalat" w:eastAsia="Times New Roman" w:hAnsi="GHEA Grapalat" w:cs="Times New Roman"/>
                <w:sz w:val="20"/>
                <w:szCs w:val="20"/>
                <w:lang w:val="pt-BR"/>
              </w:rPr>
            </w:pPr>
          </w:p>
        </w:tc>
        <w:tc>
          <w:tcPr>
            <w:tcW w:w="1530" w:type="dxa"/>
            <w:vAlign w:val="center"/>
          </w:tcPr>
          <w:p w:rsidR="008C271A" w:rsidRPr="008C271A" w:rsidRDefault="008C271A" w:rsidP="008C271A">
            <w:pPr>
              <w:spacing w:after="0" w:line="240" w:lineRule="auto"/>
              <w:jc w:val="center"/>
              <w:rPr>
                <w:rFonts w:ascii="GHEA Grapalat" w:eastAsia="Times New Roman" w:hAnsi="GHEA Grapalat" w:cs="Times New Roman"/>
                <w:sz w:val="20"/>
                <w:szCs w:val="20"/>
                <w:lang w:val="pt-BR"/>
              </w:rPr>
            </w:pPr>
          </w:p>
        </w:tc>
        <w:tc>
          <w:tcPr>
            <w:tcW w:w="1440" w:type="dxa"/>
            <w:vAlign w:val="center"/>
          </w:tcPr>
          <w:p w:rsidR="008C271A" w:rsidRPr="008C271A" w:rsidRDefault="008C271A" w:rsidP="008C271A">
            <w:pPr>
              <w:spacing w:after="0" w:line="240" w:lineRule="auto"/>
              <w:rPr>
                <w:rFonts w:ascii="GHEA Grapalat" w:eastAsia="Times New Roman" w:hAnsi="GHEA Grapalat" w:cs="Times New Roman"/>
                <w:sz w:val="20"/>
                <w:szCs w:val="20"/>
                <w:lang w:val="pt-BR"/>
              </w:rPr>
            </w:pPr>
          </w:p>
        </w:tc>
      </w:tr>
      <w:tr w:rsidR="008C271A" w:rsidRPr="008C271A" w:rsidTr="00405051">
        <w:trPr>
          <w:trHeight w:val="586"/>
          <w:jc w:val="center"/>
        </w:trPr>
        <w:tc>
          <w:tcPr>
            <w:tcW w:w="540" w:type="dxa"/>
            <w:vAlign w:val="center"/>
          </w:tcPr>
          <w:p w:rsidR="008C271A" w:rsidRPr="008C271A" w:rsidRDefault="008C271A" w:rsidP="008C271A">
            <w:pPr>
              <w:spacing w:after="0" w:line="240" w:lineRule="auto"/>
              <w:jc w:val="center"/>
              <w:rPr>
                <w:rFonts w:ascii="GHEA Grapalat" w:eastAsia="Times New Roman" w:hAnsi="GHEA Grapalat" w:cs="Times New Roman"/>
                <w:sz w:val="20"/>
                <w:szCs w:val="20"/>
                <w:lang w:val="pt-BR"/>
              </w:rPr>
            </w:pPr>
            <w:r w:rsidRPr="008C271A">
              <w:rPr>
                <w:rFonts w:ascii="GHEA Grapalat" w:eastAsia="Times New Roman" w:hAnsi="GHEA Grapalat" w:cs="Times New Roman"/>
                <w:sz w:val="20"/>
                <w:szCs w:val="20"/>
                <w:lang w:val="pt-BR"/>
              </w:rPr>
              <w:t>5</w:t>
            </w:r>
          </w:p>
        </w:tc>
        <w:tc>
          <w:tcPr>
            <w:tcW w:w="4924" w:type="dxa"/>
            <w:vAlign w:val="center"/>
          </w:tcPr>
          <w:p w:rsidR="008C271A" w:rsidRPr="008C271A" w:rsidRDefault="008C271A" w:rsidP="008C271A">
            <w:pPr>
              <w:spacing w:after="0" w:line="240" w:lineRule="auto"/>
              <w:rPr>
                <w:rFonts w:ascii="GHEA Grapalat" w:eastAsia="Times New Roman" w:hAnsi="GHEA Grapalat" w:cs="Times New Roman"/>
                <w:sz w:val="20"/>
                <w:szCs w:val="20"/>
                <w:lang w:val="pt-BR"/>
              </w:rPr>
            </w:pPr>
          </w:p>
        </w:tc>
        <w:tc>
          <w:tcPr>
            <w:tcW w:w="1530" w:type="dxa"/>
            <w:vAlign w:val="center"/>
          </w:tcPr>
          <w:p w:rsidR="008C271A" w:rsidRPr="008C271A" w:rsidRDefault="008C271A" w:rsidP="008C271A">
            <w:pPr>
              <w:spacing w:after="0" w:line="240" w:lineRule="auto"/>
              <w:jc w:val="center"/>
              <w:rPr>
                <w:rFonts w:ascii="GHEA Grapalat" w:eastAsia="Times New Roman" w:hAnsi="GHEA Grapalat" w:cs="Times New Roman"/>
                <w:sz w:val="20"/>
                <w:szCs w:val="20"/>
                <w:lang w:val="pt-BR"/>
              </w:rPr>
            </w:pPr>
          </w:p>
        </w:tc>
        <w:tc>
          <w:tcPr>
            <w:tcW w:w="1440" w:type="dxa"/>
            <w:vAlign w:val="center"/>
          </w:tcPr>
          <w:p w:rsidR="008C271A" w:rsidRPr="008C271A" w:rsidRDefault="008C271A" w:rsidP="008C271A">
            <w:pPr>
              <w:spacing w:after="0" w:line="240" w:lineRule="auto"/>
              <w:rPr>
                <w:rFonts w:ascii="GHEA Grapalat" w:eastAsia="Times New Roman" w:hAnsi="GHEA Grapalat" w:cs="Times New Roman"/>
                <w:sz w:val="20"/>
                <w:szCs w:val="20"/>
                <w:lang w:val="pt-BR"/>
              </w:rPr>
            </w:pPr>
          </w:p>
        </w:tc>
      </w:tr>
      <w:tr w:rsidR="008C271A" w:rsidRPr="008C271A" w:rsidTr="00405051">
        <w:trPr>
          <w:trHeight w:val="586"/>
          <w:jc w:val="center"/>
        </w:trPr>
        <w:tc>
          <w:tcPr>
            <w:tcW w:w="540" w:type="dxa"/>
            <w:vAlign w:val="center"/>
          </w:tcPr>
          <w:p w:rsidR="008C271A" w:rsidRPr="008C271A" w:rsidRDefault="008C271A" w:rsidP="008C271A">
            <w:pPr>
              <w:spacing w:after="0" w:line="240" w:lineRule="auto"/>
              <w:jc w:val="center"/>
              <w:rPr>
                <w:rFonts w:ascii="GHEA Grapalat" w:eastAsia="Times New Roman" w:hAnsi="GHEA Grapalat" w:cs="Times New Roman"/>
                <w:sz w:val="20"/>
                <w:szCs w:val="20"/>
                <w:lang w:val="pt-BR"/>
              </w:rPr>
            </w:pPr>
            <w:r w:rsidRPr="008C271A">
              <w:rPr>
                <w:rFonts w:ascii="GHEA Grapalat" w:eastAsia="Times New Roman" w:hAnsi="GHEA Grapalat" w:cs="Times New Roman"/>
                <w:sz w:val="20"/>
                <w:szCs w:val="20"/>
                <w:lang w:val="pt-BR"/>
              </w:rPr>
              <w:t>...</w:t>
            </w:r>
          </w:p>
        </w:tc>
        <w:tc>
          <w:tcPr>
            <w:tcW w:w="4924" w:type="dxa"/>
            <w:vAlign w:val="center"/>
          </w:tcPr>
          <w:p w:rsidR="008C271A" w:rsidRPr="008C271A" w:rsidRDefault="008C271A" w:rsidP="008C271A">
            <w:pPr>
              <w:spacing w:after="0" w:line="240" w:lineRule="auto"/>
              <w:rPr>
                <w:rFonts w:ascii="GHEA Grapalat" w:eastAsia="Times New Roman" w:hAnsi="GHEA Grapalat" w:cs="Times New Roman"/>
                <w:sz w:val="20"/>
                <w:szCs w:val="20"/>
                <w:lang w:val="pt-BR"/>
              </w:rPr>
            </w:pPr>
          </w:p>
        </w:tc>
        <w:tc>
          <w:tcPr>
            <w:tcW w:w="1530" w:type="dxa"/>
            <w:vAlign w:val="center"/>
          </w:tcPr>
          <w:p w:rsidR="008C271A" w:rsidRPr="008C271A" w:rsidRDefault="008C271A" w:rsidP="008C271A">
            <w:pPr>
              <w:spacing w:after="0" w:line="240" w:lineRule="auto"/>
              <w:jc w:val="center"/>
              <w:rPr>
                <w:rFonts w:ascii="GHEA Grapalat" w:eastAsia="Times New Roman" w:hAnsi="GHEA Grapalat" w:cs="Times New Roman"/>
                <w:sz w:val="20"/>
                <w:szCs w:val="20"/>
                <w:lang w:val="pt-BR"/>
              </w:rPr>
            </w:pPr>
          </w:p>
        </w:tc>
        <w:tc>
          <w:tcPr>
            <w:tcW w:w="1440" w:type="dxa"/>
            <w:vAlign w:val="center"/>
          </w:tcPr>
          <w:p w:rsidR="008C271A" w:rsidRPr="008C271A" w:rsidRDefault="008C271A" w:rsidP="008C271A">
            <w:pPr>
              <w:spacing w:after="0" w:line="240" w:lineRule="auto"/>
              <w:rPr>
                <w:rFonts w:ascii="GHEA Grapalat" w:eastAsia="Times New Roman" w:hAnsi="GHEA Grapalat" w:cs="Times New Roman"/>
                <w:sz w:val="20"/>
                <w:szCs w:val="20"/>
                <w:lang w:val="pt-BR"/>
              </w:rPr>
            </w:pPr>
          </w:p>
        </w:tc>
      </w:tr>
      <w:tr w:rsidR="008C271A" w:rsidRPr="008C271A" w:rsidTr="00405051">
        <w:trPr>
          <w:cantSplit/>
          <w:trHeight w:val="586"/>
          <w:jc w:val="center"/>
        </w:trPr>
        <w:tc>
          <w:tcPr>
            <w:tcW w:w="5464" w:type="dxa"/>
            <w:gridSpan w:val="2"/>
            <w:vAlign w:val="center"/>
          </w:tcPr>
          <w:p w:rsidR="008C271A" w:rsidRPr="008C271A" w:rsidRDefault="008C271A" w:rsidP="008C271A">
            <w:pPr>
              <w:spacing w:after="0" w:line="240" w:lineRule="auto"/>
              <w:rPr>
                <w:rFonts w:ascii="GHEA Grapalat" w:eastAsia="Times New Roman" w:hAnsi="GHEA Grapalat" w:cs="Times New Roman"/>
                <w:b/>
                <w:sz w:val="20"/>
                <w:szCs w:val="20"/>
                <w:lang w:val="pt-BR"/>
              </w:rPr>
            </w:pPr>
            <w:r w:rsidRPr="008C271A">
              <w:rPr>
                <w:rFonts w:ascii="GHEA Grapalat" w:eastAsia="Times New Roman" w:hAnsi="GHEA Grapalat" w:cs="Sylfaen"/>
                <w:b/>
                <w:sz w:val="20"/>
                <w:szCs w:val="20"/>
                <w:lang w:val="pt-BR"/>
              </w:rPr>
              <w:t>ԸՆԴԱՄԵՆԸ</w:t>
            </w:r>
          </w:p>
        </w:tc>
        <w:tc>
          <w:tcPr>
            <w:tcW w:w="1530" w:type="dxa"/>
            <w:vAlign w:val="center"/>
          </w:tcPr>
          <w:p w:rsidR="008C271A" w:rsidRPr="008C271A" w:rsidRDefault="008C271A" w:rsidP="008C271A">
            <w:pPr>
              <w:spacing w:after="0" w:line="240" w:lineRule="auto"/>
              <w:jc w:val="center"/>
              <w:rPr>
                <w:rFonts w:ascii="GHEA Grapalat" w:eastAsia="Times New Roman" w:hAnsi="GHEA Grapalat" w:cs="Times New Roman"/>
                <w:b/>
                <w:sz w:val="20"/>
                <w:szCs w:val="20"/>
                <w:lang w:val="pt-BR"/>
              </w:rPr>
            </w:pPr>
          </w:p>
        </w:tc>
        <w:tc>
          <w:tcPr>
            <w:tcW w:w="1440" w:type="dxa"/>
            <w:vAlign w:val="center"/>
          </w:tcPr>
          <w:p w:rsidR="008C271A" w:rsidRPr="008C271A" w:rsidRDefault="008C271A" w:rsidP="008C271A">
            <w:pPr>
              <w:spacing w:after="0" w:line="240" w:lineRule="auto"/>
              <w:jc w:val="center"/>
              <w:rPr>
                <w:rFonts w:ascii="GHEA Grapalat" w:eastAsia="Times New Roman" w:hAnsi="GHEA Grapalat" w:cs="Times New Roman"/>
                <w:b/>
                <w:sz w:val="20"/>
                <w:szCs w:val="20"/>
                <w:lang w:val="pt-BR"/>
              </w:rPr>
            </w:pPr>
          </w:p>
        </w:tc>
      </w:tr>
    </w:tbl>
    <w:p w:rsidR="008C271A" w:rsidRPr="008C271A" w:rsidRDefault="008C271A" w:rsidP="008C271A">
      <w:pPr>
        <w:keepNext/>
        <w:spacing w:after="0" w:line="240" w:lineRule="auto"/>
        <w:jc w:val="both"/>
        <w:outlineLvl w:val="3"/>
        <w:rPr>
          <w:rFonts w:ascii="GHEA Grapalat" w:eastAsia="Times New Roman" w:hAnsi="GHEA Grapalat" w:cs="Times New Roman"/>
          <w:i/>
          <w:sz w:val="32"/>
          <w:szCs w:val="24"/>
          <w:lang w:val="pt-BR"/>
        </w:rPr>
      </w:pPr>
    </w:p>
    <w:p w:rsidR="008C271A" w:rsidRPr="008C271A" w:rsidRDefault="008C271A" w:rsidP="008C271A">
      <w:pPr>
        <w:keepNext/>
        <w:spacing w:after="0" w:line="240" w:lineRule="auto"/>
        <w:jc w:val="both"/>
        <w:outlineLvl w:val="3"/>
        <w:rPr>
          <w:rFonts w:ascii="GHEA Grapalat" w:eastAsia="Times New Roman" w:hAnsi="GHEA Grapalat" w:cs="Times New Roman"/>
          <w:i/>
          <w:sz w:val="32"/>
          <w:szCs w:val="24"/>
          <w:lang w:val="pt-BR"/>
        </w:rPr>
      </w:pPr>
    </w:p>
    <w:tbl>
      <w:tblPr>
        <w:tblW w:w="9639" w:type="dxa"/>
        <w:jc w:val="center"/>
        <w:tblLayout w:type="fixed"/>
        <w:tblLook w:val="0000"/>
      </w:tblPr>
      <w:tblGrid>
        <w:gridCol w:w="4536"/>
        <w:gridCol w:w="760"/>
        <w:gridCol w:w="4343"/>
      </w:tblGrid>
      <w:tr w:rsidR="008C271A" w:rsidRPr="008C271A" w:rsidTr="00405051">
        <w:trPr>
          <w:jc w:val="center"/>
        </w:trPr>
        <w:tc>
          <w:tcPr>
            <w:tcW w:w="4536" w:type="dxa"/>
          </w:tcPr>
          <w:p w:rsidR="008C271A" w:rsidRPr="008C271A" w:rsidRDefault="008C271A" w:rsidP="008C271A">
            <w:pPr>
              <w:spacing w:after="0" w:line="360" w:lineRule="auto"/>
              <w:jc w:val="center"/>
              <w:rPr>
                <w:rFonts w:ascii="GHEA Grapalat" w:eastAsia="Times New Roman" w:hAnsi="GHEA Grapalat" w:cs="Sylfaen"/>
                <w:b/>
                <w:bCs/>
                <w:sz w:val="24"/>
                <w:szCs w:val="24"/>
                <w:lang w:val="nb-NO"/>
              </w:rPr>
            </w:pPr>
            <w:r w:rsidRPr="008C271A">
              <w:rPr>
                <w:rFonts w:ascii="GHEA Grapalat" w:eastAsia="Times New Roman" w:hAnsi="GHEA Grapalat" w:cs="Sylfaen"/>
                <w:b/>
                <w:bCs/>
                <w:sz w:val="24"/>
                <w:szCs w:val="24"/>
                <w:lang w:val="nb-NO"/>
              </w:rPr>
              <w:t>ՊԱՏՎԻՐԱՏՈՒ</w:t>
            </w:r>
          </w:p>
          <w:p w:rsidR="008C271A" w:rsidRPr="008C271A" w:rsidRDefault="008C271A" w:rsidP="008C271A">
            <w:pPr>
              <w:spacing w:after="0" w:line="240" w:lineRule="auto"/>
              <w:rPr>
                <w:rFonts w:ascii="GHEA Grapalat" w:eastAsia="Times New Roman" w:hAnsi="GHEA Grapalat" w:cs="Times New Roman"/>
              </w:rPr>
            </w:pPr>
          </w:p>
          <w:p w:rsidR="008C271A" w:rsidRPr="008C271A" w:rsidRDefault="008C271A" w:rsidP="008C271A">
            <w:pPr>
              <w:spacing w:after="0" w:line="240" w:lineRule="auto"/>
              <w:rPr>
                <w:rFonts w:ascii="GHEA Grapalat" w:eastAsia="Times New Roman" w:hAnsi="GHEA Grapalat" w:cs="Times New Roman"/>
                <w:sz w:val="24"/>
                <w:szCs w:val="24"/>
              </w:rPr>
            </w:pPr>
          </w:p>
          <w:p w:rsidR="008C271A" w:rsidRPr="008C271A" w:rsidRDefault="008C271A" w:rsidP="008C271A">
            <w:pPr>
              <w:spacing w:after="0" w:line="240" w:lineRule="auto"/>
              <w:jc w:val="center"/>
              <w:rPr>
                <w:rFonts w:ascii="GHEA Grapalat" w:eastAsia="Times New Roman" w:hAnsi="GHEA Grapalat" w:cs="Times New Roman"/>
                <w:sz w:val="24"/>
                <w:szCs w:val="24"/>
              </w:rPr>
            </w:pPr>
            <w:r w:rsidRPr="008C271A">
              <w:rPr>
                <w:rFonts w:ascii="GHEA Grapalat" w:eastAsia="Times New Roman" w:hAnsi="GHEA Grapalat" w:cs="Times New Roman"/>
                <w:sz w:val="24"/>
                <w:szCs w:val="24"/>
              </w:rPr>
              <w:t>---------------------------------</w:t>
            </w:r>
          </w:p>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w:t>
            </w:r>
            <w:r w:rsidRPr="008C271A">
              <w:rPr>
                <w:rFonts w:ascii="GHEA Grapalat" w:eastAsia="Times New Roman" w:hAnsi="GHEA Grapalat" w:cs="Sylfaen"/>
                <w:sz w:val="18"/>
                <w:szCs w:val="18"/>
              </w:rPr>
              <w:t>ստորագրություն</w:t>
            </w:r>
            <w:r w:rsidRPr="008C271A">
              <w:rPr>
                <w:rFonts w:ascii="GHEA Grapalat" w:eastAsia="Times New Roman" w:hAnsi="GHEA Grapalat" w:cs="Times New Roman"/>
                <w:sz w:val="18"/>
                <w:szCs w:val="18"/>
                <w:lang w:val="en-US"/>
              </w:rPr>
              <w:t>/</w:t>
            </w:r>
          </w:p>
          <w:p w:rsidR="008C271A" w:rsidRPr="008C271A" w:rsidRDefault="008C271A" w:rsidP="008C271A">
            <w:pPr>
              <w:spacing w:after="0" w:line="240" w:lineRule="auto"/>
              <w:jc w:val="center"/>
              <w:rPr>
                <w:rFonts w:ascii="GHEA Grapalat" w:eastAsia="Times New Roman" w:hAnsi="GHEA Grapalat" w:cs="Times New Roman"/>
                <w:sz w:val="18"/>
                <w:szCs w:val="18"/>
              </w:rPr>
            </w:pPr>
            <w:r w:rsidRPr="008C271A">
              <w:rPr>
                <w:rFonts w:ascii="GHEA Grapalat" w:eastAsia="Times New Roman" w:hAnsi="GHEA Grapalat" w:cs="Sylfaen"/>
                <w:sz w:val="18"/>
                <w:szCs w:val="18"/>
              </w:rPr>
              <w:t>Կ</w:t>
            </w:r>
            <w:r w:rsidRPr="008C271A">
              <w:rPr>
                <w:rFonts w:ascii="GHEA Grapalat" w:eastAsia="Times New Roman" w:hAnsi="GHEA Grapalat" w:cs="Times New Roman"/>
                <w:sz w:val="18"/>
                <w:szCs w:val="18"/>
              </w:rPr>
              <w:t>.</w:t>
            </w:r>
            <w:r w:rsidRPr="008C271A">
              <w:rPr>
                <w:rFonts w:ascii="GHEA Grapalat" w:eastAsia="Times New Roman" w:hAnsi="GHEA Grapalat" w:cs="Sylfaen"/>
                <w:sz w:val="18"/>
                <w:szCs w:val="18"/>
              </w:rPr>
              <w:t>Տ</w:t>
            </w:r>
          </w:p>
        </w:tc>
        <w:tc>
          <w:tcPr>
            <w:tcW w:w="760" w:type="dxa"/>
          </w:tcPr>
          <w:p w:rsidR="008C271A" w:rsidRPr="008C271A" w:rsidRDefault="008C271A" w:rsidP="008C271A">
            <w:pPr>
              <w:spacing w:after="0" w:line="360" w:lineRule="auto"/>
              <w:jc w:val="center"/>
              <w:rPr>
                <w:rFonts w:ascii="GHEA Grapalat" w:eastAsia="Times New Roman" w:hAnsi="GHEA Grapalat" w:cs="Times New Roman"/>
                <w:sz w:val="24"/>
                <w:szCs w:val="24"/>
              </w:rPr>
            </w:pPr>
          </w:p>
        </w:tc>
        <w:tc>
          <w:tcPr>
            <w:tcW w:w="4343" w:type="dxa"/>
          </w:tcPr>
          <w:p w:rsidR="008C271A" w:rsidRPr="008C271A" w:rsidRDefault="008C271A" w:rsidP="008C271A">
            <w:pPr>
              <w:spacing w:after="0" w:line="360" w:lineRule="auto"/>
              <w:jc w:val="center"/>
              <w:rPr>
                <w:rFonts w:ascii="GHEA Grapalat" w:eastAsia="Times New Roman" w:hAnsi="GHEA Grapalat" w:cs="Sylfaen"/>
                <w:b/>
                <w:bCs/>
                <w:sz w:val="24"/>
                <w:szCs w:val="24"/>
              </w:rPr>
            </w:pPr>
            <w:r w:rsidRPr="008C271A">
              <w:rPr>
                <w:rFonts w:ascii="GHEA Grapalat" w:eastAsia="Times New Roman" w:hAnsi="GHEA Grapalat" w:cs="Sylfaen"/>
                <w:b/>
                <w:bCs/>
                <w:sz w:val="24"/>
                <w:szCs w:val="24"/>
                <w:lang w:val="pt-BR"/>
              </w:rPr>
              <w:t>ԿԱՊԱԼԱՌՈՒ</w:t>
            </w:r>
          </w:p>
          <w:p w:rsidR="008C271A" w:rsidRPr="008C271A" w:rsidRDefault="008C271A" w:rsidP="008C271A">
            <w:pPr>
              <w:spacing w:after="0" w:line="240" w:lineRule="auto"/>
              <w:jc w:val="center"/>
              <w:rPr>
                <w:rFonts w:ascii="GHEA Grapalat" w:eastAsia="Times New Roman" w:hAnsi="GHEA Grapalat" w:cs="Times New Roman"/>
                <w:sz w:val="24"/>
                <w:szCs w:val="24"/>
              </w:rPr>
            </w:pPr>
          </w:p>
          <w:p w:rsidR="008C271A" w:rsidRPr="008C271A" w:rsidRDefault="008C271A" w:rsidP="008C271A">
            <w:pPr>
              <w:spacing w:after="0" w:line="240" w:lineRule="auto"/>
              <w:jc w:val="center"/>
              <w:rPr>
                <w:rFonts w:ascii="GHEA Grapalat" w:eastAsia="Times New Roman" w:hAnsi="GHEA Grapalat" w:cs="Times New Roman"/>
                <w:sz w:val="24"/>
                <w:szCs w:val="24"/>
              </w:rPr>
            </w:pPr>
          </w:p>
          <w:p w:rsidR="008C271A" w:rsidRPr="008C271A" w:rsidRDefault="008C271A" w:rsidP="008C271A">
            <w:pPr>
              <w:spacing w:after="0" w:line="240" w:lineRule="auto"/>
              <w:jc w:val="center"/>
              <w:rPr>
                <w:rFonts w:ascii="GHEA Grapalat" w:eastAsia="Times New Roman" w:hAnsi="GHEA Grapalat" w:cs="Times New Roman"/>
                <w:sz w:val="24"/>
                <w:szCs w:val="24"/>
              </w:rPr>
            </w:pPr>
            <w:r w:rsidRPr="008C271A">
              <w:rPr>
                <w:rFonts w:ascii="GHEA Grapalat" w:eastAsia="Times New Roman" w:hAnsi="GHEA Grapalat" w:cs="Times New Roman"/>
                <w:sz w:val="24"/>
                <w:szCs w:val="24"/>
              </w:rPr>
              <w:t>---------------------------------</w:t>
            </w:r>
          </w:p>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w:t>
            </w:r>
            <w:r w:rsidRPr="008C271A">
              <w:rPr>
                <w:rFonts w:ascii="GHEA Grapalat" w:eastAsia="Times New Roman" w:hAnsi="GHEA Grapalat" w:cs="Sylfaen"/>
                <w:sz w:val="18"/>
                <w:szCs w:val="18"/>
              </w:rPr>
              <w:t>ստորագրություն</w:t>
            </w:r>
            <w:r w:rsidRPr="008C271A">
              <w:rPr>
                <w:rFonts w:ascii="GHEA Grapalat" w:eastAsia="Times New Roman" w:hAnsi="GHEA Grapalat" w:cs="Times New Roman"/>
                <w:sz w:val="18"/>
                <w:szCs w:val="18"/>
                <w:lang w:val="en-US"/>
              </w:rPr>
              <w:t>/</w:t>
            </w:r>
          </w:p>
          <w:p w:rsidR="008C271A" w:rsidRPr="008C271A" w:rsidRDefault="008C271A" w:rsidP="008C271A">
            <w:pPr>
              <w:spacing w:after="0" w:line="240" w:lineRule="auto"/>
              <w:jc w:val="center"/>
              <w:rPr>
                <w:rFonts w:ascii="GHEA Grapalat" w:eastAsia="Times New Roman" w:hAnsi="GHEA Grapalat" w:cs="Times New Roman"/>
              </w:rPr>
            </w:pPr>
            <w:r w:rsidRPr="008C271A">
              <w:rPr>
                <w:rFonts w:ascii="GHEA Grapalat" w:eastAsia="Times New Roman" w:hAnsi="GHEA Grapalat" w:cs="Sylfaen"/>
                <w:sz w:val="18"/>
                <w:szCs w:val="18"/>
              </w:rPr>
              <w:t>Կ</w:t>
            </w:r>
            <w:r w:rsidRPr="008C271A">
              <w:rPr>
                <w:rFonts w:ascii="GHEA Grapalat" w:eastAsia="Times New Roman" w:hAnsi="GHEA Grapalat" w:cs="Times New Roman"/>
                <w:sz w:val="18"/>
                <w:szCs w:val="18"/>
              </w:rPr>
              <w:t>.</w:t>
            </w:r>
            <w:r w:rsidRPr="008C271A">
              <w:rPr>
                <w:rFonts w:ascii="GHEA Grapalat" w:eastAsia="Times New Roman" w:hAnsi="GHEA Grapalat" w:cs="Sylfaen"/>
                <w:sz w:val="18"/>
                <w:szCs w:val="18"/>
              </w:rPr>
              <w:t>Տ</w:t>
            </w:r>
          </w:p>
        </w:tc>
      </w:tr>
    </w:tbl>
    <w:p w:rsidR="008C271A" w:rsidRPr="008C271A" w:rsidRDefault="008C271A" w:rsidP="008C271A">
      <w:pPr>
        <w:spacing w:after="0" w:line="240" w:lineRule="auto"/>
        <w:jc w:val="both"/>
        <w:rPr>
          <w:rFonts w:ascii="GHEA Grapalat" w:eastAsia="Times New Roman" w:hAnsi="GHEA Grapalat" w:cs="Times New Roman"/>
          <w:sz w:val="24"/>
          <w:szCs w:val="24"/>
          <w:lang w:val="pt-BR"/>
        </w:rPr>
      </w:pPr>
    </w:p>
    <w:p w:rsidR="008C271A" w:rsidRPr="008C271A" w:rsidRDefault="008C271A" w:rsidP="008C271A">
      <w:pPr>
        <w:tabs>
          <w:tab w:val="left" w:pos="8789"/>
        </w:tabs>
        <w:spacing w:after="0" w:line="240" w:lineRule="auto"/>
        <w:jc w:val="both"/>
        <w:rPr>
          <w:rFonts w:ascii="GHEA Grapalat" w:eastAsia="Times New Roman" w:hAnsi="GHEA Grapalat" w:cs="Times New Roman"/>
          <w:sz w:val="24"/>
          <w:szCs w:val="24"/>
          <w:lang w:val="pt-BR"/>
        </w:rPr>
      </w:pPr>
    </w:p>
    <w:p w:rsidR="008C271A" w:rsidRPr="008C271A" w:rsidRDefault="008C271A" w:rsidP="008C271A">
      <w:pPr>
        <w:tabs>
          <w:tab w:val="left" w:pos="1080"/>
        </w:tabs>
        <w:spacing w:after="0" w:line="240" w:lineRule="auto"/>
        <w:ind w:right="-7" w:firstLine="567"/>
        <w:jc w:val="both"/>
        <w:rPr>
          <w:rFonts w:ascii="GHEA Grapalat" w:eastAsia="Times New Roman" w:hAnsi="GHEA Grapalat" w:cs="Times New Roman"/>
          <w:sz w:val="24"/>
          <w:szCs w:val="24"/>
          <w:lang w:val="pt-BR"/>
        </w:rPr>
      </w:pPr>
    </w:p>
    <w:p w:rsidR="008C271A" w:rsidRPr="008C271A" w:rsidRDefault="008C271A" w:rsidP="008C271A">
      <w:pPr>
        <w:spacing w:after="0" w:line="240" w:lineRule="auto"/>
        <w:rPr>
          <w:rFonts w:ascii="GHEA Grapalat" w:eastAsia="Times New Roman" w:hAnsi="GHEA Grapalat" w:cs="Times New Roman"/>
          <w:sz w:val="24"/>
          <w:szCs w:val="24"/>
          <w:lang w:val="pt-BR"/>
        </w:rPr>
      </w:pPr>
    </w:p>
    <w:p w:rsidR="008C271A" w:rsidRPr="008C271A" w:rsidRDefault="008C271A" w:rsidP="008C271A">
      <w:pPr>
        <w:spacing w:after="0" w:line="240" w:lineRule="auto"/>
        <w:rPr>
          <w:rFonts w:ascii="GHEA Grapalat" w:eastAsia="Times New Roman" w:hAnsi="GHEA Grapalat" w:cs="Times New Roman"/>
          <w:sz w:val="24"/>
          <w:szCs w:val="24"/>
          <w:lang w:val="pt-BR"/>
        </w:rPr>
      </w:pPr>
    </w:p>
    <w:p w:rsidR="008C271A" w:rsidRPr="008C271A" w:rsidRDefault="008C271A" w:rsidP="008C271A">
      <w:pPr>
        <w:spacing w:after="0" w:line="240" w:lineRule="auto"/>
        <w:jc w:val="both"/>
        <w:rPr>
          <w:rFonts w:ascii="GHEA Grapalat" w:eastAsia="Times New Roman" w:hAnsi="GHEA Grapalat" w:cs="Times New Roman"/>
          <w:i/>
          <w:sz w:val="18"/>
          <w:szCs w:val="18"/>
          <w:lang w:val="pt-BR"/>
        </w:rPr>
      </w:pPr>
      <w:r w:rsidRPr="008C271A">
        <w:rPr>
          <w:rFonts w:ascii="GHEA Grapalat" w:eastAsia="Times New Roman" w:hAnsi="GHEA Grapalat" w:cs="Times New Roman"/>
          <w:i/>
          <w:sz w:val="18"/>
          <w:szCs w:val="18"/>
          <w:lang w:val="pt-BR"/>
        </w:rPr>
        <w:t xml:space="preserve">** </w:t>
      </w:r>
      <w:r w:rsidRPr="008C271A">
        <w:rPr>
          <w:rFonts w:ascii="GHEA Grapalat" w:eastAsia="Times New Roman"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rsidR="008C271A" w:rsidRPr="008C271A" w:rsidRDefault="008C271A" w:rsidP="008C271A">
      <w:pPr>
        <w:spacing w:after="0" w:line="240" w:lineRule="auto"/>
        <w:rPr>
          <w:rFonts w:ascii="GHEA Grapalat" w:eastAsia="Times New Roman" w:hAnsi="GHEA Grapalat" w:cs="Times New Roman"/>
          <w:sz w:val="24"/>
          <w:szCs w:val="24"/>
          <w:lang w:val="pt-BR"/>
        </w:rPr>
      </w:pPr>
    </w:p>
    <w:p w:rsidR="008C271A" w:rsidRPr="008C271A" w:rsidRDefault="008C271A" w:rsidP="008C271A">
      <w:pPr>
        <w:spacing w:after="0" w:line="240" w:lineRule="auto"/>
        <w:rPr>
          <w:rFonts w:ascii="GHEA Grapalat" w:eastAsia="Times New Roman" w:hAnsi="GHEA Grapalat" w:cs="Times New Roman"/>
          <w:sz w:val="24"/>
          <w:szCs w:val="24"/>
          <w:lang w:val="pt-BR"/>
        </w:rPr>
      </w:pPr>
    </w:p>
    <w:p w:rsidR="008C271A" w:rsidRPr="008C271A" w:rsidRDefault="008C271A" w:rsidP="008C271A">
      <w:pPr>
        <w:spacing w:after="0" w:line="240" w:lineRule="auto"/>
        <w:ind w:firstLine="567"/>
        <w:jc w:val="right"/>
        <w:rPr>
          <w:rFonts w:ascii="GHEA Grapalat" w:eastAsia="Times New Roman" w:hAnsi="GHEA Grapalat" w:cs="Times New Roman"/>
          <w:i/>
          <w:sz w:val="24"/>
          <w:szCs w:val="24"/>
          <w:lang w:val="pt-BR"/>
        </w:rPr>
      </w:pPr>
      <w:r w:rsidRPr="008C271A">
        <w:rPr>
          <w:rFonts w:ascii="GHEA Grapalat" w:eastAsia="Times New Roman" w:hAnsi="GHEA Grapalat" w:cs="Times New Roman"/>
          <w:i/>
          <w:sz w:val="24"/>
          <w:szCs w:val="24"/>
          <w:lang w:val="pt-BR"/>
        </w:rPr>
        <w:br w:type="page"/>
      </w:r>
    </w:p>
    <w:p w:rsidR="008C271A" w:rsidRPr="008C271A" w:rsidRDefault="008C271A" w:rsidP="008C271A">
      <w:pPr>
        <w:spacing w:after="0" w:line="240" w:lineRule="auto"/>
        <w:ind w:firstLine="567"/>
        <w:jc w:val="right"/>
        <w:rPr>
          <w:rFonts w:ascii="GHEA Grapalat" w:eastAsia="Times New Roman" w:hAnsi="GHEA Grapalat" w:cs="Sylfaen"/>
          <w:i/>
          <w:sz w:val="20"/>
          <w:szCs w:val="20"/>
          <w:lang w:val="pt-BR"/>
        </w:rPr>
      </w:pPr>
      <w:r w:rsidRPr="008C271A">
        <w:rPr>
          <w:rFonts w:ascii="GHEA Grapalat" w:eastAsia="Times New Roman" w:hAnsi="GHEA Grapalat" w:cs="Sylfaen"/>
          <w:i/>
          <w:sz w:val="20"/>
          <w:szCs w:val="20"/>
          <w:lang w:val="pt-BR"/>
        </w:rPr>
        <w:lastRenderedPageBreak/>
        <w:t>Հավելված N 3</w:t>
      </w:r>
    </w:p>
    <w:p w:rsidR="008C271A" w:rsidRPr="008C271A" w:rsidRDefault="008C271A" w:rsidP="008C271A">
      <w:pPr>
        <w:spacing w:after="0" w:line="240" w:lineRule="auto"/>
        <w:ind w:firstLine="567"/>
        <w:jc w:val="right"/>
        <w:rPr>
          <w:rFonts w:ascii="GHEA Grapalat" w:eastAsia="Times New Roman" w:hAnsi="GHEA Grapalat" w:cs="Sylfaen"/>
          <w:i/>
          <w:sz w:val="20"/>
          <w:szCs w:val="20"/>
          <w:lang w:val="pt-BR"/>
        </w:rPr>
      </w:pPr>
      <w:r w:rsidRPr="008C271A">
        <w:rPr>
          <w:rFonts w:ascii="GHEA Grapalat" w:eastAsia="Times New Roman" w:hAnsi="GHEA Grapalat" w:cs="Sylfaen"/>
          <w:i/>
          <w:sz w:val="20"/>
          <w:szCs w:val="20"/>
          <w:lang w:val="pt-BR"/>
        </w:rPr>
        <w:t xml:space="preserve">«         »              20  թ. կնքված </w:t>
      </w:r>
    </w:p>
    <w:p w:rsidR="008C271A" w:rsidRPr="008C271A" w:rsidRDefault="00282983" w:rsidP="008C271A">
      <w:pPr>
        <w:spacing w:after="0" w:line="240" w:lineRule="auto"/>
        <w:ind w:firstLine="567"/>
        <w:jc w:val="right"/>
        <w:rPr>
          <w:rFonts w:ascii="GHEA Grapalat" w:eastAsia="Times New Roman" w:hAnsi="GHEA Grapalat" w:cs="Sylfaen"/>
          <w:i/>
          <w:sz w:val="20"/>
          <w:szCs w:val="20"/>
          <w:lang w:val="pt-BR"/>
        </w:rPr>
      </w:pPr>
      <w:r w:rsidRPr="008C271A">
        <w:rPr>
          <w:rFonts w:ascii="GHEA Grapalat" w:eastAsia="Times New Roman" w:hAnsi="GHEA Grapalat" w:cs="Times New Roman"/>
          <w:sz w:val="24"/>
          <w:szCs w:val="24"/>
          <w:lang w:val="af-ZA"/>
        </w:rPr>
        <w:t>«</w:t>
      </w:r>
      <w:r>
        <w:rPr>
          <w:rFonts w:ascii="GHEA Grapalat" w:eastAsia="Times New Roman" w:hAnsi="GHEA Grapalat" w:cs="Times New Roman"/>
          <w:b/>
          <w:sz w:val="20"/>
          <w:szCs w:val="20"/>
          <w:lang w:val="hy-AM"/>
        </w:rPr>
        <w:t>ՀՀԱՄԳՀ</w:t>
      </w:r>
      <w:r w:rsidRPr="008C271A">
        <w:rPr>
          <w:rFonts w:ascii="GHEA Grapalat" w:eastAsia="Times New Roman" w:hAnsi="GHEA Grapalat" w:cs="Times New Roman"/>
          <w:b/>
          <w:sz w:val="20"/>
          <w:szCs w:val="20"/>
          <w:lang w:val="es-ES"/>
        </w:rPr>
        <w:t>-</w:t>
      </w:r>
      <w:r w:rsidRPr="008C271A">
        <w:rPr>
          <w:rFonts w:ascii="GHEA Grapalat" w:eastAsia="Times New Roman" w:hAnsi="GHEA Grapalat" w:cs="Sylfaen"/>
          <w:b/>
          <w:sz w:val="20"/>
          <w:szCs w:val="20"/>
          <w:lang w:val="hy-AM"/>
        </w:rPr>
        <w:t>Բ</w:t>
      </w:r>
      <w:r w:rsidRPr="00410B6F">
        <w:rPr>
          <w:rFonts w:ascii="GHEA Grapalat" w:eastAsia="Times New Roman" w:hAnsi="GHEA Grapalat" w:cs="Sylfaen"/>
          <w:b/>
          <w:sz w:val="20"/>
          <w:szCs w:val="20"/>
          <w:lang w:val="hy-AM"/>
        </w:rPr>
        <w:t>Մ</w:t>
      </w:r>
      <w:r w:rsidRPr="008C271A">
        <w:rPr>
          <w:rFonts w:ascii="GHEA Grapalat" w:eastAsia="Times New Roman" w:hAnsi="GHEA Grapalat" w:cs="Sylfaen"/>
          <w:b/>
          <w:sz w:val="20"/>
          <w:szCs w:val="20"/>
          <w:lang w:val="hy-AM"/>
        </w:rPr>
        <w:t>Ա</w:t>
      </w:r>
      <w:r w:rsidRPr="00410B6F">
        <w:rPr>
          <w:rFonts w:ascii="GHEA Grapalat" w:eastAsia="Times New Roman" w:hAnsi="GHEA Grapalat" w:cs="Sylfaen"/>
          <w:b/>
          <w:sz w:val="20"/>
          <w:szCs w:val="20"/>
          <w:lang w:val="hy-AM"/>
        </w:rPr>
        <w:t>Շ</w:t>
      </w:r>
      <w:r w:rsidRPr="008C271A">
        <w:rPr>
          <w:rFonts w:ascii="GHEA Grapalat" w:eastAsia="Times New Roman" w:hAnsi="GHEA Grapalat" w:cs="Sylfaen"/>
          <w:b/>
          <w:sz w:val="20"/>
          <w:szCs w:val="20"/>
          <w:lang w:val="hy-AM"/>
        </w:rPr>
        <w:t>ՁԲ</w:t>
      </w:r>
      <w:r>
        <w:rPr>
          <w:rFonts w:ascii="GHEA Grapalat" w:eastAsia="Times New Roman" w:hAnsi="GHEA Grapalat" w:cs="Times New Roman"/>
          <w:b/>
          <w:sz w:val="20"/>
          <w:szCs w:val="20"/>
          <w:lang w:val="hy-AM"/>
        </w:rPr>
        <w:t>21</w:t>
      </w:r>
      <w:r w:rsidRPr="008C271A">
        <w:rPr>
          <w:rFonts w:ascii="GHEA Grapalat" w:eastAsia="Times New Roman" w:hAnsi="GHEA Grapalat" w:cs="Times New Roman"/>
          <w:b/>
          <w:sz w:val="20"/>
          <w:szCs w:val="20"/>
          <w:lang w:val="es-ES"/>
        </w:rPr>
        <w:t>/</w:t>
      </w:r>
      <w:r>
        <w:rPr>
          <w:rFonts w:ascii="GHEA Grapalat" w:eastAsia="Times New Roman" w:hAnsi="GHEA Grapalat" w:cs="Times New Roman"/>
          <w:b/>
          <w:sz w:val="20"/>
          <w:szCs w:val="20"/>
          <w:lang w:val="hy-AM"/>
        </w:rPr>
        <w:t>08</w:t>
      </w:r>
      <w:r w:rsidRPr="008C271A">
        <w:rPr>
          <w:rFonts w:ascii="GHEA Grapalat" w:eastAsia="Times New Roman" w:hAnsi="GHEA Grapalat" w:cs="Times New Roman"/>
          <w:sz w:val="24"/>
          <w:szCs w:val="24"/>
          <w:lang w:val="af-ZA"/>
        </w:rPr>
        <w:t>»</w:t>
      </w:r>
      <w:r w:rsidRPr="008C271A">
        <w:rPr>
          <w:rFonts w:ascii="GHEA Grapalat" w:eastAsia="Times New Roman" w:hAnsi="GHEA Grapalat" w:cs="Sylfaen"/>
          <w:b/>
          <w:sz w:val="20"/>
          <w:szCs w:val="20"/>
          <w:lang w:val="es-ES"/>
        </w:rPr>
        <w:t>*</w:t>
      </w:r>
      <w:r w:rsidR="008C271A" w:rsidRPr="008C271A">
        <w:rPr>
          <w:rFonts w:ascii="GHEA Grapalat" w:eastAsia="Times New Roman" w:hAnsi="GHEA Grapalat" w:cs="Sylfaen"/>
          <w:i/>
          <w:sz w:val="20"/>
          <w:szCs w:val="20"/>
          <w:lang w:val="pt-BR"/>
        </w:rPr>
        <w:t xml:space="preserve">  ծածկագրով պայմանագրի</w:t>
      </w:r>
    </w:p>
    <w:p w:rsidR="008C271A" w:rsidRPr="008C271A" w:rsidRDefault="008C271A" w:rsidP="008C271A">
      <w:pPr>
        <w:tabs>
          <w:tab w:val="left" w:pos="9540"/>
        </w:tabs>
        <w:spacing w:after="0" w:line="240" w:lineRule="auto"/>
        <w:rPr>
          <w:rFonts w:ascii="GHEA Grapalat" w:eastAsia="Times New Roman" w:hAnsi="GHEA Grapalat" w:cs="Times New Roman"/>
          <w:sz w:val="20"/>
          <w:szCs w:val="24"/>
          <w:lang w:val="pt-BR"/>
        </w:rPr>
      </w:pPr>
    </w:p>
    <w:p w:rsidR="008C271A" w:rsidRPr="008C271A" w:rsidRDefault="008C271A" w:rsidP="008C271A">
      <w:pPr>
        <w:tabs>
          <w:tab w:val="left" w:pos="9540"/>
        </w:tabs>
        <w:spacing w:after="0" w:line="240" w:lineRule="auto"/>
        <w:rPr>
          <w:rFonts w:ascii="GHEA Grapalat" w:eastAsia="Times New Roman" w:hAnsi="GHEA Grapalat" w:cs="Times New Roman"/>
          <w:sz w:val="20"/>
          <w:szCs w:val="24"/>
          <w:lang w:val="pt-BR"/>
        </w:rPr>
      </w:pPr>
    </w:p>
    <w:p w:rsidR="008C271A" w:rsidRPr="008C271A" w:rsidRDefault="008C271A" w:rsidP="008C271A">
      <w:pPr>
        <w:spacing w:after="0" w:line="240" w:lineRule="auto"/>
        <w:jc w:val="center"/>
        <w:rPr>
          <w:rFonts w:ascii="GHEA Grapalat" w:eastAsia="Times New Roman" w:hAnsi="GHEA Grapalat" w:cs="Times New Roman"/>
          <w:sz w:val="20"/>
          <w:szCs w:val="24"/>
          <w:lang w:val="en-US"/>
        </w:rPr>
      </w:pPr>
      <w:r w:rsidRPr="008C271A">
        <w:rPr>
          <w:rFonts w:ascii="GHEA Grapalat" w:eastAsia="Times New Roman" w:hAnsi="GHEA Grapalat" w:cs="Sylfaen"/>
          <w:b/>
          <w:lang w:val="en-US"/>
        </w:rPr>
        <w:softHyphen/>
      </w:r>
      <w:r w:rsidRPr="008C271A">
        <w:rPr>
          <w:rFonts w:ascii="GHEA Grapalat" w:eastAsia="Times New Roman" w:hAnsi="GHEA Grapalat" w:cs="Sylfaen"/>
          <w:b/>
          <w:lang w:val="en-US"/>
        </w:rPr>
        <w:softHyphen/>
      </w:r>
      <w:r w:rsidRPr="008C271A">
        <w:rPr>
          <w:rFonts w:ascii="GHEA Grapalat" w:eastAsia="Times New Roman" w:hAnsi="GHEA Grapalat" w:cs="Sylfaen"/>
          <w:b/>
          <w:lang w:val="en-US"/>
        </w:rPr>
        <w:softHyphen/>
      </w:r>
      <w:r w:rsidRPr="008C271A">
        <w:rPr>
          <w:rFonts w:ascii="GHEA Grapalat" w:eastAsia="Times New Roman" w:hAnsi="GHEA Grapalat" w:cs="Sylfaen"/>
          <w:b/>
          <w:lang w:val="en-US"/>
        </w:rPr>
        <w:softHyphen/>
      </w:r>
      <w:r w:rsidRPr="008C271A">
        <w:rPr>
          <w:rFonts w:ascii="GHEA Grapalat" w:eastAsia="Times New Roman" w:hAnsi="GHEA Grapalat" w:cs="Sylfaen"/>
          <w:b/>
          <w:lang w:val="en-US"/>
        </w:rPr>
        <w:softHyphen/>
      </w:r>
      <w:r w:rsidRPr="008C271A">
        <w:rPr>
          <w:rFonts w:ascii="GHEA Grapalat" w:eastAsia="Times New Roman" w:hAnsi="GHEA Grapalat" w:cs="Sylfaen"/>
          <w:b/>
          <w:lang w:val="en-US"/>
        </w:rPr>
        <w:softHyphen/>
      </w:r>
      <w:r w:rsidRPr="008C271A">
        <w:rPr>
          <w:rFonts w:ascii="GHEA Grapalat" w:eastAsia="Times New Roman" w:hAnsi="GHEA Grapalat" w:cs="Sylfaen"/>
          <w:b/>
          <w:lang w:val="en-US"/>
        </w:rPr>
        <w:softHyphen/>
      </w:r>
      <w:r w:rsidRPr="008C271A">
        <w:rPr>
          <w:rFonts w:ascii="GHEA Grapalat" w:eastAsia="Times New Roman" w:hAnsi="GHEA Grapalat" w:cs="Sylfaen"/>
          <w:b/>
          <w:lang w:val="en-US"/>
        </w:rPr>
        <w:softHyphen/>
      </w:r>
      <w:r w:rsidRPr="008C271A">
        <w:rPr>
          <w:rFonts w:ascii="GHEA Grapalat" w:eastAsia="Times New Roman" w:hAnsi="GHEA Grapalat" w:cs="Sylfaen"/>
          <w:b/>
          <w:lang w:val="en-US"/>
        </w:rPr>
        <w:softHyphen/>
      </w:r>
      <w:r w:rsidRPr="008C271A">
        <w:rPr>
          <w:rFonts w:ascii="GHEA Grapalat" w:eastAsia="Times New Roman" w:hAnsi="GHEA Grapalat" w:cs="Sylfaen"/>
          <w:b/>
          <w:lang w:val="en-US"/>
        </w:rPr>
        <w:softHyphen/>
      </w:r>
      <w:r w:rsidRPr="008C271A">
        <w:rPr>
          <w:rFonts w:ascii="GHEA Grapalat" w:eastAsia="Times New Roman" w:hAnsi="GHEA Grapalat" w:cs="Sylfaen"/>
          <w:b/>
          <w:lang w:val="en-US"/>
        </w:rPr>
        <w:softHyphen/>
      </w:r>
      <w:r w:rsidRPr="008C271A">
        <w:rPr>
          <w:rFonts w:ascii="GHEA Grapalat" w:eastAsia="Times New Roman" w:hAnsi="GHEA Grapalat" w:cs="Sylfaen"/>
          <w:b/>
          <w:lang w:val="en-US"/>
        </w:rPr>
        <w:softHyphen/>
      </w:r>
      <w:r w:rsidRPr="008C271A">
        <w:rPr>
          <w:rFonts w:ascii="GHEA Grapalat" w:eastAsia="Times New Roman" w:hAnsi="GHEA Grapalat" w:cs="Sylfaen"/>
          <w:b/>
          <w:lang w:val="en-US"/>
        </w:rPr>
        <w:softHyphen/>
      </w:r>
      <w:r w:rsidRPr="008C271A">
        <w:rPr>
          <w:rFonts w:ascii="GHEA Grapalat" w:eastAsia="Times New Roman" w:hAnsi="GHEA Grapalat" w:cs="Sylfaen"/>
          <w:b/>
          <w:lang w:val="en-US"/>
        </w:rPr>
        <w:softHyphen/>
      </w:r>
      <w:r w:rsidRPr="008C271A">
        <w:rPr>
          <w:rFonts w:ascii="GHEA Grapalat" w:eastAsia="Times New Roman" w:hAnsi="GHEA Grapalat" w:cs="Times New Roman"/>
          <w:sz w:val="20"/>
          <w:szCs w:val="24"/>
          <w:lang w:val="en-US"/>
        </w:rPr>
        <w:t>ՎՃԱՐՄԱՆ ԺԱՄԱՆԱԿԱՑՈՒՅՑ*</w:t>
      </w:r>
    </w:p>
    <w:p w:rsidR="008C271A" w:rsidRPr="008C271A" w:rsidRDefault="008C271A" w:rsidP="008C271A">
      <w:pPr>
        <w:spacing w:after="0" w:line="240" w:lineRule="auto"/>
        <w:jc w:val="right"/>
        <w:rPr>
          <w:rFonts w:ascii="GHEA Grapalat" w:eastAsia="Times New Roman" w:hAnsi="GHEA Grapalat" w:cs="Times New Roman"/>
          <w:sz w:val="20"/>
          <w:szCs w:val="24"/>
          <w:lang w:val="en-US"/>
        </w:rPr>
      </w:pPr>
      <w:r w:rsidRPr="008C271A">
        <w:rPr>
          <w:rFonts w:ascii="GHEA Grapalat" w:eastAsia="Times New Roman" w:hAnsi="GHEA Grapalat" w:cs="Sylfaen"/>
          <w:sz w:val="18"/>
          <w:szCs w:val="24"/>
          <w:lang w:val="en-US"/>
        </w:rPr>
        <w:t>ՀՀդրամ</w:t>
      </w:r>
    </w:p>
    <w:tbl>
      <w:tblPr>
        <w:tblW w:w="117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3"/>
        <w:gridCol w:w="2835"/>
        <w:gridCol w:w="1417"/>
        <w:gridCol w:w="464"/>
        <w:gridCol w:w="464"/>
        <w:gridCol w:w="464"/>
        <w:gridCol w:w="464"/>
        <w:gridCol w:w="464"/>
        <w:gridCol w:w="464"/>
        <w:gridCol w:w="464"/>
        <w:gridCol w:w="464"/>
        <w:gridCol w:w="464"/>
        <w:gridCol w:w="464"/>
        <w:gridCol w:w="464"/>
        <w:gridCol w:w="464"/>
        <w:gridCol w:w="1096"/>
      </w:tblGrid>
      <w:tr w:rsidR="008C271A" w:rsidRPr="008C271A" w:rsidTr="00826914">
        <w:tc>
          <w:tcPr>
            <w:tcW w:w="11739" w:type="dxa"/>
            <w:gridSpan w:val="16"/>
          </w:tcPr>
          <w:p w:rsidR="008C271A" w:rsidRPr="008C271A" w:rsidRDefault="008C271A" w:rsidP="008C271A">
            <w:pPr>
              <w:spacing w:after="0" w:line="240" w:lineRule="auto"/>
              <w:jc w:val="center"/>
              <w:rPr>
                <w:rFonts w:ascii="GHEA Grapalat" w:eastAsia="Times New Roman" w:hAnsi="GHEA Grapalat" w:cs="Times New Roman"/>
                <w:sz w:val="18"/>
                <w:szCs w:val="24"/>
                <w:lang w:val="es-ES"/>
              </w:rPr>
            </w:pPr>
            <w:r w:rsidRPr="008C271A">
              <w:rPr>
                <w:rFonts w:ascii="GHEA Grapalat" w:eastAsia="Times New Roman" w:hAnsi="GHEA Grapalat" w:cs="Times New Roman"/>
                <w:sz w:val="18"/>
                <w:szCs w:val="24"/>
                <w:lang w:val="es-ES"/>
              </w:rPr>
              <w:t>Աշխատանքի</w:t>
            </w:r>
          </w:p>
        </w:tc>
      </w:tr>
      <w:tr w:rsidR="008C271A" w:rsidRPr="005712A8" w:rsidTr="00826914">
        <w:tc>
          <w:tcPr>
            <w:tcW w:w="823" w:type="dxa"/>
            <w:vAlign w:val="center"/>
          </w:tcPr>
          <w:p w:rsidR="008C271A" w:rsidRPr="008C271A" w:rsidRDefault="008C271A" w:rsidP="008C271A">
            <w:pPr>
              <w:spacing w:after="0" w:line="240" w:lineRule="auto"/>
              <w:jc w:val="center"/>
              <w:rPr>
                <w:rFonts w:ascii="GHEA Grapalat" w:eastAsia="Times New Roman" w:hAnsi="GHEA Grapalat" w:cs="Times New Roman"/>
                <w:sz w:val="18"/>
                <w:szCs w:val="24"/>
                <w:lang w:val="es-ES"/>
              </w:rPr>
            </w:pPr>
            <w:r w:rsidRPr="008C271A">
              <w:rPr>
                <w:rFonts w:ascii="GHEA Grapalat" w:eastAsia="Times New Roman" w:hAnsi="GHEA Grapalat" w:cs="Times New Roman"/>
                <w:sz w:val="18"/>
                <w:szCs w:val="24"/>
                <w:lang w:val="en-US"/>
              </w:rPr>
              <w:t>հրավերովնախատեսվածչափաբաժնիհամարը</w:t>
            </w:r>
          </w:p>
        </w:tc>
        <w:tc>
          <w:tcPr>
            <w:tcW w:w="2835" w:type="dxa"/>
            <w:vAlign w:val="center"/>
          </w:tcPr>
          <w:p w:rsidR="008C271A" w:rsidRPr="008C271A" w:rsidRDefault="008C271A" w:rsidP="008C271A">
            <w:pPr>
              <w:spacing w:after="0" w:line="240" w:lineRule="auto"/>
              <w:jc w:val="center"/>
              <w:rPr>
                <w:rFonts w:ascii="GHEA Grapalat" w:eastAsia="Times New Roman" w:hAnsi="GHEA Grapalat" w:cs="Times New Roman"/>
                <w:sz w:val="18"/>
                <w:szCs w:val="24"/>
                <w:lang w:val="es-ES"/>
              </w:rPr>
            </w:pPr>
            <w:r w:rsidRPr="008C271A">
              <w:rPr>
                <w:rFonts w:ascii="GHEA Grapalat" w:eastAsia="Times New Roman" w:hAnsi="GHEA Grapalat" w:cs="Times New Roman"/>
                <w:sz w:val="18"/>
                <w:szCs w:val="24"/>
                <w:lang w:val="en-US"/>
              </w:rPr>
              <w:t>գնումներիպլանովնախատեսվածմիջանցիկծածկագիրը</w:t>
            </w:r>
            <w:r w:rsidRPr="008C271A">
              <w:rPr>
                <w:rFonts w:ascii="GHEA Grapalat" w:eastAsia="Times New Roman" w:hAnsi="GHEA Grapalat" w:cs="Times New Roman"/>
                <w:sz w:val="18"/>
                <w:szCs w:val="24"/>
                <w:lang w:val="es-ES"/>
              </w:rPr>
              <w:t xml:space="preserve">` </w:t>
            </w:r>
            <w:r w:rsidRPr="008C271A">
              <w:rPr>
                <w:rFonts w:ascii="GHEA Grapalat" w:eastAsia="Times New Roman" w:hAnsi="GHEA Grapalat" w:cs="Times New Roman"/>
                <w:sz w:val="18"/>
                <w:szCs w:val="24"/>
                <w:lang w:val="en-US"/>
              </w:rPr>
              <w:t>ըստԳՄԱդասակարգման</w:t>
            </w:r>
            <w:r w:rsidRPr="008C271A">
              <w:rPr>
                <w:rFonts w:ascii="GHEA Grapalat" w:eastAsia="Times New Roman" w:hAnsi="GHEA Grapalat" w:cs="Times New Roman"/>
                <w:sz w:val="18"/>
                <w:szCs w:val="24"/>
                <w:lang w:val="es-ES"/>
              </w:rPr>
              <w:t xml:space="preserve"> (CPV)</w:t>
            </w:r>
          </w:p>
        </w:tc>
        <w:tc>
          <w:tcPr>
            <w:tcW w:w="1417" w:type="dxa"/>
            <w:vAlign w:val="center"/>
          </w:tcPr>
          <w:p w:rsidR="008C271A" w:rsidRPr="008C271A" w:rsidRDefault="008C271A" w:rsidP="008C271A">
            <w:pPr>
              <w:spacing w:after="0" w:line="240" w:lineRule="auto"/>
              <w:jc w:val="center"/>
              <w:rPr>
                <w:rFonts w:ascii="GHEA Grapalat" w:eastAsia="Times New Roman" w:hAnsi="GHEA Grapalat" w:cs="Times New Roman"/>
                <w:sz w:val="18"/>
                <w:szCs w:val="24"/>
                <w:lang w:val="es-ES"/>
              </w:rPr>
            </w:pPr>
            <w:r w:rsidRPr="008C271A">
              <w:rPr>
                <w:rFonts w:ascii="GHEA Grapalat" w:eastAsia="Times New Roman" w:hAnsi="GHEA Grapalat" w:cs="Times New Roman"/>
                <w:sz w:val="18"/>
                <w:szCs w:val="24"/>
                <w:lang w:val="en-US"/>
              </w:rPr>
              <w:t>անվանումը</w:t>
            </w:r>
          </w:p>
        </w:tc>
        <w:tc>
          <w:tcPr>
            <w:tcW w:w="6664" w:type="dxa"/>
            <w:gridSpan w:val="13"/>
            <w:vAlign w:val="center"/>
          </w:tcPr>
          <w:p w:rsidR="008C271A" w:rsidRPr="008C271A" w:rsidRDefault="008C271A" w:rsidP="008C271A">
            <w:pPr>
              <w:spacing w:after="0" w:line="240" w:lineRule="auto"/>
              <w:jc w:val="both"/>
              <w:rPr>
                <w:rFonts w:ascii="GHEA Grapalat" w:eastAsia="Times New Roman" w:hAnsi="GHEA Grapalat" w:cs="Times New Roman"/>
                <w:sz w:val="18"/>
                <w:szCs w:val="24"/>
                <w:lang w:val="es-ES"/>
              </w:rPr>
            </w:pPr>
            <w:r w:rsidRPr="008C271A">
              <w:rPr>
                <w:rFonts w:ascii="GHEA Grapalat" w:eastAsia="Times New Roman" w:hAnsi="GHEA Grapalat" w:cs="Times New Roman"/>
                <w:sz w:val="18"/>
                <w:szCs w:val="24"/>
                <w:lang w:val="es-ES"/>
              </w:rPr>
              <w:t>դիմացվճարումն</w:t>
            </w:r>
            <w:r w:rsidR="00B96BAA">
              <w:rPr>
                <w:rFonts w:ascii="GHEA Grapalat" w:eastAsia="Times New Roman" w:hAnsi="GHEA Grapalat" w:cs="Times New Roman"/>
                <w:sz w:val="18"/>
                <w:szCs w:val="24"/>
                <w:lang w:val="es-ES"/>
              </w:rPr>
              <w:t>երընախատեսվում է իրականացնել20</w:t>
            </w:r>
            <w:r w:rsidRPr="008C271A">
              <w:rPr>
                <w:rFonts w:ascii="GHEA Grapalat" w:eastAsia="Times New Roman" w:hAnsi="GHEA Grapalat" w:cs="Times New Roman"/>
                <w:sz w:val="18"/>
                <w:szCs w:val="24"/>
                <w:lang w:val="es-ES"/>
              </w:rPr>
              <w:t>թ-ին` ըստամիսների, այդթվում**</w:t>
            </w:r>
          </w:p>
        </w:tc>
      </w:tr>
      <w:tr w:rsidR="008C271A" w:rsidRPr="008C271A" w:rsidTr="00826914">
        <w:trPr>
          <w:trHeight w:val="1538"/>
        </w:trPr>
        <w:tc>
          <w:tcPr>
            <w:tcW w:w="823" w:type="dxa"/>
          </w:tcPr>
          <w:p w:rsidR="008C271A" w:rsidRPr="008C271A" w:rsidRDefault="008C271A" w:rsidP="008C271A">
            <w:pPr>
              <w:spacing w:after="0" w:line="240" w:lineRule="auto"/>
              <w:jc w:val="center"/>
              <w:rPr>
                <w:rFonts w:ascii="GHEA Grapalat" w:eastAsia="Times New Roman" w:hAnsi="GHEA Grapalat" w:cs="Times New Roman"/>
                <w:sz w:val="20"/>
                <w:szCs w:val="24"/>
                <w:lang w:val="es-ES"/>
              </w:rPr>
            </w:pPr>
          </w:p>
        </w:tc>
        <w:tc>
          <w:tcPr>
            <w:tcW w:w="2835" w:type="dxa"/>
          </w:tcPr>
          <w:p w:rsidR="008C271A" w:rsidRPr="008C271A" w:rsidRDefault="00282983" w:rsidP="008C271A">
            <w:pPr>
              <w:spacing w:after="0" w:line="240" w:lineRule="auto"/>
              <w:jc w:val="center"/>
              <w:rPr>
                <w:rFonts w:ascii="GHEA Grapalat" w:eastAsia="Times New Roman" w:hAnsi="GHEA Grapalat" w:cs="Times New Roman"/>
                <w:sz w:val="20"/>
                <w:szCs w:val="24"/>
                <w:lang w:val="es-ES"/>
              </w:rPr>
            </w:pPr>
            <w:r>
              <w:rPr>
                <w:rFonts w:ascii="GHEA Grapalat" w:eastAsia="Times New Roman" w:hAnsi="GHEA Grapalat" w:cs="Times New Roman"/>
                <w:sz w:val="20"/>
                <w:szCs w:val="24"/>
                <w:lang w:val="hy-AM"/>
              </w:rPr>
              <w:t>45231126</w:t>
            </w:r>
          </w:p>
        </w:tc>
        <w:tc>
          <w:tcPr>
            <w:tcW w:w="1417" w:type="dxa"/>
          </w:tcPr>
          <w:p w:rsidR="008C271A" w:rsidRPr="008C271A" w:rsidRDefault="00282983" w:rsidP="008C271A">
            <w:pPr>
              <w:spacing w:after="0" w:line="240" w:lineRule="auto"/>
              <w:jc w:val="center"/>
              <w:rPr>
                <w:rFonts w:ascii="GHEA Grapalat" w:eastAsia="Times New Roman" w:hAnsi="GHEA Grapalat" w:cs="Times New Roman"/>
                <w:sz w:val="20"/>
                <w:szCs w:val="24"/>
                <w:lang w:val="es-ES"/>
              </w:rPr>
            </w:pPr>
            <w:r w:rsidRPr="00ED1ED3">
              <w:rPr>
                <w:rFonts w:ascii="Sylfaen" w:eastAsia="Times New Roman" w:hAnsi="Sylfaen" w:cs="Sylfaen"/>
                <w:sz w:val="20"/>
                <w:szCs w:val="20"/>
                <w:lang w:val="af-ZA"/>
              </w:rPr>
              <w:t>ԳԵՂԱԿԵՐՏՀԱՄԱՅՆՔ</w:t>
            </w:r>
            <w:r w:rsidRPr="00ED1ED3">
              <w:rPr>
                <w:rFonts w:ascii="GHEA Grapalat" w:eastAsia="Times New Roman" w:hAnsi="GHEA Grapalat" w:cs="Times New Roman"/>
                <w:sz w:val="20"/>
                <w:szCs w:val="20"/>
                <w:lang w:val="af-ZA"/>
              </w:rPr>
              <w:t xml:space="preserve">Ի   </w:t>
            </w:r>
            <w:r w:rsidRPr="00ED1ED3">
              <w:rPr>
                <w:rFonts w:ascii="GHEA Grapalat" w:eastAsia="Times New Roman" w:hAnsi="GHEA Grapalat" w:cs="Times New Roman"/>
                <w:sz w:val="20"/>
                <w:szCs w:val="20"/>
                <w:lang w:val="hy-AM"/>
              </w:rPr>
              <w:t xml:space="preserve">ՈՌՈԳՄԱՆ ՑԱՆՑԻՎԵՐԱՆՈՐՈԳՄԱՆ </w:t>
            </w:r>
          </w:p>
        </w:tc>
        <w:tc>
          <w:tcPr>
            <w:tcW w:w="464" w:type="dxa"/>
            <w:textDirection w:val="btLr"/>
            <w:vAlign w:val="center"/>
          </w:tcPr>
          <w:p w:rsidR="008C271A" w:rsidRPr="008C271A" w:rsidRDefault="008C271A" w:rsidP="008C271A">
            <w:pPr>
              <w:spacing w:after="0" w:line="240" w:lineRule="auto"/>
              <w:ind w:left="113" w:right="-7"/>
              <w:jc w:val="center"/>
              <w:rPr>
                <w:rFonts w:ascii="GHEA Grapalat" w:eastAsia="Times New Roman" w:hAnsi="GHEA Grapalat" w:cs="Times New Roman"/>
                <w:sz w:val="18"/>
                <w:lang w:val="pt-BR"/>
              </w:rPr>
            </w:pPr>
            <w:r w:rsidRPr="008C271A">
              <w:rPr>
                <w:rFonts w:ascii="GHEA Grapalat" w:eastAsia="Times New Roman" w:hAnsi="GHEA Grapalat" w:cs="Sylfaen"/>
                <w:sz w:val="18"/>
                <w:lang w:val="pt-BR"/>
              </w:rPr>
              <w:t>հունվար</w:t>
            </w:r>
          </w:p>
        </w:tc>
        <w:tc>
          <w:tcPr>
            <w:tcW w:w="464" w:type="dxa"/>
            <w:textDirection w:val="btLr"/>
            <w:vAlign w:val="center"/>
          </w:tcPr>
          <w:p w:rsidR="008C271A" w:rsidRPr="008C271A" w:rsidRDefault="008C271A" w:rsidP="008C271A">
            <w:pPr>
              <w:spacing w:after="0" w:line="240" w:lineRule="auto"/>
              <w:ind w:left="113" w:right="-7"/>
              <w:jc w:val="center"/>
              <w:rPr>
                <w:rFonts w:ascii="GHEA Grapalat" w:eastAsia="Times New Roman" w:hAnsi="GHEA Grapalat" w:cs="Sylfaen"/>
                <w:sz w:val="18"/>
                <w:lang w:val="pt-BR"/>
              </w:rPr>
            </w:pPr>
            <w:r w:rsidRPr="008C271A">
              <w:rPr>
                <w:rFonts w:ascii="GHEA Grapalat" w:eastAsia="Times New Roman" w:hAnsi="GHEA Grapalat" w:cs="Sylfaen"/>
                <w:sz w:val="18"/>
                <w:lang w:val="pt-BR"/>
              </w:rPr>
              <w:t>փետրվար</w:t>
            </w:r>
          </w:p>
        </w:tc>
        <w:tc>
          <w:tcPr>
            <w:tcW w:w="464" w:type="dxa"/>
            <w:textDirection w:val="btLr"/>
            <w:vAlign w:val="center"/>
          </w:tcPr>
          <w:p w:rsidR="008C271A" w:rsidRPr="008C271A" w:rsidRDefault="008C271A" w:rsidP="008C271A">
            <w:pPr>
              <w:spacing w:after="0" w:line="240" w:lineRule="auto"/>
              <w:ind w:left="113" w:right="-7"/>
              <w:jc w:val="center"/>
              <w:rPr>
                <w:rFonts w:ascii="GHEA Grapalat" w:eastAsia="Times New Roman" w:hAnsi="GHEA Grapalat" w:cs="Times New Roman"/>
                <w:sz w:val="18"/>
                <w:lang w:val="pt-BR"/>
              </w:rPr>
            </w:pPr>
            <w:r w:rsidRPr="008C271A">
              <w:rPr>
                <w:rFonts w:ascii="GHEA Grapalat" w:eastAsia="Times New Roman" w:hAnsi="GHEA Grapalat" w:cs="Sylfaen"/>
                <w:sz w:val="18"/>
                <w:lang w:val="pt-BR"/>
              </w:rPr>
              <w:t>մարտ</w:t>
            </w:r>
          </w:p>
        </w:tc>
        <w:tc>
          <w:tcPr>
            <w:tcW w:w="464" w:type="dxa"/>
            <w:textDirection w:val="btLr"/>
            <w:vAlign w:val="center"/>
          </w:tcPr>
          <w:p w:rsidR="008C271A" w:rsidRPr="008C271A" w:rsidRDefault="008C271A" w:rsidP="008C271A">
            <w:pPr>
              <w:spacing w:after="0" w:line="240" w:lineRule="auto"/>
              <w:ind w:left="113" w:right="-7"/>
              <w:jc w:val="center"/>
              <w:rPr>
                <w:rFonts w:ascii="GHEA Grapalat" w:eastAsia="Times New Roman" w:hAnsi="GHEA Grapalat" w:cs="Sylfaen"/>
                <w:sz w:val="18"/>
                <w:lang w:val="pt-BR"/>
              </w:rPr>
            </w:pPr>
            <w:r w:rsidRPr="008C271A">
              <w:rPr>
                <w:rFonts w:ascii="GHEA Grapalat" w:eastAsia="Times New Roman" w:hAnsi="GHEA Grapalat" w:cs="Sylfaen"/>
                <w:sz w:val="18"/>
                <w:lang w:val="pt-BR"/>
              </w:rPr>
              <w:t>ապրիլ</w:t>
            </w:r>
          </w:p>
        </w:tc>
        <w:tc>
          <w:tcPr>
            <w:tcW w:w="464" w:type="dxa"/>
            <w:textDirection w:val="btLr"/>
            <w:vAlign w:val="center"/>
          </w:tcPr>
          <w:p w:rsidR="008C271A" w:rsidRPr="008C271A" w:rsidRDefault="008C271A" w:rsidP="008C271A">
            <w:pPr>
              <w:spacing w:after="0" w:line="240" w:lineRule="auto"/>
              <w:ind w:left="113" w:right="-7"/>
              <w:jc w:val="center"/>
              <w:rPr>
                <w:rFonts w:ascii="GHEA Grapalat" w:eastAsia="Times New Roman" w:hAnsi="GHEA Grapalat" w:cs="Times New Roman"/>
                <w:sz w:val="18"/>
                <w:lang w:val="pt-BR"/>
              </w:rPr>
            </w:pPr>
            <w:r w:rsidRPr="008C271A">
              <w:rPr>
                <w:rFonts w:ascii="GHEA Grapalat" w:eastAsia="Times New Roman" w:hAnsi="GHEA Grapalat" w:cs="Sylfaen"/>
                <w:sz w:val="18"/>
                <w:lang w:val="pt-BR"/>
              </w:rPr>
              <w:t>մայիս</w:t>
            </w:r>
          </w:p>
        </w:tc>
        <w:tc>
          <w:tcPr>
            <w:tcW w:w="464" w:type="dxa"/>
            <w:textDirection w:val="btLr"/>
            <w:vAlign w:val="center"/>
          </w:tcPr>
          <w:p w:rsidR="008C271A" w:rsidRPr="008C271A" w:rsidRDefault="008C271A" w:rsidP="008C271A">
            <w:pPr>
              <w:spacing w:after="0" w:line="240" w:lineRule="auto"/>
              <w:ind w:left="113" w:right="-7"/>
              <w:jc w:val="center"/>
              <w:rPr>
                <w:rFonts w:ascii="GHEA Grapalat" w:eastAsia="Times New Roman" w:hAnsi="GHEA Grapalat" w:cs="Times New Roman"/>
                <w:sz w:val="18"/>
                <w:lang w:val="pt-BR"/>
              </w:rPr>
            </w:pPr>
            <w:r w:rsidRPr="008C271A">
              <w:rPr>
                <w:rFonts w:ascii="GHEA Grapalat" w:eastAsia="Times New Roman" w:hAnsi="GHEA Grapalat" w:cs="Sylfaen"/>
                <w:sz w:val="18"/>
                <w:lang w:val="pt-BR"/>
              </w:rPr>
              <w:t>հունիս</w:t>
            </w:r>
          </w:p>
        </w:tc>
        <w:tc>
          <w:tcPr>
            <w:tcW w:w="464" w:type="dxa"/>
            <w:textDirection w:val="btLr"/>
            <w:vAlign w:val="center"/>
          </w:tcPr>
          <w:p w:rsidR="008C271A" w:rsidRPr="008C271A" w:rsidRDefault="008C271A" w:rsidP="008C271A">
            <w:pPr>
              <w:spacing w:after="0" w:line="240" w:lineRule="auto"/>
              <w:ind w:left="113" w:right="-7"/>
              <w:jc w:val="center"/>
              <w:rPr>
                <w:rFonts w:ascii="GHEA Grapalat" w:eastAsia="Times New Roman" w:hAnsi="GHEA Grapalat" w:cs="Times New Roman"/>
                <w:sz w:val="18"/>
                <w:lang w:val="pt-BR"/>
              </w:rPr>
            </w:pPr>
            <w:r w:rsidRPr="008C271A">
              <w:rPr>
                <w:rFonts w:ascii="GHEA Grapalat" w:eastAsia="Times New Roman" w:hAnsi="GHEA Grapalat" w:cs="Sylfaen"/>
                <w:sz w:val="18"/>
                <w:lang w:val="pt-BR"/>
              </w:rPr>
              <w:t>հուլիս</w:t>
            </w:r>
          </w:p>
        </w:tc>
        <w:tc>
          <w:tcPr>
            <w:tcW w:w="464" w:type="dxa"/>
            <w:textDirection w:val="btLr"/>
            <w:vAlign w:val="center"/>
          </w:tcPr>
          <w:p w:rsidR="008C271A" w:rsidRPr="008C271A" w:rsidRDefault="008C271A" w:rsidP="008C271A">
            <w:pPr>
              <w:spacing w:after="0" w:line="240" w:lineRule="auto"/>
              <w:ind w:left="113" w:right="-7"/>
              <w:jc w:val="center"/>
              <w:rPr>
                <w:rFonts w:ascii="GHEA Grapalat" w:eastAsia="Times New Roman" w:hAnsi="GHEA Grapalat" w:cs="Times New Roman"/>
                <w:sz w:val="18"/>
                <w:lang w:val="pt-BR"/>
              </w:rPr>
            </w:pPr>
            <w:r w:rsidRPr="008C271A">
              <w:rPr>
                <w:rFonts w:ascii="GHEA Grapalat" w:eastAsia="Times New Roman" w:hAnsi="GHEA Grapalat" w:cs="Sylfaen"/>
                <w:sz w:val="18"/>
                <w:lang w:val="pt-BR"/>
              </w:rPr>
              <w:t>օգոստոս</w:t>
            </w:r>
          </w:p>
        </w:tc>
        <w:tc>
          <w:tcPr>
            <w:tcW w:w="464" w:type="dxa"/>
            <w:textDirection w:val="btLr"/>
            <w:vAlign w:val="center"/>
          </w:tcPr>
          <w:p w:rsidR="008C271A" w:rsidRPr="008C271A" w:rsidRDefault="008C271A" w:rsidP="008C271A">
            <w:pPr>
              <w:spacing w:after="0" w:line="240" w:lineRule="auto"/>
              <w:ind w:left="113" w:right="-7"/>
              <w:jc w:val="center"/>
              <w:rPr>
                <w:rFonts w:ascii="GHEA Grapalat" w:eastAsia="Times New Roman" w:hAnsi="GHEA Grapalat" w:cs="Times New Roman"/>
                <w:sz w:val="18"/>
                <w:lang w:val="pt-BR"/>
              </w:rPr>
            </w:pPr>
            <w:r w:rsidRPr="008C271A">
              <w:rPr>
                <w:rFonts w:ascii="GHEA Grapalat" w:eastAsia="Times New Roman" w:hAnsi="GHEA Grapalat" w:cs="Sylfaen"/>
                <w:sz w:val="18"/>
                <w:lang w:val="pt-BR"/>
              </w:rPr>
              <w:t>սեպտեմբեր</w:t>
            </w:r>
          </w:p>
        </w:tc>
        <w:tc>
          <w:tcPr>
            <w:tcW w:w="464" w:type="dxa"/>
            <w:textDirection w:val="btLr"/>
            <w:vAlign w:val="center"/>
          </w:tcPr>
          <w:p w:rsidR="008C271A" w:rsidRPr="008C271A" w:rsidRDefault="008C271A" w:rsidP="008C271A">
            <w:pPr>
              <w:spacing w:after="0" w:line="240" w:lineRule="auto"/>
              <w:ind w:left="113" w:right="-7"/>
              <w:jc w:val="center"/>
              <w:rPr>
                <w:rFonts w:ascii="GHEA Grapalat" w:eastAsia="Times New Roman" w:hAnsi="GHEA Grapalat" w:cs="Times New Roman"/>
                <w:sz w:val="18"/>
                <w:lang w:val="pt-BR"/>
              </w:rPr>
            </w:pPr>
            <w:r w:rsidRPr="008C271A">
              <w:rPr>
                <w:rFonts w:ascii="GHEA Grapalat" w:eastAsia="Times New Roman" w:hAnsi="GHEA Grapalat" w:cs="Sylfaen"/>
                <w:sz w:val="18"/>
                <w:lang w:val="pt-BR"/>
              </w:rPr>
              <w:t>հոկտեմբեր</w:t>
            </w:r>
          </w:p>
        </w:tc>
        <w:tc>
          <w:tcPr>
            <w:tcW w:w="464" w:type="dxa"/>
            <w:textDirection w:val="btLr"/>
            <w:vAlign w:val="center"/>
          </w:tcPr>
          <w:p w:rsidR="008C271A" w:rsidRPr="008C271A" w:rsidRDefault="008C271A" w:rsidP="008C271A">
            <w:pPr>
              <w:spacing w:after="0" w:line="240" w:lineRule="auto"/>
              <w:ind w:left="113" w:right="-7"/>
              <w:jc w:val="center"/>
              <w:rPr>
                <w:rFonts w:ascii="GHEA Grapalat" w:eastAsia="Times New Roman" w:hAnsi="GHEA Grapalat" w:cs="Times New Roman"/>
                <w:sz w:val="18"/>
                <w:lang w:val="pt-BR"/>
              </w:rPr>
            </w:pPr>
            <w:r w:rsidRPr="008C271A">
              <w:rPr>
                <w:rFonts w:ascii="GHEA Grapalat" w:eastAsia="Times New Roman" w:hAnsi="GHEA Grapalat" w:cs="Sylfaen"/>
                <w:sz w:val="18"/>
                <w:lang w:val="pt-BR"/>
              </w:rPr>
              <w:t>նոյեմբեր</w:t>
            </w:r>
          </w:p>
        </w:tc>
        <w:tc>
          <w:tcPr>
            <w:tcW w:w="464" w:type="dxa"/>
            <w:textDirection w:val="btLr"/>
            <w:vAlign w:val="center"/>
          </w:tcPr>
          <w:p w:rsidR="008C271A" w:rsidRPr="008C271A" w:rsidRDefault="008C271A" w:rsidP="008C271A">
            <w:pPr>
              <w:spacing w:after="0" w:line="240" w:lineRule="auto"/>
              <w:ind w:left="113" w:right="-7"/>
              <w:jc w:val="center"/>
              <w:rPr>
                <w:rFonts w:ascii="GHEA Grapalat" w:eastAsia="Times New Roman" w:hAnsi="GHEA Grapalat" w:cs="Times New Roman"/>
                <w:sz w:val="18"/>
                <w:lang w:val="pt-BR"/>
              </w:rPr>
            </w:pPr>
            <w:r w:rsidRPr="008C271A">
              <w:rPr>
                <w:rFonts w:ascii="GHEA Grapalat" w:eastAsia="Times New Roman" w:hAnsi="GHEA Grapalat" w:cs="Sylfaen"/>
                <w:sz w:val="18"/>
                <w:lang w:val="pt-BR"/>
              </w:rPr>
              <w:t>դեկտեմբեր</w:t>
            </w:r>
          </w:p>
        </w:tc>
        <w:tc>
          <w:tcPr>
            <w:tcW w:w="1096" w:type="dxa"/>
            <w:vAlign w:val="center"/>
          </w:tcPr>
          <w:p w:rsidR="008C271A" w:rsidRPr="008C271A" w:rsidRDefault="008C271A" w:rsidP="008C271A">
            <w:pPr>
              <w:spacing w:after="0" w:line="240" w:lineRule="auto"/>
              <w:ind w:right="-1"/>
              <w:jc w:val="center"/>
              <w:rPr>
                <w:rFonts w:ascii="GHEA Grapalat" w:eastAsia="Times New Roman" w:hAnsi="GHEA Grapalat" w:cs="Times New Roman"/>
                <w:sz w:val="18"/>
                <w:lang w:val="pt-BR"/>
              </w:rPr>
            </w:pPr>
            <w:r w:rsidRPr="008C271A">
              <w:rPr>
                <w:rFonts w:ascii="GHEA Grapalat" w:eastAsia="Times New Roman" w:hAnsi="GHEA Grapalat" w:cs="Sylfaen"/>
                <w:sz w:val="18"/>
                <w:lang w:val="pt-BR"/>
              </w:rPr>
              <w:t>Ընդամենը</w:t>
            </w:r>
          </w:p>
          <w:p w:rsidR="008C271A" w:rsidRPr="008C271A" w:rsidRDefault="008C271A" w:rsidP="008C271A">
            <w:pPr>
              <w:spacing w:after="0" w:line="240" w:lineRule="auto"/>
              <w:jc w:val="center"/>
              <w:rPr>
                <w:rFonts w:ascii="GHEA Grapalat" w:eastAsia="Times New Roman" w:hAnsi="GHEA Grapalat" w:cs="Times New Roman"/>
                <w:sz w:val="18"/>
                <w:szCs w:val="24"/>
                <w:lang w:val="es-ES"/>
              </w:rPr>
            </w:pPr>
          </w:p>
        </w:tc>
      </w:tr>
      <w:tr w:rsidR="003C03B6" w:rsidRPr="008C271A" w:rsidTr="00826914">
        <w:trPr>
          <w:trHeight w:val="1538"/>
        </w:trPr>
        <w:tc>
          <w:tcPr>
            <w:tcW w:w="823" w:type="dxa"/>
          </w:tcPr>
          <w:p w:rsidR="003C03B6" w:rsidRPr="008C271A" w:rsidRDefault="003C03B6" w:rsidP="003C03B6">
            <w:pPr>
              <w:spacing w:after="0" w:line="240" w:lineRule="auto"/>
              <w:jc w:val="center"/>
              <w:rPr>
                <w:rFonts w:ascii="GHEA Grapalat" w:eastAsia="Times New Roman" w:hAnsi="GHEA Grapalat" w:cs="Times New Roman"/>
                <w:sz w:val="20"/>
                <w:szCs w:val="24"/>
                <w:lang w:val="es-ES"/>
              </w:rPr>
            </w:pPr>
          </w:p>
        </w:tc>
        <w:tc>
          <w:tcPr>
            <w:tcW w:w="2835" w:type="dxa"/>
          </w:tcPr>
          <w:p w:rsidR="003C03B6" w:rsidRPr="008C271A" w:rsidRDefault="003C03B6" w:rsidP="003C03B6">
            <w:pPr>
              <w:spacing w:after="0" w:line="240" w:lineRule="auto"/>
              <w:jc w:val="center"/>
              <w:rPr>
                <w:rFonts w:ascii="GHEA Grapalat" w:eastAsia="Times New Roman" w:hAnsi="GHEA Grapalat" w:cs="Times New Roman"/>
                <w:sz w:val="20"/>
                <w:szCs w:val="24"/>
                <w:lang w:val="es-ES"/>
              </w:rPr>
            </w:pPr>
          </w:p>
        </w:tc>
        <w:tc>
          <w:tcPr>
            <w:tcW w:w="1417" w:type="dxa"/>
            <w:tcBorders>
              <w:top w:val="single" w:sz="4" w:space="0" w:color="auto"/>
              <w:left w:val="single" w:sz="4" w:space="0" w:color="auto"/>
              <w:bottom w:val="single" w:sz="4" w:space="0" w:color="auto"/>
              <w:right w:val="single" w:sz="4" w:space="0" w:color="auto"/>
            </w:tcBorders>
          </w:tcPr>
          <w:p w:rsidR="003C03B6" w:rsidRPr="005F50B5" w:rsidRDefault="003C03B6" w:rsidP="003C03B6">
            <w:pPr>
              <w:jc w:val="center"/>
              <w:rPr>
                <w:rFonts w:ascii="Arial Unicode" w:hAnsi="Arial Unicode"/>
                <w:sz w:val="16"/>
                <w:szCs w:val="16"/>
              </w:rPr>
            </w:pPr>
            <w:r w:rsidRPr="005F50B5">
              <w:rPr>
                <w:rFonts w:ascii="Arial Unicode" w:hAnsi="Arial Unicode"/>
                <w:sz w:val="16"/>
                <w:szCs w:val="16"/>
              </w:rPr>
              <w:t>ՀԱՄԱՅՔԻ ԲՅՈՒՋԵ</w:t>
            </w:r>
          </w:p>
          <w:p w:rsidR="003C03B6" w:rsidRDefault="003C03B6" w:rsidP="003C03B6">
            <w:pPr>
              <w:jc w:val="center"/>
              <w:rPr>
                <w:rFonts w:ascii="Arial Unicode" w:hAnsi="Arial Unicode"/>
                <w:sz w:val="20"/>
              </w:rPr>
            </w:pPr>
          </w:p>
          <w:p w:rsidR="003C03B6" w:rsidRDefault="003C03B6" w:rsidP="003C03B6">
            <w:pPr>
              <w:jc w:val="center"/>
              <w:rPr>
                <w:rFonts w:ascii="Arial Unicode" w:hAnsi="Arial Unicode"/>
                <w:sz w:val="20"/>
              </w:rPr>
            </w:pPr>
          </w:p>
          <w:p w:rsidR="003C03B6" w:rsidRDefault="003C03B6" w:rsidP="003C03B6">
            <w:pPr>
              <w:jc w:val="center"/>
              <w:rPr>
                <w:rFonts w:ascii="Arial Unicode" w:hAnsi="Arial Unicode"/>
                <w:sz w:val="20"/>
              </w:rPr>
            </w:pPr>
          </w:p>
          <w:p w:rsidR="003C03B6" w:rsidRDefault="003C03B6" w:rsidP="003C03B6">
            <w:pPr>
              <w:jc w:val="center"/>
              <w:rPr>
                <w:rFonts w:ascii="Arial Unicode" w:hAnsi="Arial Unicode"/>
                <w:sz w:val="20"/>
              </w:rPr>
            </w:pPr>
          </w:p>
          <w:p w:rsidR="003C03B6" w:rsidRPr="00ED1ED3" w:rsidRDefault="003C03B6" w:rsidP="003C03B6">
            <w:pPr>
              <w:spacing w:after="0" w:line="240" w:lineRule="auto"/>
              <w:jc w:val="center"/>
              <w:rPr>
                <w:rFonts w:ascii="GHEA Grapalat" w:eastAsia="Times New Roman" w:hAnsi="GHEA Grapalat" w:cs="Times New Roman"/>
                <w:sz w:val="20"/>
                <w:szCs w:val="24"/>
                <w:lang w:val="es-ES"/>
              </w:rPr>
            </w:pPr>
          </w:p>
        </w:tc>
        <w:tc>
          <w:tcPr>
            <w:tcW w:w="464" w:type="dxa"/>
          </w:tcPr>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Times New Roman"/>
                <w:sz w:val="24"/>
                <w:szCs w:val="24"/>
                <w:highlight w:val="yellow"/>
                <w:lang w:val="pt-BR"/>
              </w:rPr>
            </w:pPr>
            <w:r w:rsidRPr="00282983">
              <w:rPr>
                <w:rFonts w:ascii="GHEA Grapalat" w:eastAsia="Times New Roman" w:hAnsi="GHEA Grapalat" w:cs="Times New Roman"/>
                <w:sz w:val="20"/>
                <w:szCs w:val="24"/>
                <w:highlight w:val="yellow"/>
                <w:lang w:val="pt-BR"/>
              </w:rPr>
              <w:t>... %</w:t>
            </w:r>
          </w:p>
        </w:tc>
        <w:tc>
          <w:tcPr>
            <w:tcW w:w="464" w:type="dxa"/>
          </w:tcPr>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Times New Roman"/>
                <w:sz w:val="24"/>
                <w:szCs w:val="24"/>
                <w:highlight w:val="yellow"/>
                <w:lang w:val="pt-BR"/>
              </w:rPr>
            </w:pPr>
            <w:r w:rsidRPr="00282983">
              <w:rPr>
                <w:rFonts w:ascii="GHEA Grapalat" w:eastAsia="Times New Roman" w:hAnsi="GHEA Grapalat" w:cs="Times New Roman"/>
                <w:sz w:val="20"/>
                <w:szCs w:val="24"/>
                <w:highlight w:val="yellow"/>
                <w:lang w:val="pt-BR"/>
              </w:rPr>
              <w:t>... %</w:t>
            </w:r>
          </w:p>
        </w:tc>
        <w:tc>
          <w:tcPr>
            <w:tcW w:w="464" w:type="dxa"/>
          </w:tcPr>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Arial"/>
                <w:sz w:val="18"/>
                <w:szCs w:val="18"/>
                <w:highlight w:val="yellow"/>
                <w:lang w:val="pt-BR"/>
              </w:rPr>
            </w:pPr>
            <w:r w:rsidRPr="00282983">
              <w:rPr>
                <w:rFonts w:ascii="GHEA Grapalat" w:eastAsia="Times New Roman" w:hAnsi="GHEA Grapalat" w:cs="Times New Roman"/>
                <w:sz w:val="20"/>
                <w:szCs w:val="24"/>
                <w:highlight w:val="yellow"/>
                <w:lang w:val="pt-BR"/>
              </w:rPr>
              <w:t>... %</w:t>
            </w:r>
          </w:p>
        </w:tc>
        <w:tc>
          <w:tcPr>
            <w:tcW w:w="464" w:type="dxa"/>
          </w:tcPr>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Arial"/>
                <w:sz w:val="18"/>
                <w:szCs w:val="18"/>
                <w:highlight w:val="yellow"/>
                <w:lang w:val="pt-BR"/>
              </w:rPr>
            </w:pPr>
            <w:r w:rsidRPr="00282983">
              <w:rPr>
                <w:rFonts w:ascii="GHEA Grapalat" w:eastAsia="Times New Roman" w:hAnsi="GHEA Grapalat" w:cs="Times New Roman"/>
                <w:sz w:val="20"/>
                <w:szCs w:val="24"/>
                <w:highlight w:val="yellow"/>
                <w:lang w:val="pt-BR"/>
              </w:rPr>
              <w:t>... %</w:t>
            </w:r>
          </w:p>
        </w:tc>
        <w:tc>
          <w:tcPr>
            <w:tcW w:w="464" w:type="dxa"/>
          </w:tcPr>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Arial"/>
                <w:sz w:val="18"/>
                <w:szCs w:val="18"/>
                <w:highlight w:val="yellow"/>
                <w:lang w:val="pt-BR"/>
              </w:rPr>
            </w:pPr>
            <w:r w:rsidRPr="00282983">
              <w:rPr>
                <w:rFonts w:ascii="GHEA Grapalat" w:eastAsia="Times New Roman" w:hAnsi="GHEA Grapalat" w:cs="Times New Roman"/>
                <w:sz w:val="20"/>
                <w:szCs w:val="24"/>
                <w:highlight w:val="yellow"/>
                <w:lang w:val="pt-BR"/>
              </w:rPr>
              <w:t>... %</w:t>
            </w:r>
          </w:p>
        </w:tc>
        <w:tc>
          <w:tcPr>
            <w:tcW w:w="464" w:type="dxa"/>
          </w:tcPr>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Arial"/>
                <w:sz w:val="18"/>
                <w:szCs w:val="18"/>
                <w:highlight w:val="yellow"/>
                <w:lang w:val="pt-BR"/>
              </w:rPr>
            </w:pPr>
            <w:r w:rsidRPr="00282983">
              <w:rPr>
                <w:rFonts w:ascii="GHEA Grapalat" w:eastAsia="Times New Roman" w:hAnsi="GHEA Grapalat" w:cs="Times New Roman"/>
                <w:sz w:val="20"/>
                <w:szCs w:val="24"/>
                <w:highlight w:val="yellow"/>
                <w:lang w:val="pt-BR"/>
              </w:rPr>
              <w:t>... %</w:t>
            </w:r>
          </w:p>
        </w:tc>
        <w:tc>
          <w:tcPr>
            <w:tcW w:w="464" w:type="dxa"/>
          </w:tcPr>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Arial"/>
                <w:sz w:val="18"/>
                <w:szCs w:val="18"/>
                <w:highlight w:val="yellow"/>
                <w:lang w:val="pt-BR"/>
              </w:rPr>
            </w:pPr>
            <w:r w:rsidRPr="00282983">
              <w:rPr>
                <w:rFonts w:ascii="GHEA Grapalat" w:eastAsia="Times New Roman" w:hAnsi="GHEA Grapalat" w:cs="Times New Roman"/>
                <w:sz w:val="20"/>
                <w:szCs w:val="24"/>
                <w:highlight w:val="yellow"/>
                <w:lang w:val="pt-BR"/>
              </w:rPr>
              <w:t>... %</w:t>
            </w:r>
          </w:p>
        </w:tc>
        <w:tc>
          <w:tcPr>
            <w:tcW w:w="464" w:type="dxa"/>
          </w:tcPr>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Arial"/>
                <w:sz w:val="18"/>
                <w:szCs w:val="18"/>
                <w:highlight w:val="yellow"/>
                <w:lang w:val="pt-BR"/>
              </w:rPr>
            </w:pPr>
            <w:r w:rsidRPr="00282983">
              <w:rPr>
                <w:rFonts w:ascii="GHEA Grapalat" w:eastAsia="Times New Roman" w:hAnsi="GHEA Grapalat" w:cs="Times New Roman"/>
                <w:sz w:val="20"/>
                <w:szCs w:val="24"/>
                <w:highlight w:val="yellow"/>
                <w:lang w:val="pt-BR"/>
              </w:rPr>
              <w:t>... %</w:t>
            </w:r>
          </w:p>
        </w:tc>
        <w:tc>
          <w:tcPr>
            <w:tcW w:w="464" w:type="dxa"/>
          </w:tcPr>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Arial"/>
                <w:sz w:val="18"/>
                <w:szCs w:val="18"/>
                <w:highlight w:val="yellow"/>
                <w:lang w:val="pt-BR"/>
              </w:rPr>
            </w:pPr>
            <w:r w:rsidRPr="00282983">
              <w:rPr>
                <w:rFonts w:ascii="GHEA Grapalat" w:eastAsia="Times New Roman" w:hAnsi="GHEA Grapalat" w:cs="Times New Roman"/>
                <w:sz w:val="20"/>
                <w:szCs w:val="24"/>
                <w:highlight w:val="yellow"/>
                <w:lang w:val="pt-BR"/>
              </w:rPr>
              <w:t>... %</w:t>
            </w:r>
          </w:p>
        </w:tc>
        <w:tc>
          <w:tcPr>
            <w:tcW w:w="464" w:type="dxa"/>
          </w:tcPr>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Arial"/>
                <w:sz w:val="18"/>
                <w:szCs w:val="18"/>
                <w:highlight w:val="yellow"/>
                <w:lang w:val="pt-BR"/>
              </w:rPr>
            </w:pPr>
            <w:r w:rsidRPr="00282983">
              <w:rPr>
                <w:rFonts w:ascii="GHEA Grapalat" w:eastAsia="Times New Roman" w:hAnsi="GHEA Grapalat" w:cs="Times New Roman"/>
                <w:sz w:val="20"/>
                <w:szCs w:val="24"/>
                <w:highlight w:val="yellow"/>
                <w:lang w:val="pt-BR"/>
              </w:rPr>
              <w:t>... %</w:t>
            </w:r>
          </w:p>
        </w:tc>
        <w:tc>
          <w:tcPr>
            <w:tcW w:w="464" w:type="dxa"/>
          </w:tcPr>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Arial"/>
                <w:sz w:val="18"/>
                <w:szCs w:val="18"/>
                <w:highlight w:val="yellow"/>
                <w:lang w:val="pt-BR"/>
              </w:rPr>
            </w:pPr>
            <w:r w:rsidRPr="00282983">
              <w:rPr>
                <w:rFonts w:ascii="GHEA Grapalat" w:eastAsia="Times New Roman" w:hAnsi="GHEA Grapalat" w:cs="Times New Roman"/>
                <w:sz w:val="20"/>
                <w:szCs w:val="24"/>
                <w:highlight w:val="yellow"/>
                <w:lang w:val="pt-BR"/>
              </w:rPr>
              <w:t>... %</w:t>
            </w:r>
          </w:p>
        </w:tc>
        <w:tc>
          <w:tcPr>
            <w:tcW w:w="464" w:type="dxa"/>
          </w:tcPr>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Arial"/>
                <w:sz w:val="18"/>
                <w:szCs w:val="18"/>
                <w:highlight w:val="yellow"/>
                <w:lang w:val="pt-BR"/>
              </w:rPr>
            </w:pPr>
            <w:r w:rsidRPr="00282983">
              <w:rPr>
                <w:rFonts w:ascii="GHEA Grapalat" w:eastAsia="Times New Roman" w:hAnsi="GHEA Grapalat" w:cs="Times New Roman"/>
                <w:sz w:val="20"/>
                <w:szCs w:val="24"/>
                <w:highlight w:val="yellow"/>
                <w:lang w:val="pt-BR"/>
              </w:rPr>
              <w:t>... %</w:t>
            </w:r>
          </w:p>
        </w:tc>
        <w:tc>
          <w:tcPr>
            <w:tcW w:w="1096" w:type="dxa"/>
          </w:tcPr>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Times New Roman"/>
                <w:sz w:val="20"/>
                <w:szCs w:val="24"/>
                <w:highlight w:val="yellow"/>
                <w:lang w:val="pt-BR"/>
              </w:rPr>
            </w:pPr>
          </w:p>
          <w:p w:rsidR="003C03B6" w:rsidRPr="00282983" w:rsidRDefault="003C03B6" w:rsidP="003C03B6">
            <w:pPr>
              <w:spacing w:after="0" w:line="240" w:lineRule="auto"/>
              <w:jc w:val="center"/>
              <w:rPr>
                <w:rFonts w:ascii="GHEA Grapalat" w:eastAsia="Times New Roman" w:hAnsi="GHEA Grapalat" w:cs="Times New Roman"/>
                <w:b/>
                <w:sz w:val="24"/>
                <w:szCs w:val="24"/>
                <w:highlight w:val="yellow"/>
                <w:lang w:val="pt-BR"/>
              </w:rPr>
            </w:pPr>
            <w:r w:rsidRPr="00282983">
              <w:rPr>
                <w:rFonts w:ascii="GHEA Grapalat" w:eastAsia="Times New Roman" w:hAnsi="GHEA Grapalat" w:cs="Times New Roman"/>
                <w:sz w:val="20"/>
                <w:szCs w:val="24"/>
                <w:highlight w:val="yellow"/>
                <w:lang w:val="pt-BR"/>
              </w:rPr>
              <w:t>... %</w:t>
            </w:r>
          </w:p>
        </w:tc>
      </w:tr>
      <w:tr w:rsidR="003C03B6" w:rsidRPr="008C271A" w:rsidTr="00826914">
        <w:trPr>
          <w:trHeight w:val="1538"/>
        </w:trPr>
        <w:tc>
          <w:tcPr>
            <w:tcW w:w="823" w:type="dxa"/>
          </w:tcPr>
          <w:p w:rsidR="003C03B6" w:rsidRPr="008C271A" w:rsidRDefault="003C03B6" w:rsidP="003C03B6">
            <w:pPr>
              <w:spacing w:after="0" w:line="240" w:lineRule="auto"/>
              <w:jc w:val="center"/>
              <w:rPr>
                <w:rFonts w:ascii="GHEA Grapalat" w:eastAsia="Times New Roman" w:hAnsi="GHEA Grapalat" w:cs="Times New Roman"/>
                <w:sz w:val="20"/>
                <w:szCs w:val="24"/>
                <w:lang w:val="es-ES"/>
              </w:rPr>
            </w:pPr>
          </w:p>
        </w:tc>
        <w:tc>
          <w:tcPr>
            <w:tcW w:w="2835" w:type="dxa"/>
          </w:tcPr>
          <w:p w:rsidR="003C03B6" w:rsidRPr="008C271A" w:rsidRDefault="003C03B6" w:rsidP="003C03B6">
            <w:pPr>
              <w:spacing w:after="0" w:line="240" w:lineRule="auto"/>
              <w:jc w:val="center"/>
              <w:rPr>
                <w:rFonts w:ascii="GHEA Grapalat" w:eastAsia="Times New Roman" w:hAnsi="GHEA Grapalat" w:cs="Times New Roman"/>
                <w:sz w:val="20"/>
                <w:szCs w:val="24"/>
                <w:lang w:val="es-ES"/>
              </w:rPr>
            </w:pPr>
          </w:p>
        </w:tc>
        <w:tc>
          <w:tcPr>
            <w:tcW w:w="1417" w:type="dxa"/>
            <w:tcBorders>
              <w:top w:val="single" w:sz="4" w:space="0" w:color="auto"/>
              <w:left w:val="single" w:sz="4" w:space="0" w:color="auto"/>
              <w:bottom w:val="single" w:sz="4" w:space="0" w:color="auto"/>
              <w:right w:val="single" w:sz="4" w:space="0" w:color="auto"/>
            </w:tcBorders>
          </w:tcPr>
          <w:p w:rsidR="003C03B6" w:rsidRPr="005F50B5" w:rsidRDefault="003C03B6" w:rsidP="003C03B6">
            <w:pPr>
              <w:spacing w:after="0" w:line="240" w:lineRule="auto"/>
              <w:jc w:val="center"/>
              <w:rPr>
                <w:rFonts w:ascii="GHEA Grapalat" w:eastAsia="Times New Roman" w:hAnsi="GHEA Grapalat" w:cs="Times New Roman"/>
                <w:sz w:val="16"/>
                <w:szCs w:val="16"/>
                <w:lang w:val="es-ES"/>
              </w:rPr>
            </w:pPr>
            <w:r w:rsidRPr="005F50B5">
              <w:rPr>
                <w:rFonts w:ascii="Arial Unicode" w:hAnsi="Arial Unicode"/>
                <w:sz w:val="16"/>
                <w:szCs w:val="16"/>
              </w:rPr>
              <w:t>ՍՈՒԲՎԵՆՑԻԱ</w:t>
            </w:r>
          </w:p>
        </w:tc>
        <w:tc>
          <w:tcPr>
            <w:tcW w:w="464" w:type="dxa"/>
          </w:tcPr>
          <w:p w:rsidR="003C03B6" w:rsidRPr="008C271A" w:rsidRDefault="003C03B6" w:rsidP="003C03B6">
            <w:pPr>
              <w:spacing w:after="0" w:line="240" w:lineRule="auto"/>
              <w:jc w:val="center"/>
              <w:rPr>
                <w:rFonts w:ascii="GHEA Grapalat" w:eastAsia="Times New Roman" w:hAnsi="GHEA Grapalat" w:cs="Times New Roman"/>
                <w:sz w:val="20"/>
                <w:szCs w:val="24"/>
                <w:lang w:val="pt-BR"/>
              </w:rPr>
            </w:pPr>
          </w:p>
        </w:tc>
        <w:tc>
          <w:tcPr>
            <w:tcW w:w="464" w:type="dxa"/>
          </w:tcPr>
          <w:p w:rsidR="003C03B6" w:rsidRPr="008C271A" w:rsidRDefault="003C03B6" w:rsidP="003C03B6">
            <w:pPr>
              <w:spacing w:after="0" w:line="240" w:lineRule="auto"/>
              <w:jc w:val="center"/>
              <w:rPr>
                <w:rFonts w:ascii="GHEA Grapalat" w:eastAsia="Times New Roman" w:hAnsi="GHEA Grapalat" w:cs="Times New Roman"/>
                <w:sz w:val="20"/>
                <w:szCs w:val="24"/>
                <w:lang w:val="pt-BR"/>
              </w:rPr>
            </w:pPr>
          </w:p>
        </w:tc>
        <w:tc>
          <w:tcPr>
            <w:tcW w:w="464" w:type="dxa"/>
          </w:tcPr>
          <w:p w:rsidR="003C03B6" w:rsidRPr="008C271A" w:rsidRDefault="003C03B6" w:rsidP="003C03B6">
            <w:pPr>
              <w:spacing w:after="0" w:line="240" w:lineRule="auto"/>
              <w:jc w:val="center"/>
              <w:rPr>
                <w:rFonts w:ascii="GHEA Grapalat" w:eastAsia="Times New Roman" w:hAnsi="GHEA Grapalat" w:cs="Times New Roman"/>
                <w:sz w:val="20"/>
                <w:szCs w:val="24"/>
                <w:lang w:val="pt-BR"/>
              </w:rPr>
            </w:pPr>
          </w:p>
        </w:tc>
        <w:tc>
          <w:tcPr>
            <w:tcW w:w="464" w:type="dxa"/>
          </w:tcPr>
          <w:p w:rsidR="003C03B6" w:rsidRPr="008C271A" w:rsidRDefault="003C03B6" w:rsidP="003C03B6">
            <w:pPr>
              <w:spacing w:after="0" w:line="240" w:lineRule="auto"/>
              <w:jc w:val="center"/>
              <w:rPr>
                <w:rFonts w:ascii="GHEA Grapalat" w:eastAsia="Times New Roman" w:hAnsi="GHEA Grapalat" w:cs="Times New Roman"/>
                <w:sz w:val="20"/>
                <w:szCs w:val="24"/>
                <w:lang w:val="pt-BR"/>
              </w:rPr>
            </w:pPr>
          </w:p>
        </w:tc>
        <w:tc>
          <w:tcPr>
            <w:tcW w:w="464" w:type="dxa"/>
          </w:tcPr>
          <w:p w:rsidR="003C03B6" w:rsidRPr="008C271A" w:rsidRDefault="003C03B6" w:rsidP="003C03B6">
            <w:pPr>
              <w:spacing w:after="0" w:line="240" w:lineRule="auto"/>
              <w:jc w:val="center"/>
              <w:rPr>
                <w:rFonts w:ascii="GHEA Grapalat" w:eastAsia="Times New Roman" w:hAnsi="GHEA Grapalat" w:cs="Times New Roman"/>
                <w:sz w:val="20"/>
                <w:szCs w:val="24"/>
                <w:lang w:val="pt-BR"/>
              </w:rPr>
            </w:pPr>
          </w:p>
        </w:tc>
        <w:tc>
          <w:tcPr>
            <w:tcW w:w="464" w:type="dxa"/>
          </w:tcPr>
          <w:p w:rsidR="003C03B6" w:rsidRPr="008C271A" w:rsidRDefault="003C03B6" w:rsidP="003C03B6">
            <w:pPr>
              <w:spacing w:after="0" w:line="240" w:lineRule="auto"/>
              <w:jc w:val="center"/>
              <w:rPr>
                <w:rFonts w:ascii="GHEA Grapalat" w:eastAsia="Times New Roman" w:hAnsi="GHEA Grapalat" w:cs="Times New Roman"/>
                <w:sz w:val="20"/>
                <w:szCs w:val="24"/>
                <w:lang w:val="pt-BR"/>
              </w:rPr>
            </w:pPr>
          </w:p>
        </w:tc>
        <w:tc>
          <w:tcPr>
            <w:tcW w:w="464" w:type="dxa"/>
          </w:tcPr>
          <w:p w:rsidR="003C03B6" w:rsidRPr="008C271A" w:rsidRDefault="003C03B6" w:rsidP="003C03B6">
            <w:pPr>
              <w:spacing w:after="0" w:line="240" w:lineRule="auto"/>
              <w:jc w:val="center"/>
              <w:rPr>
                <w:rFonts w:ascii="GHEA Grapalat" w:eastAsia="Times New Roman" w:hAnsi="GHEA Grapalat" w:cs="Times New Roman"/>
                <w:sz w:val="20"/>
                <w:szCs w:val="24"/>
                <w:lang w:val="pt-BR"/>
              </w:rPr>
            </w:pPr>
          </w:p>
        </w:tc>
        <w:tc>
          <w:tcPr>
            <w:tcW w:w="464" w:type="dxa"/>
          </w:tcPr>
          <w:p w:rsidR="003C03B6" w:rsidRPr="008C271A" w:rsidRDefault="003C03B6" w:rsidP="003C03B6">
            <w:pPr>
              <w:spacing w:after="0" w:line="240" w:lineRule="auto"/>
              <w:jc w:val="center"/>
              <w:rPr>
                <w:rFonts w:ascii="GHEA Grapalat" w:eastAsia="Times New Roman" w:hAnsi="GHEA Grapalat" w:cs="Times New Roman"/>
                <w:sz w:val="20"/>
                <w:szCs w:val="24"/>
                <w:lang w:val="pt-BR"/>
              </w:rPr>
            </w:pPr>
          </w:p>
        </w:tc>
        <w:tc>
          <w:tcPr>
            <w:tcW w:w="464" w:type="dxa"/>
          </w:tcPr>
          <w:p w:rsidR="003C03B6" w:rsidRPr="008C271A" w:rsidRDefault="003C03B6" w:rsidP="003C03B6">
            <w:pPr>
              <w:spacing w:after="0" w:line="240" w:lineRule="auto"/>
              <w:jc w:val="center"/>
              <w:rPr>
                <w:rFonts w:ascii="GHEA Grapalat" w:eastAsia="Times New Roman" w:hAnsi="GHEA Grapalat" w:cs="Times New Roman"/>
                <w:sz w:val="20"/>
                <w:szCs w:val="24"/>
                <w:lang w:val="pt-BR"/>
              </w:rPr>
            </w:pPr>
          </w:p>
        </w:tc>
        <w:tc>
          <w:tcPr>
            <w:tcW w:w="464" w:type="dxa"/>
          </w:tcPr>
          <w:p w:rsidR="003C03B6" w:rsidRPr="008C271A" w:rsidRDefault="003C03B6" w:rsidP="003C03B6">
            <w:pPr>
              <w:spacing w:after="0" w:line="240" w:lineRule="auto"/>
              <w:jc w:val="center"/>
              <w:rPr>
                <w:rFonts w:ascii="GHEA Grapalat" w:eastAsia="Times New Roman" w:hAnsi="GHEA Grapalat" w:cs="Times New Roman"/>
                <w:sz w:val="20"/>
                <w:szCs w:val="24"/>
                <w:lang w:val="pt-BR"/>
              </w:rPr>
            </w:pPr>
          </w:p>
        </w:tc>
        <w:tc>
          <w:tcPr>
            <w:tcW w:w="464" w:type="dxa"/>
          </w:tcPr>
          <w:p w:rsidR="003C03B6" w:rsidRPr="008C271A" w:rsidRDefault="003C03B6" w:rsidP="003C03B6">
            <w:pPr>
              <w:spacing w:after="0" w:line="240" w:lineRule="auto"/>
              <w:jc w:val="center"/>
              <w:rPr>
                <w:rFonts w:ascii="GHEA Grapalat" w:eastAsia="Times New Roman" w:hAnsi="GHEA Grapalat" w:cs="Times New Roman"/>
                <w:sz w:val="20"/>
                <w:szCs w:val="24"/>
                <w:lang w:val="pt-BR"/>
              </w:rPr>
            </w:pPr>
          </w:p>
        </w:tc>
        <w:tc>
          <w:tcPr>
            <w:tcW w:w="464" w:type="dxa"/>
          </w:tcPr>
          <w:p w:rsidR="003C03B6" w:rsidRPr="008C271A" w:rsidRDefault="003C03B6" w:rsidP="003C03B6">
            <w:pPr>
              <w:spacing w:after="0" w:line="240" w:lineRule="auto"/>
              <w:jc w:val="center"/>
              <w:rPr>
                <w:rFonts w:ascii="GHEA Grapalat" w:eastAsia="Times New Roman" w:hAnsi="GHEA Grapalat" w:cs="Times New Roman"/>
                <w:sz w:val="20"/>
                <w:szCs w:val="24"/>
                <w:lang w:val="pt-BR"/>
              </w:rPr>
            </w:pPr>
          </w:p>
        </w:tc>
        <w:tc>
          <w:tcPr>
            <w:tcW w:w="1096" w:type="dxa"/>
          </w:tcPr>
          <w:p w:rsidR="003C03B6" w:rsidRPr="008C271A" w:rsidRDefault="003C03B6" w:rsidP="003C03B6">
            <w:pPr>
              <w:spacing w:after="0" w:line="240" w:lineRule="auto"/>
              <w:jc w:val="center"/>
              <w:rPr>
                <w:rFonts w:ascii="GHEA Grapalat" w:eastAsia="Times New Roman" w:hAnsi="GHEA Grapalat" w:cs="Times New Roman"/>
                <w:sz w:val="20"/>
                <w:szCs w:val="24"/>
                <w:lang w:val="pt-BR"/>
              </w:rPr>
            </w:pPr>
          </w:p>
        </w:tc>
      </w:tr>
    </w:tbl>
    <w:p w:rsidR="008C271A" w:rsidRPr="008C271A" w:rsidRDefault="008C271A" w:rsidP="008C271A">
      <w:pPr>
        <w:spacing w:after="0" w:line="240" w:lineRule="auto"/>
        <w:rPr>
          <w:rFonts w:ascii="GHEA Grapalat" w:eastAsia="Times New Roman" w:hAnsi="GHEA Grapalat" w:cs="Times New Roman"/>
          <w:i/>
          <w:sz w:val="18"/>
          <w:szCs w:val="18"/>
          <w:lang w:val="en-US"/>
        </w:rPr>
      </w:pPr>
      <w:bookmarkStart w:id="29" w:name="_GoBack"/>
      <w:bookmarkEnd w:id="29"/>
    </w:p>
    <w:p w:rsidR="008C271A" w:rsidRPr="008C271A" w:rsidRDefault="008C271A" w:rsidP="008C271A">
      <w:pPr>
        <w:spacing w:after="0" w:line="240" w:lineRule="auto"/>
        <w:jc w:val="both"/>
        <w:rPr>
          <w:rFonts w:ascii="GHEA Grapalat" w:eastAsia="Times New Roman" w:hAnsi="GHEA Grapalat" w:cs="Sylfaen"/>
          <w:i/>
          <w:sz w:val="18"/>
          <w:szCs w:val="18"/>
          <w:lang w:val="pt-BR"/>
        </w:rPr>
      </w:pPr>
      <w:r w:rsidRPr="008C271A">
        <w:rPr>
          <w:rFonts w:ascii="GHEA Grapalat" w:eastAsia="Times New Roman" w:hAnsi="GHEA Grapalat" w:cs="Times New Roman"/>
          <w:i/>
          <w:sz w:val="18"/>
          <w:szCs w:val="18"/>
          <w:lang w:val="en-US"/>
        </w:rPr>
        <w:t xml:space="preserve">* </w:t>
      </w:r>
      <w:r w:rsidRPr="008C271A">
        <w:rPr>
          <w:rFonts w:ascii="GHEA Grapalat" w:eastAsia="Times New Roman" w:hAnsi="GHEA Grapalat" w:cs="Sylfaen"/>
          <w:i/>
          <w:sz w:val="18"/>
          <w:szCs w:val="18"/>
          <w:lang w:val="pt-BR"/>
        </w:rPr>
        <w:t>Վճարմանենթակագումարներըներկայացվում են աճողականկարգով: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8C271A" w:rsidRPr="008C271A" w:rsidRDefault="008C271A" w:rsidP="008C271A">
      <w:pPr>
        <w:spacing w:after="0" w:line="240" w:lineRule="auto"/>
        <w:jc w:val="both"/>
        <w:rPr>
          <w:rFonts w:ascii="GHEA Grapalat" w:eastAsia="Times New Roman" w:hAnsi="GHEA Grapalat" w:cs="Times New Roman"/>
          <w:i/>
          <w:sz w:val="18"/>
          <w:szCs w:val="18"/>
          <w:lang w:val="pt-BR"/>
        </w:rPr>
      </w:pPr>
      <w:r w:rsidRPr="008C271A">
        <w:rPr>
          <w:rFonts w:ascii="GHEA Grapalat" w:eastAsia="Times New Roman"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8C271A" w:rsidRPr="008C271A" w:rsidRDefault="008C271A" w:rsidP="008C271A">
      <w:pPr>
        <w:spacing w:after="0" w:line="240" w:lineRule="auto"/>
        <w:jc w:val="center"/>
        <w:rPr>
          <w:rFonts w:ascii="GHEA Grapalat" w:eastAsia="Times New Roman" w:hAnsi="GHEA Grapalat" w:cs="Times New Roman"/>
          <w:sz w:val="20"/>
          <w:szCs w:val="24"/>
          <w:lang w:val="es-ES"/>
        </w:rPr>
      </w:pPr>
    </w:p>
    <w:p w:rsidR="008C271A" w:rsidRPr="008C271A" w:rsidRDefault="008C271A" w:rsidP="008C271A">
      <w:pPr>
        <w:spacing w:after="0" w:line="240" w:lineRule="auto"/>
        <w:jc w:val="right"/>
        <w:rPr>
          <w:rFonts w:ascii="GHEA Grapalat" w:eastAsia="Times New Roman" w:hAnsi="GHEA Grapalat" w:cs="Times New Roman"/>
          <w:sz w:val="20"/>
          <w:szCs w:val="24"/>
          <w:lang w:val="es-ES"/>
        </w:rPr>
      </w:pPr>
    </w:p>
    <w:tbl>
      <w:tblPr>
        <w:tblW w:w="9639" w:type="dxa"/>
        <w:jc w:val="center"/>
        <w:tblLayout w:type="fixed"/>
        <w:tblLook w:val="0000"/>
      </w:tblPr>
      <w:tblGrid>
        <w:gridCol w:w="4536"/>
        <w:gridCol w:w="760"/>
        <w:gridCol w:w="4343"/>
      </w:tblGrid>
      <w:tr w:rsidR="008C271A" w:rsidRPr="008C271A" w:rsidTr="00405051">
        <w:trPr>
          <w:jc w:val="center"/>
        </w:trPr>
        <w:tc>
          <w:tcPr>
            <w:tcW w:w="4536" w:type="dxa"/>
          </w:tcPr>
          <w:p w:rsidR="008C271A" w:rsidRPr="008C271A" w:rsidRDefault="008C271A" w:rsidP="008C271A">
            <w:pPr>
              <w:spacing w:after="0" w:line="360" w:lineRule="auto"/>
              <w:jc w:val="center"/>
              <w:rPr>
                <w:rFonts w:ascii="GHEA Grapalat" w:eastAsia="Times New Roman" w:hAnsi="GHEA Grapalat" w:cs="Sylfaen"/>
                <w:b/>
                <w:bCs/>
                <w:sz w:val="24"/>
                <w:szCs w:val="24"/>
                <w:lang w:val="nb-NO"/>
              </w:rPr>
            </w:pPr>
            <w:r w:rsidRPr="008C271A">
              <w:rPr>
                <w:rFonts w:ascii="GHEA Grapalat" w:eastAsia="Times New Roman" w:hAnsi="GHEA Grapalat" w:cs="Sylfaen"/>
                <w:b/>
                <w:bCs/>
                <w:sz w:val="24"/>
                <w:szCs w:val="24"/>
                <w:lang w:val="nb-NO"/>
              </w:rPr>
              <w:t>ՊԱՏՎԻՐԱՏՈՒ</w:t>
            </w:r>
          </w:p>
          <w:p w:rsidR="008C271A" w:rsidRPr="008C271A" w:rsidRDefault="008C271A" w:rsidP="008C271A">
            <w:pPr>
              <w:spacing w:after="0" w:line="240" w:lineRule="auto"/>
              <w:rPr>
                <w:rFonts w:ascii="GHEA Grapalat" w:eastAsia="Times New Roman" w:hAnsi="GHEA Grapalat" w:cs="Times New Roman"/>
              </w:rPr>
            </w:pPr>
          </w:p>
          <w:p w:rsidR="008C271A" w:rsidRPr="008C271A" w:rsidRDefault="008C271A" w:rsidP="008C271A">
            <w:pPr>
              <w:spacing w:after="0" w:line="240" w:lineRule="auto"/>
              <w:rPr>
                <w:rFonts w:ascii="GHEA Grapalat" w:eastAsia="Times New Roman" w:hAnsi="GHEA Grapalat" w:cs="Times New Roman"/>
                <w:sz w:val="24"/>
                <w:szCs w:val="24"/>
              </w:rPr>
            </w:pPr>
          </w:p>
          <w:p w:rsidR="008C271A" w:rsidRPr="008C271A" w:rsidRDefault="008C271A" w:rsidP="008C271A">
            <w:pPr>
              <w:spacing w:after="0" w:line="240" w:lineRule="auto"/>
              <w:jc w:val="center"/>
              <w:rPr>
                <w:rFonts w:ascii="GHEA Grapalat" w:eastAsia="Times New Roman" w:hAnsi="GHEA Grapalat" w:cs="Times New Roman"/>
                <w:sz w:val="24"/>
                <w:szCs w:val="24"/>
              </w:rPr>
            </w:pPr>
            <w:r w:rsidRPr="008C271A">
              <w:rPr>
                <w:rFonts w:ascii="GHEA Grapalat" w:eastAsia="Times New Roman" w:hAnsi="GHEA Grapalat" w:cs="Times New Roman"/>
                <w:sz w:val="24"/>
                <w:szCs w:val="24"/>
              </w:rPr>
              <w:t>---------------------------------</w:t>
            </w:r>
          </w:p>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w:t>
            </w:r>
            <w:r w:rsidRPr="008C271A">
              <w:rPr>
                <w:rFonts w:ascii="GHEA Grapalat" w:eastAsia="Times New Roman" w:hAnsi="GHEA Grapalat" w:cs="Sylfaen"/>
                <w:sz w:val="18"/>
                <w:szCs w:val="18"/>
              </w:rPr>
              <w:t>ստորագրություն</w:t>
            </w:r>
            <w:r w:rsidRPr="008C271A">
              <w:rPr>
                <w:rFonts w:ascii="GHEA Grapalat" w:eastAsia="Times New Roman" w:hAnsi="GHEA Grapalat" w:cs="Times New Roman"/>
                <w:sz w:val="18"/>
                <w:szCs w:val="18"/>
                <w:lang w:val="en-US"/>
              </w:rPr>
              <w:t>/</w:t>
            </w:r>
          </w:p>
          <w:p w:rsidR="008C271A" w:rsidRPr="008C271A" w:rsidRDefault="008C271A" w:rsidP="008C271A">
            <w:pPr>
              <w:spacing w:after="0" w:line="240" w:lineRule="auto"/>
              <w:jc w:val="center"/>
              <w:rPr>
                <w:rFonts w:ascii="GHEA Grapalat" w:eastAsia="Times New Roman" w:hAnsi="GHEA Grapalat" w:cs="Times New Roman"/>
                <w:sz w:val="18"/>
                <w:szCs w:val="18"/>
              </w:rPr>
            </w:pPr>
            <w:r w:rsidRPr="008C271A">
              <w:rPr>
                <w:rFonts w:ascii="GHEA Grapalat" w:eastAsia="Times New Roman" w:hAnsi="GHEA Grapalat" w:cs="Sylfaen"/>
                <w:sz w:val="18"/>
                <w:szCs w:val="18"/>
              </w:rPr>
              <w:t>Կ</w:t>
            </w:r>
            <w:r w:rsidRPr="008C271A">
              <w:rPr>
                <w:rFonts w:ascii="GHEA Grapalat" w:eastAsia="Times New Roman" w:hAnsi="GHEA Grapalat" w:cs="Times New Roman"/>
                <w:sz w:val="18"/>
                <w:szCs w:val="18"/>
              </w:rPr>
              <w:t>.</w:t>
            </w:r>
            <w:r w:rsidRPr="008C271A">
              <w:rPr>
                <w:rFonts w:ascii="GHEA Grapalat" w:eastAsia="Times New Roman" w:hAnsi="GHEA Grapalat" w:cs="Sylfaen"/>
                <w:sz w:val="18"/>
                <w:szCs w:val="18"/>
              </w:rPr>
              <w:t>Տ</w:t>
            </w:r>
          </w:p>
        </w:tc>
        <w:tc>
          <w:tcPr>
            <w:tcW w:w="760" w:type="dxa"/>
          </w:tcPr>
          <w:p w:rsidR="008C271A" w:rsidRPr="008C271A" w:rsidRDefault="008C271A" w:rsidP="008C271A">
            <w:pPr>
              <w:spacing w:after="0" w:line="360" w:lineRule="auto"/>
              <w:jc w:val="center"/>
              <w:rPr>
                <w:rFonts w:ascii="GHEA Grapalat" w:eastAsia="Times New Roman" w:hAnsi="GHEA Grapalat" w:cs="Times New Roman"/>
                <w:sz w:val="24"/>
                <w:szCs w:val="24"/>
              </w:rPr>
            </w:pPr>
          </w:p>
        </w:tc>
        <w:tc>
          <w:tcPr>
            <w:tcW w:w="4343" w:type="dxa"/>
          </w:tcPr>
          <w:p w:rsidR="008C271A" w:rsidRPr="008C271A" w:rsidRDefault="008C271A" w:rsidP="008C271A">
            <w:pPr>
              <w:spacing w:after="0" w:line="360" w:lineRule="auto"/>
              <w:jc w:val="center"/>
              <w:rPr>
                <w:rFonts w:ascii="GHEA Grapalat" w:eastAsia="Times New Roman" w:hAnsi="GHEA Grapalat" w:cs="Sylfaen"/>
                <w:b/>
                <w:bCs/>
                <w:sz w:val="24"/>
                <w:szCs w:val="24"/>
              </w:rPr>
            </w:pPr>
            <w:r w:rsidRPr="008C271A">
              <w:rPr>
                <w:rFonts w:ascii="GHEA Grapalat" w:eastAsia="Times New Roman" w:hAnsi="GHEA Grapalat" w:cs="Sylfaen"/>
                <w:b/>
                <w:bCs/>
                <w:sz w:val="24"/>
                <w:szCs w:val="24"/>
                <w:lang w:val="pt-BR"/>
              </w:rPr>
              <w:t>ԿԱՊԱԼԱՌՈՒ</w:t>
            </w:r>
          </w:p>
          <w:p w:rsidR="008C271A" w:rsidRPr="008C271A" w:rsidRDefault="008C271A" w:rsidP="008C271A">
            <w:pPr>
              <w:spacing w:after="0" w:line="240" w:lineRule="auto"/>
              <w:jc w:val="center"/>
              <w:rPr>
                <w:rFonts w:ascii="GHEA Grapalat" w:eastAsia="Times New Roman" w:hAnsi="GHEA Grapalat" w:cs="Times New Roman"/>
                <w:sz w:val="24"/>
                <w:szCs w:val="24"/>
              </w:rPr>
            </w:pPr>
          </w:p>
          <w:p w:rsidR="008C271A" w:rsidRPr="008C271A" w:rsidRDefault="008C271A" w:rsidP="008C271A">
            <w:pPr>
              <w:spacing w:after="0" w:line="240" w:lineRule="auto"/>
              <w:jc w:val="center"/>
              <w:rPr>
                <w:rFonts w:ascii="GHEA Grapalat" w:eastAsia="Times New Roman" w:hAnsi="GHEA Grapalat" w:cs="Times New Roman"/>
                <w:sz w:val="24"/>
                <w:szCs w:val="24"/>
              </w:rPr>
            </w:pPr>
          </w:p>
          <w:p w:rsidR="008C271A" w:rsidRPr="008C271A" w:rsidRDefault="008C271A" w:rsidP="008C271A">
            <w:pPr>
              <w:spacing w:after="0" w:line="240" w:lineRule="auto"/>
              <w:jc w:val="center"/>
              <w:rPr>
                <w:rFonts w:ascii="GHEA Grapalat" w:eastAsia="Times New Roman" w:hAnsi="GHEA Grapalat" w:cs="Times New Roman"/>
                <w:sz w:val="24"/>
                <w:szCs w:val="24"/>
              </w:rPr>
            </w:pPr>
            <w:r w:rsidRPr="008C271A">
              <w:rPr>
                <w:rFonts w:ascii="GHEA Grapalat" w:eastAsia="Times New Roman" w:hAnsi="GHEA Grapalat" w:cs="Times New Roman"/>
                <w:sz w:val="24"/>
                <w:szCs w:val="24"/>
              </w:rPr>
              <w:t>---------------------------------</w:t>
            </w:r>
          </w:p>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w:t>
            </w:r>
            <w:r w:rsidRPr="008C271A">
              <w:rPr>
                <w:rFonts w:ascii="GHEA Grapalat" w:eastAsia="Times New Roman" w:hAnsi="GHEA Grapalat" w:cs="Sylfaen"/>
                <w:sz w:val="18"/>
                <w:szCs w:val="18"/>
              </w:rPr>
              <w:t>ստորագրություն</w:t>
            </w:r>
            <w:r w:rsidRPr="008C271A">
              <w:rPr>
                <w:rFonts w:ascii="GHEA Grapalat" w:eastAsia="Times New Roman" w:hAnsi="GHEA Grapalat" w:cs="Times New Roman"/>
                <w:sz w:val="18"/>
                <w:szCs w:val="18"/>
                <w:lang w:val="en-US"/>
              </w:rPr>
              <w:t>/</w:t>
            </w:r>
          </w:p>
          <w:p w:rsidR="008C271A" w:rsidRPr="008C271A" w:rsidRDefault="008C271A" w:rsidP="008C271A">
            <w:pPr>
              <w:spacing w:after="0" w:line="240" w:lineRule="auto"/>
              <w:jc w:val="center"/>
              <w:rPr>
                <w:rFonts w:ascii="GHEA Grapalat" w:eastAsia="Times New Roman" w:hAnsi="GHEA Grapalat" w:cs="Times New Roman"/>
              </w:rPr>
            </w:pPr>
            <w:r w:rsidRPr="008C271A">
              <w:rPr>
                <w:rFonts w:ascii="GHEA Grapalat" w:eastAsia="Times New Roman" w:hAnsi="GHEA Grapalat" w:cs="Sylfaen"/>
                <w:sz w:val="18"/>
                <w:szCs w:val="18"/>
              </w:rPr>
              <w:t>Կ</w:t>
            </w:r>
            <w:r w:rsidRPr="008C271A">
              <w:rPr>
                <w:rFonts w:ascii="GHEA Grapalat" w:eastAsia="Times New Roman" w:hAnsi="GHEA Grapalat" w:cs="Times New Roman"/>
                <w:sz w:val="18"/>
                <w:szCs w:val="18"/>
              </w:rPr>
              <w:t>.</w:t>
            </w:r>
            <w:r w:rsidRPr="008C271A">
              <w:rPr>
                <w:rFonts w:ascii="GHEA Grapalat" w:eastAsia="Times New Roman" w:hAnsi="GHEA Grapalat" w:cs="Sylfaen"/>
                <w:sz w:val="18"/>
                <w:szCs w:val="18"/>
              </w:rPr>
              <w:t>Տ</w:t>
            </w:r>
          </w:p>
        </w:tc>
      </w:tr>
    </w:tbl>
    <w:p w:rsidR="008C271A" w:rsidRPr="008C271A" w:rsidRDefault="008C271A" w:rsidP="008C271A">
      <w:pPr>
        <w:spacing w:after="0" w:line="240" w:lineRule="auto"/>
        <w:rPr>
          <w:rFonts w:ascii="GHEA Grapalat" w:eastAsia="Times New Roman" w:hAnsi="GHEA Grapalat" w:cs="Times New Roman"/>
          <w:sz w:val="20"/>
          <w:szCs w:val="24"/>
        </w:rPr>
        <w:sectPr w:rsidR="008C271A" w:rsidRPr="008C271A" w:rsidSect="00405051">
          <w:footnotePr>
            <w:pos w:val="beneathText"/>
          </w:footnotePr>
          <w:pgSz w:w="11906" w:h="16838" w:code="9"/>
          <w:pgMar w:top="533" w:right="707" w:bottom="720" w:left="663" w:header="561" w:footer="561" w:gutter="0"/>
          <w:cols w:space="720"/>
        </w:sectPr>
      </w:pPr>
    </w:p>
    <w:p w:rsidR="008C271A" w:rsidRPr="008C271A" w:rsidRDefault="008C271A" w:rsidP="008C271A">
      <w:pPr>
        <w:spacing w:after="0" w:line="240" w:lineRule="auto"/>
        <w:ind w:firstLine="567"/>
        <w:jc w:val="right"/>
        <w:rPr>
          <w:rFonts w:ascii="GHEA Grapalat" w:eastAsia="Times New Roman" w:hAnsi="GHEA Grapalat" w:cs="Arial"/>
          <w:i/>
          <w:sz w:val="20"/>
          <w:szCs w:val="20"/>
          <w:lang w:val="pt-BR"/>
        </w:rPr>
      </w:pPr>
      <w:r w:rsidRPr="008C271A">
        <w:rPr>
          <w:rFonts w:ascii="GHEA Grapalat" w:eastAsia="Times New Roman" w:hAnsi="GHEA Grapalat" w:cs="Sylfaen"/>
          <w:i/>
          <w:sz w:val="20"/>
          <w:szCs w:val="20"/>
          <w:lang w:val="pt-BR"/>
        </w:rPr>
        <w:lastRenderedPageBreak/>
        <w:t>Հավելվածթիվ</w:t>
      </w:r>
      <w:r w:rsidRPr="008C271A">
        <w:rPr>
          <w:rFonts w:ascii="GHEA Grapalat" w:eastAsia="Times New Roman" w:hAnsi="GHEA Grapalat" w:cs="Arial"/>
          <w:i/>
          <w:sz w:val="20"/>
          <w:szCs w:val="20"/>
          <w:lang w:val="pt-BR"/>
        </w:rPr>
        <w:t xml:space="preserve"> 4</w:t>
      </w:r>
    </w:p>
    <w:p w:rsidR="008C271A" w:rsidRPr="008C271A" w:rsidRDefault="008C271A" w:rsidP="008C271A">
      <w:pPr>
        <w:spacing w:after="0" w:line="240" w:lineRule="auto"/>
        <w:ind w:firstLine="567"/>
        <w:jc w:val="right"/>
        <w:rPr>
          <w:rFonts w:ascii="GHEA Grapalat" w:eastAsia="Times New Roman" w:hAnsi="GHEA Grapalat" w:cs="Arial"/>
          <w:i/>
          <w:sz w:val="20"/>
          <w:szCs w:val="20"/>
          <w:lang w:val="pt-BR"/>
        </w:rPr>
      </w:pPr>
      <w:r w:rsidRPr="008C271A">
        <w:rPr>
          <w:rFonts w:ascii="GHEA Grapalat" w:eastAsia="Times New Roman" w:hAnsi="GHEA Grapalat" w:cs="Times New Roman"/>
          <w:i/>
          <w:sz w:val="20"/>
          <w:szCs w:val="20"/>
          <w:lang w:val="en-US"/>
        </w:rPr>
        <w:t>«»</w:t>
      </w:r>
      <w:r w:rsidRPr="008C271A">
        <w:rPr>
          <w:rFonts w:ascii="GHEA Grapalat" w:eastAsia="Times New Roman" w:hAnsi="GHEA Grapalat" w:cs="Times New Roman"/>
          <w:i/>
          <w:sz w:val="20"/>
          <w:szCs w:val="20"/>
          <w:lang w:val="pt-BR"/>
        </w:rPr>
        <w:t xml:space="preserve">                  20   </w:t>
      </w:r>
      <w:r w:rsidRPr="008C271A">
        <w:rPr>
          <w:rFonts w:ascii="GHEA Grapalat" w:eastAsia="Times New Roman" w:hAnsi="GHEA Grapalat" w:cs="Sylfaen"/>
          <w:i/>
          <w:sz w:val="20"/>
          <w:szCs w:val="20"/>
          <w:lang w:val="pt-BR"/>
        </w:rPr>
        <w:t>թ</w:t>
      </w:r>
      <w:r w:rsidRPr="008C271A">
        <w:rPr>
          <w:rFonts w:ascii="GHEA Grapalat" w:eastAsia="Times New Roman" w:hAnsi="GHEA Grapalat" w:cs="Arial"/>
          <w:i/>
          <w:sz w:val="20"/>
          <w:szCs w:val="20"/>
          <w:lang w:val="pt-BR"/>
        </w:rPr>
        <w:t xml:space="preserve">. </w:t>
      </w:r>
      <w:r w:rsidRPr="008C271A">
        <w:rPr>
          <w:rFonts w:ascii="GHEA Grapalat" w:eastAsia="Times New Roman" w:hAnsi="GHEA Grapalat" w:cs="Sylfaen"/>
          <w:i/>
          <w:sz w:val="20"/>
          <w:szCs w:val="20"/>
          <w:lang w:val="pt-BR"/>
        </w:rPr>
        <w:t>կնքված</w:t>
      </w:r>
    </w:p>
    <w:p w:rsidR="008C271A" w:rsidRPr="008C271A" w:rsidRDefault="00282983" w:rsidP="008C271A">
      <w:pPr>
        <w:spacing w:after="0" w:line="240" w:lineRule="auto"/>
        <w:jc w:val="right"/>
        <w:rPr>
          <w:rFonts w:ascii="GHEA Grapalat" w:eastAsia="Times New Roman" w:hAnsi="GHEA Grapalat" w:cs="Arial"/>
          <w:i/>
          <w:sz w:val="20"/>
          <w:szCs w:val="20"/>
          <w:lang w:val="pt-BR"/>
        </w:rPr>
      </w:pPr>
      <w:r w:rsidRPr="008C271A">
        <w:rPr>
          <w:rFonts w:ascii="GHEA Grapalat" w:eastAsia="Times New Roman" w:hAnsi="GHEA Grapalat" w:cs="Times New Roman"/>
          <w:sz w:val="24"/>
          <w:szCs w:val="24"/>
          <w:lang w:val="af-ZA"/>
        </w:rPr>
        <w:t>«</w:t>
      </w:r>
      <w:r>
        <w:rPr>
          <w:rFonts w:ascii="GHEA Grapalat" w:eastAsia="Times New Roman" w:hAnsi="GHEA Grapalat" w:cs="Times New Roman"/>
          <w:b/>
          <w:sz w:val="20"/>
          <w:szCs w:val="20"/>
          <w:lang w:val="hy-AM"/>
        </w:rPr>
        <w:t>ՀՀԱՄԳՀ</w:t>
      </w:r>
      <w:r w:rsidRPr="008C271A">
        <w:rPr>
          <w:rFonts w:ascii="GHEA Grapalat" w:eastAsia="Times New Roman" w:hAnsi="GHEA Grapalat" w:cs="Times New Roman"/>
          <w:b/>
          <w:sz w:val="20"/>
          <w:szCs w:val="20"/>
          <w:lang w:val="es-ES"/>
        </w:rPr>
        <w:t>-</w:t>
      </w:r>
      <w:r w:rsidRPr="008C271A">
        <w:rPr>
          <w:rFonts w:ascii="GHEA Grapalat" w:eastAsia="Times New Roman" w:hAnsi="GHEA Grapalat" w:cs="Sylfaen"/>
          <w:b/>
          <w:sz w:val="20"/>
          <w:szCs w:val="20"/>
          <w:lang w:val="hy-AM"/>
        </w:rPr>
        <w:t>Բ</w:t>
      </w:r>
      <w:r w:rsidRPr="00410B6F">
        <w:rPr>
          <w:rFonts w:ascii="GHEA Grapalat" w:eastAsia="Times New Roman" w:hAnsi="GHEA Grapalat" w:cs="Sylfaen"/>
          <w:b/>
          <w:sz w:val="20"/>
          <w:szCs w:val="20"/>
          <w:lang w:val="hy-AM"/>
        </w:rPr>
        <w:t>Մ</w:t>
      </w:r>
      <w:r w:rsidRPr="008C271A">
        <w:rPr>
          <w:rFonts w:ascii="GHEA Grapalat" w:eastAsia="Times New Roman" w:hAnsi="GHEA Grapalat" w:cs="Sylfaen"/>
          <w:b/>
          <w:sz w:val="20"/>
          <w:szCs w:val="20"/>
          <w:lang w:val="hy-AM"/>
        </w:rPr>
        <w:t>Ա</w:t>
      </w:r>
      <w:r w:rsidRPr="00410B6F">
        <w:rPr>
          <w:rFonts w:ascii="GHEA Grapalat" w:eastAsia="Times New Roman" w:hAnsi="GHEA Grapalat" w:cs="Sylfaen"/>
          <w:b/>
          <w:sz w:val="20"/>
          <w:szCs w:val="20"/>
          <w:lang w:val="hy-AM"/>
        </w:rPr>
        <w:t>Շ</w:t>
      </w:r>
      <w:r w:rsidRPr="008C271A">
        <w:rPr>
          <w:rFonts w:ascii="GHEA Grapalat" w:eastAsia="Times New Roman" w:hAnsi="GHEA Grapalat" w:cs="Sylfaen"/>
          <w:b/>
          <w:sz w:val="20"/>
          <w:szCs w:val="20"/>
          <w:lang w:val="hy-AM"/>
        </w:rPr>
        <w:t>ՁԲ</w:t>
      </w:r>
      <w:r>
        <w:rPr>
          <w:rFonts w:ascii="GHEA Grapalat" w:eastAsia="Times New Roman" w:hAnsi="GHEA Grapalat" w:cs="Times New Roman"/>
          <w:b/>
          <w:sz w:val="20"/>
          <w:szCs w:val="20"/>
          <w:lang w:val="hy-AM"/>
        </w:rPr>
        <w:t>21</w:t>
      </w:r>
      <w:r w:rsidRPr="008C271A">
        <w:rPr>
          <w:rFonts w:ascii="GHEA Grapalat" w:eastAsia="Times New Roman" w:hAnsi="GHEA Grapalat" w:cs="Times New Roman"/>
          <w:b/>
          <w:sz w:val="20"/>
          <w:szCs w:val="20"/>
          <w:lang w:val="es-ES"/>
        </w:rPr>
        <w:t>/</w:t>
      </w:r>
      <w:r>
        <w:rPr>
          <w:rFonts w:ascii="GHEA Grapalat" w:eastAsia="Times New Roman" w:hAnsi="GHEA Grapalat" w:cs="Times New Roman"/>
          <w:b/>
          <w:sz w:val="20"/>
          <w:szCs w:val="20"/>
          <w:lang w:val="hy-AM"/>
        </w:rPr>
        <w:t>08</w:t>
      </w:r>
      <w:r w:rsidRPr="008C271A">
        <w:rPr>
          <w:rFonts w:ascii="GHEA Grapalat" w:eastAsia="Times New Roman" w:hAnsi="GHEA Grapalat" w:cs="Times New Roman"/>
          <w:sz w:val="24"/>
          <w:szCs w:val="24"/>
          <w:lang w:val="af-ZA"/>
        </w:rPr>
        <w:t>»</w:t>
      </w:r>
      <w:r w:rsidR="008C271A" w:rsidRPr="008C271A">
        <w:rPr>
          <w:rFonts w:ascii="GHEA Grapalat" w:eastAsia="Times New Roman" w:hAnsi="GHEA Grapalat" w:cs="Sylfaen"/>
          <w:i/>
          <w:sz w:val="20"/>
          <w:szCs w:val="20"/>
          <w:lang w:val="pt-BR"/>
        </w:rPr>
        <w:t>ծածկագրով պայմանագրի</w:t>
      </w:r>
    </w:p>
    <w:p w:rsidR="008C271A" w:rsidRPr="008C271A" w:rsidRDefault="008C271A" w:rsidP="008C271A">
      <w:pPr>
        <w:spacing w:after="0" w:line="240" w:lineRule="auto"/>
        <w:ind w:firstLine="567"/>
        <w:jc w:val="right"/>
        <w:rPr>
          <w:rFonts w:ascii="GHEA Grapalat" w:eastAsia="Times New Roman" w:hAnsi="GHEA Grapalat" w:cs="Sylfaen"/>
          <w:i/>
          <w:lang w:val="pt-BR"/>
        </w:rPr>
      </w:pPr>
    </w:p>
    <w:p w:rsidR="008C271A" w:rsidRPr="008C271A" w:rsidRDefault="008C271A" w:rsidP="008C271A">
      <w:pPr>
        <w:spacing w:after="0" w:line="240" w:lineRule="auto"/>
        <w:ind w:left="-142" w:firstLine="142"/>
        <w:jc w:val="center"/>
        <w:rPr>
          <w:rFonts w:ascii="GHEA Grapalat" w:eastAsia="Times New Roman" w:hAnsi="GHEA Grapalat" w:cs="Sylfaen"/>
          <w:b/>
          <w:sz w:val="24"/>
          <w:szCs w:val="24"/>
          <w:lang w:val="en-US"/>
        </w:rPr>
      </w:pPr>
    </w:p>
    <w:tbl>
      <w:tblPr>
        <w:tblW w:w="9750" w:type="dxa"/>
        <w:jc w:val="center"/>
        <w:tblCellSpacing w:w="7" w:type="dxa"/>
        <w:tblCellMar>
          <w:left w:w="0" w:type="dxa"/>
          <w:right w:w="0" w:type="dxa"/>
        </w:tblCellMar>
        <w:tblLook w:val="0000"/>
      </w:tblPr>
      <w:tblGrid>
        <w:gridCol w:w="4632"/>
        <w:gridCol w:w="5118"/>
      </w:tblGrid>
      <w:tr w:rsidR="008C271A" w:rsidRPr="00405051" w:rsidTr="00405051">
        <w:trPr>
          <w:tblCellSpacing w:w="7" w:type="dxa"/>
          <w:jc w:val="center"/>
        </w:trPr>
        <w:tc>
          <w:tcPr>
            <w:tcW w:w="0" w:type="auto"/>
            <w:vAlign w:val="center"/>
          </w:tcPr>
          <w:p w:rsidR="008C271A" w:rsidRPr="008C271A" w:rsidRDefault="00CF10DB" w:rsidP="008C271A">
            <w:pPr>
              <w:spacing w:after="0" w:line="240" w:lineRule="auto"/>
              <w:jc w:val="center"/>
              <w:rPr>
                <w:rFonts w:ascii="GHEA Grapalat" w:eastAsia="Times New Roman" w:hAnsi="GHEA Grapalat" w:cs="Times New Roman"/>
                <w:iCs/>
                <w:color w:val="000000"/>
                <w:sz w:val="21"/>
                <w:szCs w:val="21"/>
                <w:lang w:val="pt-BR"/>
              </w:rPr>
            </w:pPr>
            <w:r w:rsidRPr="00CF10DB">
              <w:rPr>
                <w:rFonts w:ascii="Times New Roman" w:eastAsia="Times New Roman" w:hAnsi="Times New Roman" w:cs="Times New Roman"/>
                <w:noProof/>
                <w:sz w:val="24"/>
                <w:szCs w:val="24"/>
                <w:lang w:val="en-US"/>
              </w:rPr>
              <w:pict>
                <v:rect id="Прямоугольник 1" o:spid="_x0000_s1026" style="position:absolute;left:0;text-align:left;margin-left:189pt;margin-top:13.2pt;width:9pt;height:81pt;flip:x;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" stroked="f"/>
              </w:pict>
            </w:r>
            <w:r w:rsidR="008C271A" w:rsidRPr="008C271A">
              <w:rPr>
                <w:rFonts w:ascii="GHEA Grapalat" w:eastAsia="Times New Roman" w:hAnsi="GHEA Grapalat" w:cs="Times New Roman"/>
                <w:iCs/>
                <w:color w:val="000000"/>
                <w:sz w:val="21"/>
                <w:szCs w:val="21"/>
                <w:lang w:val="en-US"/>
              </w:rPr>
              <w:t>Պայմանագրիկողմ</w:t>
            </w:r>
          </w:p>
          <w:p w:rsidR="008C271A" w:rsidRPr="008C271A" w:rsidRDefault="008C271A" w:rsidP="008C271A">
            <w:pPr>
              <w:spacing w:after="0" w:line="240" w:lineRule="auto"/>
              <w:jc w:val="center"/>
              <w:rPr>
                <w:rFonts w:ascii="GHEA Grapalat" w:eastAsia="Times New Roman" w:hAnsi="GHEA Grapalat" w:cs="Times New Roman"/>
                <w:iCs/>
                <w:color w:val="000000"/>
                <w:sz w:val="21"/>
                <w:szCs w:val="21"/>
                <w:lang w:val="pt-BR"/>
              </w:rPr>
            </w:pPr>
            <w:r w:rsidRPr="008C271A">
              <w:rPr>
                <w:rFonts w:ascii="GHEA Grapalat" w:eastAsia="Times New Roman" w:hAnsi="GHEA Grapalat" w:cs="Times New Roman"/>
                <w:iCs/>
                <w:color w:val="000000"/>
                <w:sz w:val="21"/>
                <w:szCs w:val="21"/>
                <w:lang w:val="pt-BR"/>
              </w:rPr>
              <w:t>___________________________</w:t>
            </w:r>
          </w:p>
          <w:p w:rsidR="008C271A" w:rsidRPr="008C271A" w:rsidRDefault="008C271A" w:rsidP="008C271A">
            <w:pPr>
              <w:spacing w:after="0" w:line="240" w:lineRule="auto"/>
              <w:jc w:val="center"/>
              <w:rPr>
                <w:rFonts w:ascii="GHEA Grapalat" w:eastAsia="Times New Roman" w:hAnsi="GHEA Grapalat" w:cs="Times New Roman"/>
                <w:iCs/>
                <w:color w:val="000000"/>
                <w:sz w:val="21"/>
                <w:szCs w:val="21"/>
                <w:lang w:val="pt-BR"/>
              </w:rPr>
            </w:pPr>
            <w:r w:rsidRPr="008C271A">
              <w:rPr>
                <w:rFonts w:ascii="GHEA Grapalat" w:eastAsia="Times New Roman" w:hAnsi="GHEA Grapalat" w:cs="Times New Roman"/>
                <w:iCs/>
                <w:color w:val="000000"/>
                <w:sz w:val="21"/>
                <w:szCs w:val="21"/>
                <w:lang w:val="pt-BR"/>
              </w:rPr>
              <w:t>___________________________</w:t>
            </w:r>
          </w:p>
          <w:p w:rsidR="008C271A" w:rsidRPr="008C271A" w:rsidRDefault="008C271A" w:rsidP="008C271A">
            <w:pPr>
              <w:spacing w:after="0" w:line="240" w:lineRule="auto"/>
              <w:jc w:val="center"/>
              <w:rPr>
                <w:rFonts w:ascii="GHEA Grapalat" w:eastAsia="Times New Roman" w:hAnsi="GHEA Grapalat" w:cs="Times New Roman"/>
                <w:iCs/>
                <w:color w:val="000000"/>
                <w:sz w:val="21"/>
                <w:szCs w:val="21"/>
                <w:lang w:val="pt-BR"/>
              </w:rPr>
            </w:pPr>
            <w:r w:rsidRPr="008C271A">
              <w:rPr>
                <w:rFonts w:ascii="GHEA Grapalat" w:eastAsia="Times New Roman" w:hAnsi="GHEA Grapalat" w:cs="Times New Roman"/>
                <w:iCs/>
                <w:color w:val="000000"/>
                <w:sz w:val="21"/>
                <w:szCs w:val="21"/>
                <w:lang w:val="en-US"/>
              </w:rPr>
              <w:t>գտնվելուվայրը</w:t>
            </w:r>
            <w:r w:rsidRPr="008C271A">
              <w:rPr>
                <w:rFonts w:ascii="GHEA Grapalat" w:eastAsia="Times New Roman" w:hAnsi="GHEA Grapalat" w:cs="Times New Roman"/>
                <w:iCs/>
                <w:color w:val="000000"/>
                <w:sz w:val="21"/>
                <w:szCs w:val="21"/>
                <w:lang w:val="pt-BR"/>
              </w:rPr>
              <w:t xml:space="preserve"> ______________</w:t>
            </w:r>
          </w:p>
          <w:p w:rsidR="008C271A" w:rsidRPr="008C271A" w:rsidRDefault="008C271A" w:rsidP="008C271A">
            <w:pPr>
              <w:spacing w:after="0" w:line="240" w:lineRule="auto"/>
              <w:jc w:val="center"/>
              <w:rPr>
                <w:rFonts w:ascii="GHEA Grapalat" w:eastAsia="Times New Roman" w:hAnsi="GHEA Grapalat" w:cs="Times New Roman"/>
                <w:iCs/>
                <w:color w:val="000000"/>
                <w:sz w:val="21"/>
                <w:szCs w:val="21"/>
                <w:lang w:val="pt-BR"/>
              </w:rPr>
            </w:pPr>
            <w:r w:rsidRPr="008C271A">
              <w:rPr>
                <w:rFonts w:ascii="GHEA Grapalat" w:eastAsia="Times New Roman" w:hAnsi="GHEA Grapalat" w:cs="Times New Roman"/>
                <w:iCs/>
                <w:color w:val="000000"/>
                <w:sz w:val="21"/>
                <w:szCs w:val="21"/>
                <w:lang w:val="en-US"/>
              </w:rPr>
              <w:t>հհ</w:t>
            </w:r>
            <w:r w:rsidRPr="008C271A">
              <w:rPr>
                <w:rFonts w:ascii="GHEA Grapalat" w:eastAsia="Times New Roman" w:hAnsi="GHEA Grapalat" w:cs="Times New Roman"/>
                <w:iCs/>
                <w:color w:val="000000"/>
                <w:sz w:val="21"/>
                <w:szCs w:val="21"/>
                <w:lang w:val="pt-BR"/>
              </w:rPr>
              <w:t xml:space="preserve"> _________________________ </w:t>
            </w:r>
          </w:p>
          <w:p w:rsidR="008C271A" w:rsidRPr="008C271A" w:rsidRDefault="008C271A" w:rsidP="008C271A">
            <w:pPr>
              <w:spacing w:after="0" w:line="240" w:lineRule="auto"/>
              <w:jc w:val="center"/>
              <w:rPr>
                <w:rFonts w:ascii="GHEA Grapalat" w:eastAsia="Times New Roman" w:hAnsi="GHEA Grapalat" w:cs="Times New Roman"/>
                <w:iCs/>
                <w:color w:val="000000"/>
                <w:sz w:val="21"/>
                <w:szCs w:val="21"/>
                <w:lang w:val="pt-BR"/>
              </w:rPr>
            </w:pPr>
            <w:r w:rsidRPr="008C271A">
              <w:rPr>
                <w:rFonts w:ascii="GHEA Grapalat" w:eastAsia="Times New Roman" w:hAnsi="GHEA Grapalat" w:cs="Times New Roman"/>
                <w:iCs/>
                <w:color w:val="000000"/>
                <w:sz w:val="21"/>
                <w:szCs w:val="21"/>
                <w:lang w:val="en-US"/>
              </w:rPr>
              <w:t>հվհհ</w:t>
            </w:r>
            <w:r w:rsidRPr="008C271A">
              <w:rPr>
                <w:rFonts w:ascii="GHEA Grapalat" w:eastAsia="Times New Roman" w:hAnsi="GHEA Grapalat" w:cs="Times New Roman"/>
                <w:iCs/>
                <w:color w:val="000000"/>
                <w:sz w:val="21"/>
                <w:szCs w:val="21"/>
                <w:lang w:val="pt-BR"/>
              </w:rPr>
              <w:t xml:space="preserve"> _______________________ </w:t>
            </w:r>
          </w:p>
        </w:tc>
        <w:tc>
          <w:tcPr>
            <w:tcW w:w="0" w:type="auto"/>
            <w:vAlign w:val="center"/>
          </w:tcPr>
          <w:p w:rsidR="008C271A" w:rsidRPr="008C271A" w:rsidRDefault="008C271A" w:rsidP="008C271A">
            <w:pPr>
              <w:spacing w:after="0" w:line="240" w:lineRule="auto"/>
              <w:jc w:val="center"/>
              <w:rPr>
                <w:rFonts w:ascii="GHEA Grapalat" w:eastAsia="Times New Roman" w:hAnsi="GHEA Grapalat" w:cs="Times New Roman"/>
                <w:iCs/>
                <w:color w:val="000000"/>
                <w:sz w:val="21"/>
                <w:szCs w:val="21"/>
                <w:lang w:val="pt-BR"/>
              </w:rPr>
            </w:pPr>
            <w:r w:rsidRPr="008C271A">
              <w:rPr>
                <w:rFonts w:ascii="GHEA Grapalat" w:eastAsia="Times New Roman" w:hAnsi="GHEA Grapalat" w:cs="Times New Roman"/>
                <w:iCs/>
                <w:color w:val="000000"/>
                <w:sz w:val="21"/>
                <w:szCs w:val="21"/>
                <w:lang w:val="en-US"/>
              </w:rPr>
              <w:t>Պատվիրատու</w:t>
            </w:r>
          </w:p>
          <w:p w:rsidR="008C271A" w:rsidRPr="008C271A" w:rsidRDefault="008C271A" w:rsidP="008C271A">
            <w:pPr>
              <w:spacing w:after="0" w:line="240" w:lineRule="auto"/>
              <w:jc w:val="center"/>
              <w:rPr>
                <w:rFonts w:ascii="GHEA Grapalat" w:eastAsia="Times New Roman" w:hAnsi="GHEA Grapalat" w:cs="Times New Roman"/>
                <w:iCs/>
                <w:color w:val="000000"/>
                <w:sz w:val="21"/>
                <w:szCs w:val="21"/>
                <w:lang w:val="pt-BR"/>
              </w:rPr>
            </w:pPr>
            <w:r w:rsidRPr="008C271A">
              <w:rPr>
                <w:rFonts w:ascii="GHEA Grapalat" w:eastAsia="Times New Roman" w:hAnsi="GHEA Grapalat" w:cs="Times New Roman"/>
                <w:iCs/>
                <w:color w:val="000000"/>
                <w:sz w:val="21"/>
                <w:szCs w:val="21"/>
                <w:lang w:val="pt-BR"/>
              </w:rPr>
              <w:t>_____________________________</w:t>
            </w:r>
          </w:p>
          <w:p w:rsidR="008C271A" w:rsidRPr="008C271A" w:rsidRDefault="008C271A" w:rsidP="008C271A">
            <w:pPr>
              <w:spacing w:after="0" w:line="240" w:lineRule="auto"/>
              <w:jc w:val="center"/>
              <w:rPr>
                <w:rFonts w:ascii="GHEA Grapalat" w:eastAsia="Times New Roman" w:hAnsi="GHEA Grapalat" w:cs="Times New Roman"/>
                <w:iCs/>
                <w:color w:val="000000"/>
                <w:sz w:val="21"/>
                <w:szCs w:val="21"/>
                <w:lang w:val="pt-BR"/>
              </w:rPr>
            </w:pPr>
            <w:r w:rsidRPr="008C271A">
              <w:rPr>
                <w:rFonts w:ascii="GHEA Grapalat" w:eastAsia="Times New Roman" w:hAnsi="GHEA Grapalat" w:cs="Times New Roman"/>
                <w:iCs/>
                <w:color w:val="000000"/>
                <w:sz w:val="21"/>
                <w:szCs w:val="21"/>
                <w:lang w:val="pt-BR"/>
              </w:rPr>
              <w:t>_____________________________</w:t>
            </w:r>
          </w:p>
          <w:p w:rsidR="008C271A" w:rsidRPr="008C271A" w:rsidRDefault="008C271A" w:rsidP="008C271A">
            <w:pPr>
              <w:spacing w:after="0" w:line="240" w:lineRule="auto"/>
              <w:jc w:val="center"/>
              <w:rPr>
                <w:rFonts w:ascii="GHEA Grapalat" w:eastAsia="Times New Roman" w:hAnsi="GHEA Grapalat" w:cs="Times New Roman"/>
                <w:iCs/>
                <w:color w:val="000000"/>
                <w:sz w:val="21"/>
                <w:szCs w:val="21"/>
                <w:lang w:val="pt-BR"/>
              </w:rPr>
            </w:pPr>
            <w:r w:rsidRPr="008C271A">
              <w:rPr>
                <w:rFonts w:ascii="GHEA Grapalat" w:eastAsia="Times New Roman" w:hAnsi="GHEA Grapalat" w:cs="Times New Roman"/>
                <w:iCs/>
                <w:color w:val="000000"/>
                <w:sz w:val="21"/>
                <w:szCs w:val="21"/>
                <w:lang w:val="en-US"/>
              </w:rPr>
              <w:t>գտնվելուվայրը</w:t>
            </w:r>
            <w:r w:rsidRPr="008C271A">
              <w:rPr>
                <w:rFonts w:ascii="GHEA Grapalat" w:eastAsia="Times New Roman" w:hAnsi="GHEA Grapalat" w:cs="Times New Roman"/>
                <w:iCs/>
                <w:color w:val="000000"/>
                <w:sz w:val="21"/>
                <w:szCs w:val="21"/>
                <w:lang w:val="pt-BR"/>
              </w:rPr>
              <w:t xml:space="preserve"> _________________</w:t>
            </w:r>
          </w:p>
          <w:p w:rsidR="008C271A" w:rsidRPr="008C271A" w:rsidRDefault="008C271A" w:rsidP="008C271A">
            <w:pPr>
              <w:spacing w:after="0" w:line="240" w:lineRule="auto"/>
              <w:jc w:val="center"/>
              <w:rPr>
                <w:rFonts w:ascii="GHEA Grapalat" w:eastAsia="Times New Roman" w:hAnsi="GHEA Grapalat" w:cs="Times New Roman"/>
                <w:iCs/>
                <w:color w:val="000000"/>
                <w:sz w:val="21"/>
                <w:szCs w:val="21"/>
                <w:lang w:val="pt-BR"/>
              </w:rPr>
            </w:pPr>
            <w:r w:rsidRPr="008C271A">
              <w:rPr>
                <w:rFonts w:ascii="GHEA Grapalat" w:eastAsia="Times New Roman" w:hAnsi="GHEA Grapalat" w:cs="Times New Roman"/>
                <w:iCs/>
                <w:color w:val="000000"/>
                <w:sz w:val="21"/>
                <w:szCs w:val="21"/>
                <w:lang w:val="en-US"/>
              </w:rPr>
              <w:t>հհ</w:t>
            </w:r>
            <w:r w:rsidRPr="008C271A">
              <w:rPr>
                <w:rFonts w:ascii="GHEA Grapalat" w:eastAsia="Times New Roman" w:hAnsi="GHEA Grapalat" w:cs="Times New Roman"/>
                <w:iCs/>
                <w:color w:val="000000"/>
                <w:sz w:val="21"/>
                <w:szCs w:val="21"/>
                <w:lang w:val="pt-BR"/>
              </w:rPr>
              <w:t>____________________________</w:t>
            </w:r>
          </w:p>
          <w:p w:rsidR="008C271A" w:rsidRPr="008C271A" w:rsidRDefault="008C271A" w:rsidP="008C271A">
            <w:pPr>
              <w:spacing w:after="0" w:line="240" w:lineRule="auto"/>
              <w:jc w:val="center"/>
              <w:rPr>
                <w:rFonts w:ascii="GHEA Grapalat" w:eastAsia="Times New Roman" w:hAnsi="GHEA Grapalat" w:cs="Times New Roman"/>
                <w:iCs/>
                <w:color w:val="000000"/>
                <w:sz w:val="21"/>
                <w:szCs w:val="21"/>
                <w:lang w:val="pt-BR"/>
              </w:rPr>
            </w:pPr>
            <w:r w:rsidRPr="008C271A">
              <w:rPr>
                <w:rFonts w:ascii="GHEA Grapalat" w:eastAsia="Times New Roman" w:hAnsi="GHEA Grapalat" w:cs="Times New Roman"/>
                <w:iCs/>
                <w:color w:val="000000"/>
                <w:sz w:val="21"/>
                <w:szCs w:val="21"/>
                <w:lang w:val="en-US"/>
              </w:rPr>
              <w:t>հվհհ</w:t>
            </w:r>
            <w:r w:rsidRPr="008C271A">
              <w:rPr>
                <w:rFonts w:ascii="GHEA Grapalat" w:eastAsia="Times New Roman" w:hAnsi="GHEA Grapalat" w:cs="Times New Roman"/>
                <w:iCs/>
                <w:color w:val="000000"/>
                <w:sz w:val="21"/>
                <w:szCs w:val="21"/>
                <w:lang w:val="pt-BR"/>
              </w:rPr>
              <w:t>___________________________</w:t>
            </w:r>
          </w:p>
        </w:tc>
      </w:tr>
    </w:tbl>
    <w:p w:rsidR="008C271A" w:rsidRPr="008C271A" w:rsidRDefault="008C271A" w:rsidP="008C271A">
      <w:pPr>
        <w:spacing w:after="0" w:line="240" w:lineRule="auto"/>
        <w:ind w:firstLine="375"/>
        <w:rPr>
          <w:rFonts w:ascii="Arial" w:eastAsia="Times New Roman" w:hAnsi="Arial" w:cs="Arial"/>
          <w:iCs/>
          <w:color w:val="000000"/>
          <w:sz w:val="21"/>
          <w:szCs w:val="21"/>
          <w:lang w:val="pt-BR"/>
        </w:rPr>
      </w:pPr>
      <w:r w:rsidRPr="008C271A">
        <w:rPr>
          <w:rFonts w:ascii="Arial" w:eastAsia="Times New Roman" w:hAnsi="Arial" w:cs="Arial"/>
          <w:iCs/>
          <w:color w:val="000000"/>
          <w:sz w:val="21"/>
          <w:szCs w:val="21"/>
          <w:lang w:val="pt-BR"/>
        </w:rPr>
        <w:t>  </w:t>
      </w:r>
    </w:p>
    <w:p w:rsidR="008C271A" w:rsidRPr="008C271A" w:rsidRDefault="008C271A" w:rsidP="008C271A">
      <w:pPr>
        <w:spacing w:after="0" w:line="240" w:lineRule="auto"/>
        <w:ind w:firstLine="375"/>
        <w:rPr>
          <w:rFonts w:ascii="GHEA Grapalat" w:eastAsia="Times New Roman" w:hAnsi="GHEA Grapalat" w:cs="Times New Roman"/>
          <w:iCs/>
          <w:color w:val="000000"/>
          <w:sz w:val="15"/>
          <w:szCs w:val="21"/>
          <w:lang w:val="pt-BR"/>
        </w:rPr>
      </w:pPr>
    </w:p>
    <w:p w:rsidR="008C271A" w:rsidRPr="008C271A" w:rsidRDefault="008C271A" w:rsidP="008C271A">
      <w:pPr>
        <w:spacing w:after="0" w:line="240" w:lineRule="auto"/>
        <w:ind w:firstLine="375"/>
        <w:jc w:val="center"/>
        <w:rPr>
          <w:rFonts w:ascii="GHEA Grapalat" w:eastAsia="Times New Roman" w:hAnsi="GHEA Grapalat" w:cs="Times New Roman"/>
          <w:iCs/>
          <w:color w:val="000000"/>
          <w:lang w:val="pt-BR"/>
        </w:rPr>
      </w:pPr>
      <w:r w:rsidRPr="008C271A">
        <w:rPr>
          <w:rFonts w:ascii="GHEA Grapalat" w:eastAsia="Times New Roman" w:hAnsi="GHEA Grapalat" w:cs="Times New Roman"/>
          <w:b/>
          <w:bCs/>
          <w:iCs/>
          <w:color w:val="000000"/>
          <w:lang w:val="en-US"/>
        </w:rPr>
        <w:t>ԱՐՁԱՆԱԳՐՈՒԹՅՈՒՆ</w:t>
      </w:r>
      <w:r w:rsidRPr="008C271A">
        <w:rPr>
          <w:rFonts w:ascii="GHEA Grapalat" w:eastAsia="Times New Roman" w:hAnsi="GHEA Grapalat" w:cs="Times New Roman"/>
          <w:b/>
          <w:bCs/>
          <w:iCs/>
          <w:color w:val="000000"/>
          <w:lang w:val="pt-BR"/>
        </w:rPr>
        <w:t xml:space="preserve"> N</w:t>
      </w:r>
    </w:p>
    <w:p w:rsidR="008C271A" w:rsidRPr="008C271A" w:rsidRDefault="008C271A" w:rsidP="008C271A">
      <w:pPr>
        <w:spacing w:after="0" w:line="240" w:lineRule="auto"/>
        <w:ind w:firstLine="375"/>
        <w:jc w:val="center"/>
        <w:rPr>
          <w:rFonts w:ascii="GHEA Grapalat" w:eastAsia="Times New Roman" w:hAnsi="GHEA Grapalat" w:cs="Times New Roman"/>
          <w:b/>
          <w:bCs/>
          <w:iCs/>
          <w:color w:val="000000"/>
          <w:lang w:val="pt-BR"/>
        </w:rPr>
      </w:pPr>
      <w:r w:rsidRPr="008C271A">
        <w:rPr>
          <w:rFonts w:ascii="GHEA Grapalat" w:eastAsia="Times New Roman" w:hAnsi="GHEA Grapalat" w:cs="Times New Roman"/>
          <w:b/>
          <w:bCs/>
          <w:iCs/>
          <w:color w:val="000000"/>
          <w:lang w:val="en-US"/>
        </w:rPr>
        <w:t>ՊԱՅՄԱՆԱԳՐԻԿԱՄԴՐԱՄԻՄԱՍԻ</w:t>
      </w:r>
      <w:r w:rsidRPr="008C271A">
        <w:rPr>
          <w:rFonts w:ascii="GHEA Grapalat" w:eastAsia="Times New Roman" w:hAnsi="GHEA Grapalat" w:cs="Times New Roman"/>
          <w:b/>
          <w:bCs/>
          <w:iCs/>
          <w:color w:val="000000"/>
          <w:lang w:val="pt-BR"/>
        </w:rPr>
        <w:t xml:space="preserve"> ԿԱՏԱՐՄԱՆ ԱՐԴՅՈՒՆՔՆԵՐԻ </w:t>
      </w:r>
    </w:p>
    <w:p w:rsidR="008C271A" w:rsidRPr="008C271A" w:rsidRDefault="008C271A" w:rsidP="008C271A">
      <w:pPr>
        <w:spacing w:after="0" w:line="240" w:lineRule="auto"/>
        <w:ind w:firstLine="375"/>
        <w:jc w:val="center"/>
        <w:rPr>
          <w:rFonts w:ascii="Arial Unicode" w:eastAsia="Times New Roman" w:hAnsi="Arial Unicode" w:cs="Times New Roman"/>
          <w:iCs/>
          <w:color w:val="000000"/>
          <w:lang w:val="pt-BR"/>
        </w:rPr>
      </w:pPr>
      <w:r w:rsidRPr="008C271A">
        <w:rPr>
          <w:rFonts w:ascii="GHEA Grapalat" w:eastAsia="Times New Roman" w:hAnsi="GHEA Grapalat" w:cs="Times New Roman"/>
          <w:b/>
          <w:bCs/>
          <w:iCs/>
          <w:color w:val="000000"/>
          <w:lang w:val="en-US"/>
        </w:rPr>
        <w:t>ՀԱՆՁՆՄԱՆ</w:t>
      </w:r>
      <w:r w:rsidRPr="008C271A">
        <w:rPr>
          <w:rFonts w:ascii="GHEA Grapalat" w:eastAsia="Times New Roman" w:hAnsi="GHEA Grapalat" w:cs="Times New Roman"/>
          <w:b/>
          <w:bCs/>
          <w:iCs/>
          <w:color w:val="000000"/>
          <w:lang w:val="pt-BR"/>
        </w:rPr>
        <w:t>-</w:t>
      </w:r>
      <w:r w:rsidRPr="008C271A">
        <w:rPr>
          <w:rFonts w:ascii="GHEA Grapalat" w:eastAsia="Times New Roman" w:hAnsi="GHEA Grapalat" w:cs="Times New Roman"/>
          <w:b/>
          <w:bCs/>
          <w:iCs/>
          <w:color w:val="000000"/>
          <w:lang w:val="en-US"/>
        </w:rPr>
        <w:t>ԸՆԴՈՒՆՄԱՆ</w:t>
      </w:r>
    </w:p>
    <w:p w:rsidR="008C271A" w:rsidRPr="008C271A" w:rsidRDefault="008C271A" w:rsidP="008C271A">
      <w:pPr>
        <w:spacing w:after="0" w:line="240" w:lineRule="auto"/>
        <w:jc w:val="center"/>
        <w:rPr>
          <w:rFonts w:ascii="Arial LatArm" w:eastAsia="Times New Roman" w:hAnsi="Arial LatArm" w:cs="Times New Roman"/>
          <w:b/>
          <w:bCs/>
          <w:i/>
          <w:iCs/>
          <w:sz w:val="20"/>
          <w:szCs w:val="20"/>
          <w:lang w:val="es-ES"/>
        </w:rPr>
      </w:pPr>
    </w:p>
    <w:p w:rsidR="008C271A" w:rsidRPr="008C271A" w:rsidRDefault="008C271A" w:rsidP="008C271A">
      <w:pPr>
        <w:spacing w:after="0" w:line="240" w:lineRule="auto"/>
        <w:ind w:firstLine="540"/>
        <w:jc w:val="both"/>
        <w:rPr>
          <w:rFonts w:ascii="Arial LatArm" w:eastAsia="Times New Roman" w:hAnsi="Arial LatArm" w:cs="Times New Roman"/>
          <w:i/>
          <w:iCs/>
          <w:sz w:val="20"/>
          <w:szCs w:val="20"/>
          <w:lang w:val="es-ES"/>
        </w:rPr>
      </w:pPr>
      <w:r w:rsidRPr="008C271A">
        <w:rPr>
          <w:rFonts w:ascii="GHEA Grapalat" w:eastAsia="Times New Roman" w:hAnsi="GHEA Grapalat" w:cs="Times New Roman"/>
          <w:i/>
          <w:color w:val="000000"/>
          <w:sz w:val="21"/>
          <w:szCs w:val="21"/>
          <w:lang w:val="es-ES" w:eastAsia="ru-RU"/>
        </w:rPr>
        <w:t xml:space="preserve">«      » «              »20    </w:t>
      </w:r>
      <w:r w:rsidRPr="008C271A">
        <w:rPr>
          <w:rFonts w:ascii="GHEA Grapalat" w:eastAsia="Times New Roman" w:hAnsi="GHEA Grapalat" w:cs="Times New Roman"/>
          <w:i/>
          <w:color w:val="000000"/>
          <w:sz w:val="21"/>
          <w:szCs w:val="21"/>
          <w:lang w:val="en-AU" w:eastAsia="ru-RU"/>
        </w:rPr>
        <w:t>թ</w:t>
      </w:r>
      <w:r w:rsidRPr="008C271A">
        <w:rPr>
          <w:rFonts w:ascii="GHEA Grapalat" w:eastAsia="Times New Roman" w:hAnsi="GHEA Grapalat" w:cs="Times New Roman"/>
          <w:i/>
          <w:color w:val="000000"/>
          <w:sz w:val="21"/>
          <w:szCs w:val="21"/>
          <w:lang w:val="es-ES" w:eastAsia="ru-RU"/>
        </w:rPr>
        <w:t>.</w:t>
      </w:r>
    </w:p>
    <w:p w:rsidR="008C271A" w:rsidRPr="008C271A" w:rsidRDefault="008C271A" w:rsidP="008C271A">
      <w:pPr>
        <w:spacing w:after="0" w:line="240" w:lineRule="auto"/>
        <w:jc w:val="both"/>
        <w:rPr>
          <w:rFonts w:ascii="Arial LatArm" w:eastAsia="Times New Roman" w:hAnsi="Arial LatArm" w:cs="Times New Roman"/>
          <w:i/>
          <w:iCs/>
          <w:sz w:val="20"/>
          <w:szCs w:val="20"/>
          <w:lang w:val="es-ES"/>
        </w:rPr>
      </w:pPr>
    </w:p>
    <w:p w:rsidR="008C271A" w:rsidRPr="008C271A" w:rsidRDefault="008C271A" w:rsidP="008C271A">
      <w:pPr>
        <w:spacing w:after="0" w:line="240" w:lineRule="auto"/>
        <w:rPr>
          <w:rFonts w:ascii="GHEA Grapalat" w:eastAsia="Times New Roman" w:hAnsi="GHEA Grapalat" w:cs="Times New Roman"/>
          <w:color w:val="000000"/>
          <w:sz w:val="21"/>
          <w:szCs w:val="21"/>
          <w:lang w:val="es-ES"/>
        </w:rPr>
      </w:pPr>
      <w:r w:rsidRPr="008C271A">
        <w:rPr>
          <w:rFonts w:ascii="GHEA Grapalat" w:eastAsia="Times New Roman" w:hAnsi="GHEA Grapalat" w:cs="Times New Roman"/>
          <w:color w:val="000000"/>
          <w:sz w:val="21"/>
          <w:szCs w:val="21"/>
          <w:lang w:val="en-US"/>
        </w:rPr>
        <w:t>Պայմանագրի</w:t>
      </w:r>
      <w:r w:rsidRPr="008C271A">
        <w:rPr>
          <w:rFonts w:ascii="GHEA Grapalat" w:eastAsia="Times New Roman" w:hAnsi="GHEA Grapalat" w:cs="Times New Roman"/>
          <w:color w:val="000000"/>
          <w:sz w:val="21"/>
          <w:szCs w:val="21"/>
          <w:lang w:val="es-ES"/>
        </w:rPr>
        <w:t xml:space="preserve"> /</w:t>
      </w:r>
      <w:r w:rsidRPr="008C271A">
        <w:rPr>
          <w:rFonts w:ascii="GHEA Grapalat" w:eastAsia="Times New Roman" w:hAnsi="GHEA Grapalat" w:cs="Times New Roman"/>
          <w:color w:val="000000"/>
          <w:sz w:val="21"/>
          <w:szCs w:val="21"/>
          <w:lang w:val="en-US"/>
        </w:rPr>
        <w:t>այսուհետ</w:t>
      </w:r>
      <w:r w:rsidRPr="008C271A">
        <w:rPr>
          <w:rFonts w:ascii="GHEA Grapalat" w:eastAsia="Times New Roman" w:hAnsi="GHEA Grapalat" w:cs="Times New Roman"/>
          <w:color w:val="000000"/>
          <w:sz w:val="21"/>
          <w:szCs w:val="21"/>
          <w:lang w:val="es-ES"/>
        </w:rPr>
        <w:t xml:space="preserve">` </w:t>
      </w:r>
      <w:r w:rsidRPr="008C271A">
        <w:rPr>
          <w:rFonts w:ascii="GHEA Grapalat" w:eastAsia="Times New Roman" w:hAnsi="GHEA Grapalat" w:cs="Times New Roman"/>
          <w:color w:val="000000"/>
          <w:sz w:val="21"/>
          <w:szCs w:val="21"/>
          <w:lang w:val="en-US"/>
        </w:rPr>
        <w:t>Պայմանագիր</w:t>
      </w:r>
      <w:r w:rsidRPr="008C271A">
        <w:rPr>
          <w:rFonts w:ascii="GHEA Grapalat" w:eastAsia="Times New Roman" w:hAnsi="GHEA Grapalat" w:cs="Times New Roman"/>
          <w:color w:val="000000"/>
          <w:sz w:val="21"/>
          <w:szCs w:val="21"/>
          <w:lang w:val="es-ES"/>
        </w:rPr>
        <w:t xml:space="preserve">/ </w:t>
      </w:r>
      <w:r w:rsidRPr="008C271A">
        <w:rPr>
          <w:rFonts w:ascii="GHEA Grapalat" w:eastAsia="Times New Roman" w:hAnsi="GHEA Grapalat" w:cs="Times New Roman"/>
          <w:color w:val="000000"/>
          <w:sz w:val="21"/>
          <w:szCs w:val="21"/>
          <w:lang w:val="en-US"/>
        </w:rPr>
        <w:t>անվանումը</w:t>
      </w:r>
      <w:r w:rsidRPr="008C271A">
        <w:rPr>
          <w:rFonts w:ascii="GHEA Grapalat" w:eastAsia="Times New Roman" w:hAnsi="GHEA Grapalat" w:cs="Times New Roman"/>
          <w:color w:val="000000"/>
          <w:sz w:val="21"/>
          <w:szCs w:val="21"/>
          <w:lang w:val="es-ES"/>
        </w:rPr>
        <w:t>` ____________________________________________________________________________________________</w:t>
      </w:r>
    </w:p>
    <w:p w:rsidR="008C271A" w:rsidRPr="008C271A" w:rsidRDefault="008C271A" w:rsidP="008C271A">
      <w:pPr>
        <w:spacing w:after="0" w:line="240" w:lineRule="auto"/>
        <w:rPr>
          <w:rFonts w:ascii="GHEA Grapalat" w:eastAsia="Times New Roman" w:hAnsi="GHEA Grapalat" w:cs="Times New Roman"/>
          <w:color w:val="000000"/>
          <w:sz w:val="21"/>
          <w:szCs w:val="21"/>
          <w:lang w:val="es-ES"/>
        </w:rPr>
      </w:pPr>
      <w:proofErr w:type="gramStart"/>
      <w:r w:rsidRPr="008C271A">
        <w:rPr>
          <w:rFonts w:ascii="GHEA Grapalat" w:eastAsia="Times New Roman" w:hAnsi="GHEA Grapalat" w:cs="Times New Roman"/>
          <w:color w:val="000000"/>
          <w:sz w:val="21"/>
          <w:szCs w:val="21"/>
          <w:lang w:val="en-US"/>
        </w:rPr>
        <w:t>Պայմանագրիկնքմանամսաթիվը</w:t>
      </w:r>
      <w:r w:rsidRPr="008C271A">
        <w:rPr>
          <w:rFonts w:ascii="GHEA Grapalat" w:eastAsia="Times New Roman" w:hAnsi="GHEA Grapalat" w:cs="Times New Roman"/>
          <w:color w:val="000000"/>
          <w:sz w:val="21"/>
          <w:szCs w:val="21"/>
          <w:lang w:val="es-ES"/>
        </w:rPr>
        <w:t xml:space="preserve">` «____» «__________________» 20 </w:t>
      </w:r>
      <w:r w:rsidRPr="008C271A">
        <w:rPr>
          <w:rFonts w:ascii="GHEA Grapalat" w:eastAsia="Times New Roman" w:hAnsi="GHEA Grapalat" w:cs="Times New Roman"/>
          <w:color w:val="000000"/>
          <w:sz w:val="21"/>
          <w:szCs w:val="21"/>
          <w:lang w:val="en-US"/>
        </w:rPr>
        <w:t>թ</w:t>
      </w:r>
      <w:r w:rsidRPr="008C271A">
        <w:rPr>
          <w:rFonts w:ascii="GHEA Grapalat" w:eastAsia="Times New Roman" w:hAnsi="GHEA Grapalat" w:cs="Times New Roman"/>
          <w:color w:val="000000"/>
          <w:sz w:val="21"/>
          <w:szCs w:val="21"/>
          <w:lang w:val="es-ES"/>
        </w:rPr>
        <w:t>.</w:t>
      </w:r>
      <w:proofErr w:type="gramEnd"/>
    </w:p>
    <w:p w:rsidR="008C271A" w:rsidRPr="008C271A" w:rsidRDefault="008C271A" w:rsidP="008C271A">
      <w:pPr>
        <w:spacing w:after="0" w:line="240" w:lineRule="auto"/>
        <w:rPr>
          <w:rFonts w:ascii="GHEA Grapalat" w:eastAsia="Times New Roman" w:hAnsi="GHEA Grapalat" w:cs="Times New Roman"/>
          <w:color w:val="000000"/>
          <w:sz w:val="21"/>
          <w:szCs w:val="21"/>
          <w:lang w:val="es-ES"/>
        </w:rPr>
      </w:pPr>
      <w:r w:rsidRPr="008C271A">
        <w:rPr>
          <w:rFonts w:ascii="GHEA Grapalat" w:eastAsia="Times New Roman" w:hAnsi="GHEA Grapalat" w:cs="Times New Roman"/>
          <w:color w:val="000000"/>
          <w:sz w:val="21"/>
          <w:szCs w:val="21"/>
          <w:lang w:val="en-US"/>
        </w:rPr>
        <w:t>Պայմանագրիհամարը</w:t>
      </w:r>
      <w:r w:rsidRPr="008C271A">
        <w:rPr>
          <w:rFonts w:ascii="GHEA Grapalat" w:eastAsia="Times New Roman" w:hAnsi="GHEA Grapalat" w:cs="Times New Roman"/>
          <w:color w:val="000000"/>
          <w:sz w:val="21"/>
          <w:szCs w:val="21"/>
          <w:lang w:val="es-ES"/>
        </w:rPr>
        <w:t>`    __________</w:t>
      </w:r>
    </w:p>
    <w:p w:rsidR="008C271A" w:rsidRPr="008C271A" w:rsidRDefault="008C271A" w:rsidP="008C271A">
      <w:pPr>
        <w:spacing w:after="0" w:line="240" w:lineRule="auto"/>
        <w:jc w:val="both"/>
        <w:rPr>
          <w:rFonts w:ascii="GHEA Grapalat" w:eastAsia="Times New Roman" w:hAnsi="GHEA Grapalat" w:cs="Sylfaen"/>
          <w:iCs/>
          <w:sz w:val="24"/>
          <w:szCs w:val="24"/>
          <w:lang w:val="es-ES"/>
        </w:rPr>
      </w:pPr>
      <w:proofErr w:type="gramStart"/>
      <w:r w:rsidRPr="008C271A">
        <w:rPr>
          <w:rFonts w:ascii="GHEA Grapalat" w:eastAsia="Times New Roman" w:hAnsi="GHEA Grapalat" w:cs="Times New Roman"/>
          <w:iCs/>
          <w:color w:val="000000"/>
          <w:sz w:val="21"/>
          <w:szCs w:val="21"/>
          <w:lang w:val="en-US"/>
        </w:rPr>
        <w:t>Պատվիրատունև</w:t>
      </w:r>
      <w:r w:rsidRPr="008C271A">
        <w:rPr>
          <w:rFonts w:ascii="GHEA Grapalat" w:eastAsia="Times New Roman" w:hAnsi="GHEA Grapalat" w:cs="Times New Roman"/>
          <w:color w:val="000000"/>
          <w:sz w:val="21"/>
          <w:szCs w:val="21"/>
          <w:lang w:val="en-US"/>
        </w:rPr>
        <w:t>Պայմանագրիկողմը՝</w:t>
      </w:r>
      <w:r w:rsidRPr="008C271A">
        <w:rPr>
          <w:rFonts w:ascii="GHEA Grapalat" w:eastAsia="Times New Roman" w:hAnsi="GHEA Grapalat" w:cs="Times New Roman"/>
          <w:color w:val="000000"/>
          <w:sz w:val="21"/>
          <w:szCs w:val="21"/>
          <w:lang w:val="hy-AM"/>
        </w:rPr>
        <w:t xml:space="preserve">հիմք ընդունելովպայմանագրի կատարման վերաբերյալ «   » «       » 20   թ. դուրս գրված </w:t>
      </w:r>
      <w:r w:rsidRPr="008C271A">
        <w:rPr>
          <w:rFonts w:ascii="GHEA Grapalat" w:eastAsia="Times New Roman" w:hAnsi="GHEA Grapalat" w:cs="Times New Roman"/>
          <w:color w:val="000000"/>
          <w:sz w:val="21"/>
          <w:szCs w:val="21"/>
          <w:lang w:val="es-ES"/>
        </w:rPr>
        <w:t xml:space="preserve">N ___   </w:t>
      </w:r>
      <w:r w:rsidRPr="008C271A">
        <w:rPr>
          <w:rFonts w:ascii="GHEA Grapalat" w:eastAsia="Times New Roman" w:hAnsi="GHEA Grapalat" w:cs="Times New Roman"/>
          <w:color w:val="000000"/>
          <w:sz w:val="21"/>
          <w:szCs w:val="21"/>
          <w:lang w:val="hy-AM"/>
        </w:rPr>
        <w:t xml:space="preserve">հաշիվ ապրանքագիրը, </w:t>
      </w:r>
      <w:r w:rsidRPr="008C271A">
        <w:rPr>
          <w:rFonts w:ascii="GHEA Grapalat" w:eastAsia="Times New Roman" w:hAnsi="GHEA Grapalat" w:cs="Times New Roman"/>
          <w:color w:val="000000"/>
          <w:sz w:val="21"/>
          <w:szCs w:val="21"/>
          <w:lang w:val="es-ES"/>
        </w:rPr>
        <w:t>կազմեցինսույնարձանագրությունըհետևյալիմասին.</w:t>
      </w:r>
      <w:proofErr w:type="gramEnd"/>
    </w:p>
    <w:p w:rsidR="008C271A" w:rsidRPr="008C271A" w:rsidRDefault="008C271A" w:rsidP="008C271A">
      <w:pPr>
        <w:spacing w:after="0" w:line="240" w:lineRule="auto"/>
        <w:jc w:val="both"/>
        <w:rPr>
          <w:rFonts w:ascii="GHEA Grapalat" w:eastAsia="Times New Roman" w:hAnsi="GHEA Grapalat" w:cs="Times New Roman"/>
          <w:iCs/>
          <w:color w:val="000000"/>
          <w:sz w:val="21"/>
          <w:szCs w:val="21"/>
          <w:lang w:val="hy-AM"/>
        </w:rPr>
      </w:pPr>
      <w:r w:rsidRPr="008C271A">
        <w:rPr>
          <w:rFonts w:ascii="GHEA Grapalat" w:eastAsia="Times New Roman" w:hAnsi="GHEA Grapalat" w:cs="Times New Roman"/>
          <w:iCs/>
          <w:color w:val="000000"/>
          <w:sz w:val="21"/>
          <w:szCs w:val="21"/>
          <w:lang w:val="en-US"/>
        </w:rPr>
        <w:t>Պայմանագրիշրջանակներում</w:t>
      </w:r>
      <w:r w:rsidRPr="008C271A">
        <w:rPr>
          <w:rFonts w:ascii="GHEA Grapalat" w:eastAsia="Times New Roman" w:hAnsi="GHEA Grapalat" w:cs="Times New Roman"/>
          <w:iCs/>
          <w:snapToGrid w:val="0"/>
          <w:color w:val="000000"/>
          <w:sz w:val="21"/>
          <w:szCs w:val="21"/>
          <w:lang w:val="es-ES"/>
        </w:rPr>
        <w:t>Պայմանագրիկողմըկատարել</w:t>
      </w:r>
      <w:r w:rsidRPr="008C271A">
        <w:rPr>
          <w:rFonts w:ascii="GHEA Grapalat" w:eastAsia="Times New Roman" w:hAnsi="GHEA Grapalat" w:cs="Times New Roman"/>
          <w:iCs/>
          <w:color w:val="000000"/>
          <w:sz w:val="21"/>
          <w:szCs w:val="21"/>
          <w:lang w:val="es-ES"/>
        </w:rPr>
        <w:t xml:space="preserve"> է հետևյալաշխատանքները</w:t>
      </w:r>
      <w:r w:rsidRPr="008C271A">
        <w:rPr>
          <w:rFonts w:ascii="GHEA Grapalat" w:eastAsia="Times New Roman" w:hAnsi="GHEA Grapalat" w:cs="Times New Roman"/>
          <w:iCs/>
          <w:color w:val="000000"/>
          <w:sz w:val="21"/>
          <w:szCs w:val="21"/>
          <w:lang w:val="en-US"/>
        </w:rPr>
        <w:t>՝</w:t>
      </w:r>
    </w:p>
    <w:p w:rsidR="008C271A" w:rsidRPr="008C271A" w:rsidRDefault="008C271A" w:rsidP="008C271A">
      <w:pPr>
        <w:spacing w:after="0" w:line="240" w:lineRule="auto"/>
        <w:jc w:val="both"/>
        <w:rPr>
          <w:rFonts w:ascii="GHEA Grapalat" w:eastAsia="Times New Roman" w:hAnsi="GHEA Grapalat" w:cs="Times New Roma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8C271A" w:rsidRPr="008C271A" w:rsidTr="00405051">
        <w:trPr>
          <w:jc w:val="right"/>
        </w:trPr>
        <w:tc>
          <w:tcPr>
            <w:tcW w:w="357" w:type="dxa"/>
            <w:vMerge w:val="restart"/>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N</w:t>
            </w:r>
          </w:p>
        </w:tc>
        <w:tc>
          <w:tcPr>
            <w:tcW w:w="10348" w:type="dxa"/>
            <w:gridSpan w:val="8"/>
            <w:shd w:val="clear" w:color="auto" w:fill="auto"/>
            <w:vAlign w:val="center"/>
          </w:tcPr>
          <w:p w:rsidR="008C271A" w:rsidRPr="008C271A" w:rsidRDefault="008C271A" w:rsidP="008C2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Sylfaen"/>
                <w:sz w:val="18"/>
                <w:szCs w:val="18"/>
                <w:lang w:val="en-US"/>
              </w:rPr>
              <w:t>Կատարվածաշխատանքների</w:t>
            </w:r>
          </w:p>
        </w:tc>
      </w:tr>
      <w:tr w:rsidR="008C271A" w:rsidRPr="00405051" w:rsidTr="00405051">
        <w:trPr>
          <w:jc w:val="right"/>
        </w:trPr>
        <w:tc>
          <w:tcPr>
            <w:tcW w:w="357" w:type="dxa"/>
            <w:vMerge/>
            <w:shd w:val="clear" w:color="auto" w:fill="auto"/>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p>
        </w:tc>
        <w:tc>
          <w:tcPr>
            <w:tcW w:w="1173" w:type="dxa"/>
            <w:vMerge w:val="restart"/>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անվանումը</w:t>
            </w:r>
          </w:p>
        </w:tc>
        <w:tc>
          <w:tcPr>
            <w:tcW w:w="1440" w:type="dxa"/>
            <w:vMerge w:val="restart"/>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տեխնիկականբնութագրիհամառոտշարադրանքը</w:t>
            </w:r>
          </w:p>
        </w:tc>
        <w:tc>
          <w:tcPr>
            <w:tcW w:w="2916" w:type="dxa"/>
            <w:gridSpan w:val="2"/>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քանակականցուցանիշը</w:t>
            </w:r>
          </w:p>
        </w:tc>
        <w:tc>
          <w:tcPr>
            <w:tcW w:w="2976" w:type="dxa"/>
            <w:gridSpan w:val="2"/>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կատարմանժամկետը</w:t>
            </w:r>
          </w:p>
        </w:tc>
        <w:tc>
          <w:tcPr>
            <w:tcW w:w="1168" w:type="dxa"/>
            <w:vMerge w:val="restart"/>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Վճարմանենթակագումարը /հազարդրամ/</w:t>
            </w:r>
          </w:p>
        </w:tc>
        <w:tc>
          <w:tcPr>
            <w:tcW w:w="675" w:type="dxa"/>
            <w:vMerge w:val="restart"/>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Վճարմանժամկետը /ըստվճարմանժամանակացույցի/</w:t>
            </w:r>
          </w:p>
        </w:tc>
      </w:tr>
      <w:tr w:rsidR="008C271A" w:rsidRPr="008C271A" w:rsidTr="00405051">
        <w:trPr>
          <w:trHeight w:val="1105"/>
          <w:jc w:val="right"/>
        </w:trPr>
        <w:tc>
          <w:tcPr>
            <w:tcW w:w="357" w:type="dxa"/>
            <w:vMerge/>
            <w:tcBorders>
              <w:bottom w:val="single" w:sz="4" w:space="0" w:color="auto"/>
            </w:tcBorders>
            <w:shd w:val="clear" w:color="auto" w:fill="auto"/>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p>
        </w:tc>
        <w:tc>
          <w:tcPr>
            <w:tcW w:w="1173" w:type="dxa"/>
            <w:vMerge/>
            <w:tcBorders>
              <w:bottom w:val="single" w:sz="4" w:space="0" w:color="auto"/>
            </w:tcBorders>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p>
        </w:tc>
        <w:tc>
          <w:tcPr>
            <w:tcW w:w="1440" w:type="dxa"/>
            <w:vMerge/>
            <w:tcBorders>
              <w:bottom w:val="single" w:sz="4" w:space="0" w:color="auto"/>
            </w:tcBorders>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p>
        </w:tc>
        <w:tc>
          <w:tcPr>
            <w:tcW w:w="1800" w:type="dxa"/>
            <w:tcBorders>
              <w:bottom w:val="single" w:sz="4" w:space="0" w:color="auto"/>
            </w:tcBorders>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ըստպայմանագրովհաստատվածգնմանժամանակացույցի</w:t>
            </w:r>
          </w:p>
        </w:tc>
        <w:tc>
          <w:tcPr>
            <w:tcW w:w="1116" w:type="dxa"/>
            <w:tcBorders>
              <w:bottom w:val="single" w:sz="4" w:space="0" w:color="auto"/>
            </w:tcBorders>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փաստացի</w:t>
            </w:r>
          </w:p>
        </w:tc>
        <w:tc>
          <w:tcPr>
            <w:tcW w:w="1842" w:type="dxa"/>
            <w:tcBorders>
              <w:bottom w:val="single" w:sz="4" w:space="0" w:color="auto"/>
            </w:tcBorders>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ըստպայմանագրովհաստատվածգնմանժամանակացույցի</w:t>
            </w:r>
          </w:p>
        </w:tc>
        <w:tc>
          <w:tcPr>
            <w:tcW w:w="1134" w:type="dxa"/>
            <w:tcBorders>
              <w:bottom w:val="single" w:sz="4" w:space="0" w:color="auto"/>
            </w:tcBorders>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Times New Roman"/>
                <w:sz w:val="18"/>
                <w:szCs w:val="18"/>
                <w:lang w:val="en-US"/>
              </w:rPr>
              <w:t>փաստացի</w:t>
            </w:r>
          </w:p>
        </w:tc>
        <w:tc>
          <w:tcPr>
            <w:tcW w:w="1168" w:type="dxa"/>
            <w:vMerge/>
            <w:tcBorders>
              <w:bottom w:val="single" w:sz="4" w:space="0" w:color="auto"/>
            </w:tcBorders>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p>
        </w:tc>
        <w:tc>
          <w:tcPr>
            <w:tcW w:w="675" w:type="dxa"/>
            <w:vMerge/>
            <w:tcBorders>
              <w:bottom w:val="single" w:sz="4" w:space="0" w:color="auto"/>
            </w:tcBorders>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p>
        </w:tc>
      </w:tr>
      <w:tr w:rsidR="008C271A" w:rsidRPr="008C271A" w:rsidTr="00405051">
        <w:trPr>
          <w:jc w:val="right"/>
        </w:trPr>
        <w:tc>
          <w:tcPr>
            <w:tcW w:w="357" w:type="dxa"/>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p>
        </w:tc>
        <w:tc>
          <w:tcPr>
            <w:tcW w:w="1173" w:type="dxa"/>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p>
        </w:tc>
        <w:tc>
          <w:tcPr>
            <w:tcW w:w="1440" w:type="dxa"/>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p>
        </w:tc>
        <w:tc>
          <w:tcPr>
            <w:tcW w:w="1800" w:type="dxa"/>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p>
        </w:tc>
        <w:tc>
          <w:tcPr>
            <w:tcW w:w="1116" w:type="dxa"/>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p>
        </w:tc>
        <w:tc>
          <w:tcPr>
            <w:tcW w:w="1842" w:type="dxa"/>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p>
        </w:tc>
        <w:tc>
          <w:tcPr>
            <w:tcW w:w="1134" w:type="dxa"/>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p>
        </w:tc>
        <w:tc>
          <w:tcPr>
            <w:tcW w:w="1168" w:type="dxa"/>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p>
        </w:tc>
        <w:tc>
          <w:tcPr>
            <w:tcW w:w="675" w:type="dxa"/>
            <w:shd w:val="clear" w:color="auto" w:fill="auto"/>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p>
        </w:tc>
      </w:tr>
      <w:tr w:rsidR="008C271A" w:rsidRPr="008C271A" w:rsidTr="00405051">
        <w:trPr>
          <w:jc w:val="right"/>
        </w:trPr>
        <w:tc>
          <w:tcPr>
            <w:tcW w:w="357" w:type="dxa"/>
            <w:shd w:val="clear" w:color="auto" w:fill="auto"/>
          </w:tcPr>
          <w:p w:rsidR="008C271A" w:rsidRPr="008C271A" w:rsidRDefault="008C271A" w:rsidP="008C271A">
            <w:pPr>
              <w:spacing w:after="0" w:line="240" w:lineRule="auto"/>
              <w:jc w:val="center"/>
              <w:rPr>
                <w:rFonts w:ascii="GHEA Grapalat" w:eastAsia="Times New Roman" w:hAnsi="GHEA Grapalat" w:cs="Times New Roman"/>
                <w:sz w:val="24"/>
                <w:szCs w:val="24"/>
                <w:lang w:val="en-US"/>
              </w:rPr>
            </w:pPr>
          </w:p>
        </w:tc>
        <w:tc>
          <w:tcPr>
            <w:tcW w:w="1173" w:type="dxa"/>
            <w:shd w:val="clear" w:color="auto" w:fill="auto"/>
          </w:tcPr>
          <w:p w:rsidR="008C271A" w:rsidRPr="008C271A" w:rsidRDefault="008C271A" w:rsidP="008C271A">
            <w:pPr>
              <w:spacing w:after="0" w:line="240" w:lineRule="auto"/>
              <w:jc w:val="center"/>
              <w:rPr>
                <w:rFonts w:ascii="GHEA Grapalat" w:eastAsia="Times New Roman" w:hAnsi="GHEA Grapalat" w:cs="Times New Roman"/>
                <w:sz w:val="24"/>
                <w:szCs w:val="24"/>
                <w:lang w:val="en-US"/>
              </w:rPr>
            </w:pPr>
          </w:p>
        </w:tc>
        <w:tc>
          <w:tcPr>
            <w:tcW w:w="1440" w:type="dxa"/>
            <w:shd w:val="clear" w:color="auto" w:fill="auto"/>
          </w:tcPr>
          <w:p w:rsidR="008C271A" w:rsidRPr="008C271A" w:rsidRDefault="008C271A" w:rsidP="008C271A">
            <w:pPr>
              <w:spacing w:after="0" w:line="240" w:lineRule="auto"/>
              <w:jc w:val="center"/>
              <w:rPr>
                <w:rFonts w:ascii="GHEA Grapalat" w:eastAsia="Times New Roman" w:hAnsi="GHEA Grapalat" w:cs="Times New Roman"/>
                <w:sz w:val="24"/>
                <w:szCs w:val="24"/>
                <w:lang w:val="en-US"/>
              </w:rPr>
            </w:pPr>
          </w:p>
        </w:tc>
        <w:tc>
          <w:tcPr>
            <w:tcW w:w="1800" w:type="dxa"/>
            <w:shd w:val="clear" w:color="auto" w:fill="auto"/>
          </w:tcPr>
          <w:p w:rsidR="008C271A" w:rsidRPr="008C271A" w:rsidRDefault="008C271A" w:rsidP="008C271A">
            <w:pPr>
              <w:spacing w:after="0" w:line="240" w:lineRule="auto"/>
              <w:jc w:val="center"/>
              <w:rPr>
                <w:rFonts w:ascii="GHEA Grapalat" w:eastAsia="Times New Roman" w:hAnsi="GHEA Grapalat" w:cs="Times New Roman"/>
                <w:sz w:val="24"/>
                <w:szCs w:val="24"/>
                <w:lang w:val="en-US"/>
              </w:rPr>
            </w:pPr>
          </w:p>
        </w:tc>
        <w:tc>
          <w:tcPr>
            <w:tcW w:w="1116" w:type="dxa"/>
            <w:shd w:val="clear" w:color="auto" w:fill="auto"/>
          </w:tcPr>
          <w:p w:rsidR="008C271A" w:rsidRPr="008C271A" w:rsidRDefault="008C271A" w:rsidP="008C271A">
            <w:pPr>
              <w:spacing w:after="0" w:line="240" w:lineRule="auto"/>
              <w:jc w:val="center"/>
              <w:rPr>
                <w:rFonts w:ascii="GHEA Grapalat" w:eastAsia="Times New Roman" w:hAnsi="GHEA Grapalat" w:cs="Times New Roman"/>
                <w:sz w:val="24"/>
                <w:szCs w:val="24"/>
                <w:lang w:val="en-US"/>
              </w:rPr>
            </w:pPr>
          </w:p>
        </w:tc>
        <w:tc>
          <w:tcPr>
            <w:tcW w:w="1842" w:type="dxa"/>
            <w:shd w:val="clear" w:color="auto" w:fill="auto"/>
          </w:tcPr>
          <w:p w:rsidR="008C271A" w:rsidRPr="008C271A" w:rsidRDefault="008C271A" w:rsidP="008C271A">
            <w:pPr>
              <w:spacing w:after="0" w:line="240" w:lineRule="auto"/>
              <w:jc w:val="center"/>
              <w:rPr>
                <w:rFonts w:ascii="GHEA Grapalat" w:eastAsia="Times New Roman" w:hAnsi="GHEA Grapalat" w:cs="Times New Roman"/>
                <w:sz w:val="24"/>
                <w:szCs w:val="24"/>
                <w:lang w:val="en-US"/>
              </w:rPr>
            </w:pPr>
          </w:p>
        </w:tc>
        <w:tc>
          <w:tcPr>
            <w:tcW w:w="1134" w:type="dxa"/>
            <w:shd w:val="clear" w:color="auto" w:fill="auto"/>
          </w:tcPr>
          <w:p w:rsidR="008C271A" w:rsidRPr="008C271A" w:rsidRDefault="008C271A" w:rsidP="008C271A">
            <w:pPr>
              <w:spacing w:after="0" w:line="240" w:lineRule="auto"/>
              <w:jc w:val="center"/>
              <w:rPr>
                <w:rFonts w:ascii="GHEA Grapalat" w:eastAsia="Times New Roman" w:hAnsi="GHEA Grapalat" w:cs="Times New Roman"/>
                <w:sz w:val="24"/>
                <w:szCs w:val="24"/>
                <w:lang w:val="en-US"/>
              </w:rPr>
            </w:pPr>
          </w:p>
        </w:tc>
        <w:tc>
          <w:tcPr>
            <w:tcW w:w="1168" w:type="dxa"/>
            <w:shd w:val="clear" w:color="auto" w:fill="auto"/>
          </w:tcPr>
          <w:p w:rsidR="008C271A" w:rsidRPr="008C271A" w:rsidRDefault="008C271A" w:rsidP="008C271A">
            <w:pPr>
              <w:spacing w:after="0" w:line="240" w:lineRule="auto"/>
              <w:jc w:val="center"/>
              <w:rPr>
                <w:rFonts w:ascii="GHEA Grapalat" w:eastAsia="Times New Roman" w:hAnsi="GHEA Grapalat" w:cs="Times New Roman"/>
                <w:sz w:val="24"/>
                <w:szCs w:val="24"/>
                <w:lang w:val="en-US"/>
              </w:rPr>
            </w:pPr>
          </w:p>
        </w:tc>
        <w:tc>
          <w:tcPr>
            <w:tcW w:w="675" w:type="dxa"/>
            <w:shd w:val="clear" w:color="auto" w:fill="auto"/>
          </w:tcPr>
          <w:p w:rsidR="008C271A" w:rsidRPr="008C271A" w:rsidRDefault="008C271A" w:rsidP="008C271A">
            <w:pPr>
              <w:spacing w:after="0" w:line="240" w:lineRule="auto"/>
              <w:jc w:val="center"/>
              <w:rPr>
                <w:rFonts w:ascii="GHEA Grapalat" w:eastAsia="Times New Roman" w:hAnsi="GHEA Grapalat" w:cs="Times New Roman"/>
                <w:sz w:val="24"/>
                <w:szCs w:val="24"/>
                <w:lang w:val="en-US"/>
              </w:rPr>
            </w:pPr>
          </w:p>
        </w:tc>
      </w:tr>
    </w:tbl>
    <w:p w:rsidR="008C271A" w:rsidRPr="008C271A" w:rsidRDefault="008C271A" w:rsidP="008C271A">
      <w:pPr>
        <w:spacing w:after="0" w:line="240" w:lineRule="auto"/>
        <w:ind w:firstLine="375"/>
        <w:jc w:val="both"/>
        <w:rPr>
          <w:rFonts w:ascii="Arial" w:eastAsia="Times New Roman" w:hAnsi="Arial" w:cs="Arial"/>
          <w:iCs/>
          <w:color w:val="000000"/>
          <w:sz w:val="21"/>
          <w:szCs w:val="21"/>
          <w:lang w:val="es-ES"/>
        </w:rPr>
      </w:pPr>
      <w:r w:rsidRPr="008C271A">
        <w:rPr>
          <w:rFonts w:ascii="Arial" w:eastAsia="Times New Roman" w:hAnsi="Arial" w:cs="Arial"/>
          <w:iCs/>
          <w:color w:val="000000"/>
          <w:sz w:val="21"/>
          <w:szCs w:val="21"/>
          <w:lang w:val="es-ES"/>
        </w:rPr>
        <w:t> </w:t>
      </w:r>
    </w:p>
    <w:p w:rsidR="008C271A" w:rsidRPr="008C271A" w:rsidRDefault="008C271A" w:rsidP="008C271A">
      <w:pPr>
        <w:spacing w:after="0" w:line="240" w:lineRule="auto"/>
        <w:ind w:firstLine="375"/>
        <w:jc w:val="both"/>
        <w:rPr>
          <w:rFonts w:ascii="GHEA Grapalat" w:eastAsia="Times New Roman" w:hAnsi="GHEA Grapalat" w:cs="Times New Roman"/>
          <w:iCs/>
          <w:snapToGrid w:val="0"/>
          <w:color w:val="000000"/>
          <w:sz w:val="21"/>
          <w:szCs w:val="21"/>
          <w:lang w:val="es-ES"/>
        </w:rPr>
      </w:pPr>
      <w:r w:rsidRPr="008C271A">
        <w:rPr>
          <w:rFonts w:ascii="Arial" w:eastAsia="Times New Roman" w:hAnsi="Arial" w:cs="Arial"/>
          <w:iCs/>
          <w:color w:val="000000"/>
          <w:sz w:val="21"/>
          <w:szCs w:val="21"/>
          <w:lang w:val="es-ES"/>
        </w:rPr>
        <w:t> </w:t>
      </w:r>
      <w:r w:rsidRPr="008C271A">
        <w:rPr>
          <w:rFonts w:ascii="GHEA Grapalat" w:eastAsia="Times New Roman" w:hAnsi="GHEA Grapalat" w:cs="Times New Roman"/>
          <w:iCs/>
          <w:snapToGrid w:val="0"/>
          <w:color w:val="000000"/>
          <w:sz w:val="21"/>
          <w:szCs w:val="21"/>
          <w:lang w:val="hy-AM"/>
        </w:rPr>
        <w:t xml:space="preserve">Սույն </w:t>
      </w:r>
      <w:r w:rsidRPr="008C271A">
        <w:rPr>
          <w:rFonts w:ascii="GHEA Grapalat" w:eastAsia="Times New Roman" w:hAnsi="GHEA Grapalat" w:cs="Times New Roman"/>
          <w:iCs/>
          <w:snapToGrid w:val="0"/>
          <w:color w:val="000000"/>
          <w:sz w:val="21"/>
          <w:szCs w:val="21"/>
          <w:lang w:val="en-US"/>
        </w:rPr>
        <w:t>արձանագրությաներկկողմ</w:t>
      </w:r>
      <w:r w:rsidRPr="008C271A">
        <w:rPr>
          <w:rFonts w:ascii="GHEA Grapalat" w:eastAsia="Times New Roman" w:hAnsi="GHEA Grapalat" w:cs="Times New Roman"/>
          <w:iCs/>
          <w:snapToGrid w:val="0"/>
          <w:color w:val="000000"/>
          <w:sz w:val="21"/>
          <w:szCs w:val="21"/>
          <w:lang w:val="hy-AM"/>
        </w:rPr>
        <w:t>հաստատման համար հիմք հանդիսացած</w:t>
      </w:r>
      <w:r w:rsidRPr="008C271A">
        <w:rPr>
          <w:rFonts w:ascii="GHEA Grapalat" w:eastAsia="Times New Roman" w:hAnsi="GHEA Grapalat" w:cs="Times New Roman"/>
          <w:iCs/>
          <w:snapToGrid w:val="0"/>
          <w:color w:val="000000"/>
          <w:sz w:val="21"/>
          <w:szCs w:val="21"/>
          <w:lang w:val="en-US"/>
        </w:rPr>
        <w:t>հաշիվապրանքագիրըև</w:t>
      </w:r>
      <w:r w:rsidRPr="008C271A">
        <w:rPr>
          <w:rFonts w:ascii="GHEA Grapalat" w:eastAsia="Times New Roman" w:hAnsi="GHEA Grapalat" w:cs="Times New Roman"/>
          <w:iCs/>
          <w:snapToGrid w:val="0"/>
          <w:color w:val="000000"/>
          <w:sz w:val="21"/>
          <w:szCs w:val="21"/>
          <w:lang w:val="hy-AM"/>
        </w:rPr>
        <w:t xml:space="preserve">դրական </w:t>
      </w:r>
      <w:r w:rsidRPr="008C271A">
        <w:rPr>
          <w:rFonts w:ascii="GHEA Grapalat" w:eastAsia="Times New Roman" w:hAnsi="GHEA Grapalat" w:cs="Times New Roman"/>
          <w:color w:val="000000"/>
          <w:sz w:val="21"/>
          <w:szCs w:val="21"/>
          <w:lang w:val="es-ES"/>
        </w:rPr>
        <w:t>եզրակացությունը</w:t>
      </w:r>
      <w:r w:rsidRPr="008C271A">
        <w:rPr>
          <w:rFonts w:ascii="GHEA Grapalat" w:eastAsia="Times New Roman" w:hAnsi="GHEA Grapalat" w:cs="Times New Roman"/>
          <w:iCs/>
          <w:snapToGrid w:val="0"/>
          <w:color w:val="000000"/>
          <w:sz w:val="21"/>
          <w:szCs w:val="21"/>
          <w:lang w:val="es-ES"/>
        </w:rPr>
        <w:t>հանդիսանումենսույնարձանագրությանբաղկացուցիչմասը և կցվումեն:</w:t>
      </w:r>
    </w:p>
    <w:p w:rsidR="008C271A" w:rsidRPr="008C271A" w:rsidRDefault="008C271A" w:rsidP="008C271A">
      <w:pPr>
        <w:spacing w:after="0" w:line="240" w:lineRule="auto"/>
        <w:ind w:firstLine="375"/>
        <w:jc w:val="both"/>
        <w:rPr>
          <w:rFonts w:ascii="GHEA Grapalat" w:eastAsia="Times New Roman" w:hAnsi="GHEA Grapalat" w:cs="Times New Roman"/>
          <w:iCs/>
          <w:snapToGrid w:val="0"/>
          <w:color w:val="000000"/>
          <w:sz w:val="21"/>
          <w:szCs w:val="21"/>
          <w:lang w:val="es-ES"/>
        </w:rPr>
      </w:pPr>
    </w:p>
    <w:p w:rsidR="008C271A" w:rsidRPr="008C271A" w:rsidRDefault="008C271A" w:rsidP="008C271A">
      <w:pPr>
        <w:spacing w:after="0" w:line="240" w:lineRule="auto"/>
        <w:ind w:firstLine="375"/>
        <w:jc w:val="both"/>
        <w:rPr>
          <w:rFonts w:ascii="GHEA Grapalat" w:eastAsia="Times New Roman" w:hAnsi="GHEA Grapalat" w:cs="Times New Roman"/>
          <w:iCs/>
          <w:snapToGrid w:val="0"/>
          <w:color w:val="000000"/>
          <w:sz w:val="2"/>
          <w:szCs w:val="21"/>
          <w:lang w:val="es-ES"/>
        </w:rPr>
      </w:pPr>
    </w:p>
    <w:p w:rsidR="008C271A" w:rsidRPr="008C271A" w:rsidRDefault="008C271A" w:rsidP="008C271A">
      <w:pPr>
        <w:spacing w:after="0" w:line="240" w:lineRule="auto"/>
        <w:ind w:firstLine="375"/>
        <w:rPr>
          <w:rFonts w:ascii="GHEA Grapalat" w:eastAsia="Times New Roman" w:hAnsi="GHEA Grapalat" w:cs="Times New Roman"/>
          <w:iCs/>
          <w:snapToGrid w:val="0"/>
          <w:color w:val="000000"/>
          <w:sz w:val="2"/>
          <w:szCs w:val="21"/>
          <w:lang w:val="es-ES"/>
        </w:rPr>
      </w:pPr>
      <w:r w:rsidRPr="008C271A">
        <w:rPr>
          <w:rFonts w:ascii="GHEA Grapalat" w:eastAsia="Times New Roman" w:hAnsi="GHEA Grapalat" w:cs="Times New Roman"/>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C271A" w:rsidRPr="008C271A" w:rsidTr="00405051">
        <w:trPr>
          <w:trHeight w:val="266"/>
          <w:tblCellSpacing w:w="7" w:type="dxa"/>
          <w:jc w:val="center"/>
        </w:trPr>
        <w:tc>
          <w:tcPr>
            <w:tcW w:w="0" w:type="auto"/>
            <w:vAlign w:val="center"/>
          </w:tcPr>
          <w:p w:rsidR="008C271A" w:rsidRPr="008C271A" w:rsidRDefault="008C271A" w:rsidP="008C271A">
            <w:pPr>
              <w:spacing w:after="0" w:line="240" w:lineRule="auto"/>
              <w:jc w:val="center"/>
              <w:rPr>
                <w:rFonts w:ascii="GHEA Grapalat" w:eastAsia="Times New Roman" w:hAnsi="GHEA Grapalat" w:cs="Times New Roman"/>
                <w:iCs/>
                <w:color w:val="000000"/>
                <w:sz w:val="21"/>
                <w:szCs w:val="21"/>
                <w:lang w:val="en-US"/>
              </w:rPr>
            </w:pPr>
            <w:r w:rsidRPr="008C271A">
              <w:rPr>
                <w:rFonts w:ascii="GHEA Grapalat" w:eastAsia="Times New Roman" w:hAnsi="GHEA Grapalat" w:cs="Times New Roman"/>
                <w:iCs/>
                <w:color w:val="000000"/>
                <w:sz w:val="21"/>
                <w:szCs w:val="21"/>
                <w:lang w:val="en-US"/>
              </w:rPr>
              <w:t>Աշխատանքըհանձնեց</w:t>
            </w:r>
          </w:p>
        </w:tc>
        <w:tc>
          <w:tcPr>
            <w:tcW w:w="0" w:type="auto"/>
            <w:vAlign w:val="center"/>
          </w:tcPr>
          <w:p w:rsidR="008C271A" w:rsidRPr="008C271A" w:rsidRDefault="008C271A" w:rsidP="008C271A">
            <w:pPr>
              <w:spacing w:after="0" w:line="240" w:lineRule="auto"/>
              <w:jc w:val="center"/>
              <w:rPr>
                <w:rFonts w:ascii="GHEA Grapalat" w:eastAsia="Times New Roman" w:hAnsi="GHEA Grapalat" w:cs="Times New Roman"/>
                <w:iCs/>
                <w:color w:val="000000"/>
                <w:sz w:val="21"/>
                <w:szCs w:val="21"/>
                <w:lang w:val="en-US"/>
              </w:rPr>
            </w:pPr>
            <w:r w:rsidRPr="008C271A">
              <w:rPr>
                <w:rFonts w:ascii="GHEA Grapalat" w:eastAsia="Times New Roman" w:hAnsi="GHEA Grapalat" w:cs="Times New Roman"/>
                <w:iCs/>
                <w:color w:val="000000"/>
                <w:sz w:val="21"/>
                <w:szCs w:val="21"/>
                <w:lang w:val="en-US"/>
              </w:rPr>
              <w:t>Աշխատանքըընդունեց</w:t>
            </w:r>
          </w:p>
        </w:tc>
      </w:tr>
      <w:tr w:rsidR="008C271A" w:rsidRPr="008C271A" w:rsidTr="00405051">
        <w:trPr>
          <w:trHeight w:val="473"/>
          <w:tblCellSpacing w:w="7" w:type="dxa"/>
          <w:jc w:val="center"/>
        </w:trPr>
        <w:tc>
          <w:tcPr>
            <w:tcW w:w="0" w:type="auto"/>
            <w:vAlign w:val="center"/>
          </w:tcPr>
          <w:p w:rsidR="008C271A" w:rsidRPr="008C271A" w:rsidRDefault="008C271A" w:rsidP="008C271A">
            <w:pPr>
              <w:spacing w:after="0" w:line="240" w:lineRule="auto"/>
              <w:jc w:val="center"/>
              <w:rPr>
                <w:rFonts w:ascii="GHEA Grapalat" w:eastAsia="Times New Roman" w:hAnsi="GHEA Grapalat" w:cs="Times New Roman"/>
                <w:iCs/>
                <w:sz w:val="21"/>
                <w:szCs w:val="21"/>
                <w:lang w:val="en-US"/>
              </w:rPr>
            </w:pPr>
            <w:r w:rsidRPr="008C271A">
              <w:rPr>
                <w:rFonts w:ascii="GHEA Grapalat" w:eastAsia="Times New Roman" w:hAnsi="GHEA Grapalat" w:cs="Times New Roman"/>
                <w:iCs/>
                <w:sz w:val="21"/>
                <w:szCs w:val="21"/>
                <w:lang w:val="en-US"/>
              </w:rPr>
              <w:t xml:space="preserve">___________________________ </w:t>
            </w:r>
          </w:p>
          <w:p w:rsidR="008C271A" w:rsidRPr="008C271A" w:rsidRDefault="008C271A" w:rsidP="008C271A">
            <w:pPr>
              <w:spacing w:after="0" w:line="240" w:lineRule="auto"/>
              <w:jc w:val="center"/>
              <w:rPr>
                <w:rFonts w:ascii="GHEA Grapalat" w:eastAsia="Times New Roman" w:hAnsi="GHEA Grapalat" w:cs="Times New Roman"/>
                <w:iCs/>
                <w:sz w:val="21"/>
                <w:szCs w:val="21"/>
                <w:lang w:val="en-US"/>
              </w:rPr>
            </w:pPr>
            <w:r w:rsidRPr="008C271A">
              <w:rPr>
                <w:rFonts w:ascii="GHEA Grapalat" w:eastAsia="Times New Roman" w:hAnsi="GHEA Grapalat" w:cs="Times New Roman"/>
                <w:iCs/>
                <w:sz w:val="15"/>
                <w:szCs w:val="15"/>
                <w:lang w:val="en-US"/>
              </w:rPr>
              <w:t>ստորագրություն</w:t>
            </w:r>
          </w:p>
        </w:tc>
        <w:tc>
          <w:tcPr>
            <w:tcW w:w="0" w:type="auto"/>
            <w:vAlign w:val="center"/>
          </w:tcPr>
          <w:p w:rsidR="008C271A" w:rsidRPr="008C271A" w:rsidRDefault="008C271A" w:rsidP="008C271A">
            <w:pPr>
              <w:spacing w:after="0" w:line="240" w:lineRule="auto"/>
              <w:jc w:val="center"/>
              <w:rPr>
                <w:rFonts w:ascii="GHEA Grapalat" w:eastAsia="Times New Roman" w:hAnsi="GHEA Grapalat" w:cs="Times New Roman"/>
                <w:iCs/>
                <w:sz w:val="21"/>
                <w:szCs w:val="21"/>
                <w:lang w:val="en-US"/>
              </w:rPr>
            </w:pPr>
            <w:r w:rsidRPr="008C271A">
              <w:rPr>
                <w:rFonts w:ascii="GHEA Grapalat" w:eastAsia="Times New Roman" w:hAnsi="GHEA Grapalat" w:cs="Times New Roman"/>
                <w:iCs/>
                <w:sz w:val="21"/>
                <w:szCs w:val="21"/>
                <w:lang w:val="en-US"/>
              </w:rPr>
              <w:t>___________________________</w:t>
            </w:r>
          </w:p>
          <w:p w:rsidR="008C271A" w:rsidRPr="008C271A" w:rsidRDefault="008C271A" w:rsidP="008C271A">
            <w:pPr>
              <w:spacing w:after="0" w:line="240" w:lineRule="auto"/>
              <w:jc w:val="center"/>
              <w:rPr>
                <w:rFonts w:ascii="GHEA Grapalat" w:eastAsia="Times New Roman" w:hAnsi="GHEA Grapalat" w:cs="Times New Roman"/>
                <w:iCs/>
                <w:sz w:val="21"/>
                <w:szCs w:val="21"/>
                <w:lang w:val="en-US"/>
              </w:rPr>
            </w:pPr>
            <w:r w:rsidRPr="008C271A">
              <w:rPr>
                <w:rFonts w:ascii="GHEA Grapalat" w:eastAsia="Times New Roman" w:hAnsi="GHEA Grapalat" w:cs="Times New Roman"/>
                <w:iCs/>
                <w:sz w:val="15"/>
                <w:szCs w:val="15"/>
                <w:lang w:val="en-US"/>
              </w:rPr>
              <w:t>ստորագրություն</w:t>
            </w:r>
          </w:p>
        </w:tc>
      </w:tr>
      <w:tr w:rsidR="008C271A" w:rsidRPr="008C271A" w:rsidTr="00405051">
        <w:trPr>
          <w:trHeight w:val="503"/>
          <w:tblCellSpacing w:w="7" w:type="dxa"/>
          <w:jc w:val="center"/>
        </w:trPr>
        <w:tc>
          <w:tcPr>
            <w:tcW w:w="0" w:type="auto"/>
            <w:vAlign w:val="center"/>
          </w:tcPr>
          <w:p w:rsidR="008C271A" w:rsidRPr="008C271A" w:rsidRDefault="008C271A" w:rsidP="008C271A">
            <w:pPr>
              <w:spacing w:after="0" w:line="240" w:lineRule="auto"/>
              <w:jc w:val="center"/>
              <w:rPr>
                <w:rFonts w:ascii="GHEA Grapalat" w:eastAsia="Times New Roman" w:hAnsi="GHEA Grapalat" w:cs="Times New Roman"/>
                <w:iCs/>
                <w:sz w:val="21"/>
                <w:szCs w:val="21"/>
                <w:lang w:val="en-US"/>
              </w:rPr>
            </w:pPr>
            <w:r w:rsidRPr="008C271A">
              <w:rPr>
                <w:rFonts w:ascii="GHEA Grapalat" w:eastAsia="Times New Roman" w:hAnsi="GHEA Grapalat" w:cs="Times New Roman"/>
                <w:iCs/>
                <w:sz w:val="21"/>
                <w:szCs w:val="21"/>
                <w:lang w:val="en-US"/>
              </w:rPr>
              <w:t xml:space="preserve">___________________________ </w:t>
            </w:r>
          </w:p>
          <w:p w:rsidR="008C271A" w:rsidRPr="008C271A" w:rsidRDefault="008C271A" w:rsidP="008C271A">
            <w:pPr>
              <w:spacing w:after="0" w:line="240" w:lineRule="auto"/>
              <w:jc w:val="center"/>
              <w:rPr>
                <w:rFonts w:ascii="GHEA Grapalat" w:eastAsia="Times New Roman" w:hAnsi="GHEA Grapalat" w:cs="Times New Roman"/>
                <w:iCs/>
                <w:sz w:val="21"/>
                <w:szCs w:val="21"/>
                <w:lang w:val="en-US"/>
              </w:rPr>
            </w:pPr>
            <w:r w:rsidRPr="008C271A">
              <w:rPr>
                <w:rFonts w:ascii="GHEA Grapalat" w:eastAsia="Times New Roman" w:hAnsi="GHEA Grapalat" w:cs="Times New Roman"/>
                <w:iCs/>
                <w:sz w:val="15"/>
                <w:szCs w:val="15"/>
                <w:lang w:val="en-US"/>
              </w:rPr>
              <w:t>ազգանուն, անուն</w:t>
            </w:r>
          </w:p>
        </w:tc>
        <w:tc>
          <w:tcPr>
            <w:tcW w:w="0" w:type="auto"/>
            <w:vAlign w:val="center"/>
          </w:tcPr>
          <w:p w:rsidR="008C271A" w:rsidRPr="008C271A" w:rsidRDefault="008C271A" w:rsidP="008C271A">
            <w:pPr>
              <w:spacing w:after="0" w:line="240" w:lineRule="auto"/>
              <w:jc w:val="center"/>
              <w:rPr>
                <w:rFonts w:ascii="GHEA Grapalat" w:eastAsia="Times New Roman" w:hAnsi="GHEA Grapalat" w:cs="Times New Roman"/>
                <w:iCs/>
                <w:sz w:val="21"/>
                <w:szCs w:val="21"/>
                <w:lang w:val="en-US"/>
              </w:rPr>
            </w:pPr>
            <w:r w:rsidRPr="008C271A">
              <w:rPr>
                <w:rFonts w:ascii="GHEA Grapalat" w:eastAsia="Times New Roman" w:hAnsi="GHEA Grapalat" w:cs="Times New Roman"/>
                <w:iCs/>
                <w:sz w:val="21"/>
                <w:szCs w:val="21"/>
                <w:lang w:val="en-US"/>
              </w:rPr>
              <w:t>___________________________</w:t>
            </w:r>
          </w:p>
          <w:p w:rsidR="008C271A" w:rsidRPr="008C271A" w:rsidRDefault="008C271A" w:rsidP="008C271A">
            <w:pPr>
              <w:spacing w:after="0" w:line="240" w:lineRule="auto"/>
              <w:jc w:val="center"/>
              <w:rPr>
                <w:rFonts w:ascii="GHEA Grapalat" w:eastAsia="Times New Roman" w:hAnsi="GHEA Grapalat" w:cs="Times New Roman"/>
                <w:iCs/>
                <w:sz w:val="21"/>
                <w:szCs w:val="21"/>
                <w:lang w:val="en-US"/>
              </w:rPr>
            </w:pPr>
            <w:r w:rsidRPr="008C271A">
              <w:rPr>
                <w:rFonts w:ascii="GHEA Grapalat" w:eastAsia="Times New Roman" w:hAnsi="GHEA Grapalat" w:cs="Times New Roman"/>
                <w:iCs/>
                <w:sz w:val="15"/>
                <w:szCs w:val="15"/>
                <w:lang w:val="en-US"/>
              </w:rPr>
              <w:t>ազգանուն, անուն</w:t>
            </w:r>
          </w:p>
        </w:tc>
      </w:tr>
      <w:tr w:rsidR="008C271A" w:rsidRPr="008C271A" w:rsidTr="00405051">
        <w:trPr>
          <w:trHeight w:val="281"/>
          <w:tblCellSpacing w:w="7" w:type="dxa"/>
          <w:jc w:val="center"/>
        </w:trPr>
        <w:tc>
          <w:tcPr>
            <w:tcW w:w="0" w:type="auto"/>
            <w:vAlign w:val="center"/>
          </w:tcPr>
          <w:p w:rsidR="008C271A" w:rsidRPr="008C271A" w:rsidRDefault="008C271A" w:rsidP="008C271A">
            <w:pPr>
              <w:spacing w:after="0" w:line="240" w:lineRule="auto"/>
              <w:rPr>
                <w:rFonts w:ascii="GHEA Grapalat" w:eastAsia="Times New Roman" w:hAnsi="GHEA Grapalat" w:cs="Times New Roman"/>
                <w:iCs/>
                <w:color w:val="000000"/>
                <w:sz w:val="21"/>
                <w:szCs w:val="21"/>
                <w:lang w:val="en-US"/>
              </w:rPr>
            </w:pPr>
            <w:r w:rsidRPr="008C271A">
              <w:rPr>
                <w:rFonts w:ascii="GHEA Grapalat" w:eastAsia="Times New Roman" w:hAnsi="GHEA Grapalat" w:cs="Times New Roman"/>
                <w:iCs/>
                <w:color w:val="000000"/>
                <w:sz w:val="21"/>
                <w:szCs w:val="21"/>
                <w:lang w:val="en-US"/>
              </w:rPr>
              <w:t xml:space="preserve">                              Կ.Տ.</w:t>
            </w:r>
            <w:r w:rsidRPr="008C271A">
              <w:rPr>
                <w:rFonts w:ascii="Arial" w:eastAsia="Times New Roman" w:hAnsi="Arial" w:cs="Arial"/>
                <w:iCs/>
                <w:color w:val="000000"/>
                <w:sz w:val="21"/>
                <w:szCs w:val="21"/>
                <w:lang w:val="en-US"/>
              </w:rPr>
              <w:t xml:space="preserve">                                                                                 </w:t>
            </w:r>
          </w:p>
        </w:tc>
        <w:tc>
          <w:tcPr>
            <w:tcW w:w="0" w:type="auto"/>
            <w:vAlign w:val="center"/>
          </w:tcPr>
          <w:p w:rsidR="008C271A" w:rsidRPr="008C271A" w:rsidRDefault="008C271A" w:rsidP="008C271A">
            <w:pPr>
              <w:spacing w:after="0" w:line="240" w:lineRule="auto"/>
              <w:rPr>
                <w:rFonts w:ascii="GHEA Grapalat" w:eastAsia="Times New Roman" w:hAnsi="GHEA Grapalat" w:cs="Times New Roman"/>
                <w:iCs/>
                <w:color w:val="000000"/>
                <w:sz w:val="21"/>
                <w:szCs w:val="21"/>
                <w:lang w:val="en-US"/>
              </w:rPr>
            </w:pPr>
            <w:r w:rsidRPr="008C271A">
              <w:rPr>
                <w:rFonts w:ascii="Arial" w:eastAsia="Times New Roman" w:hAnsi="Arial" w:cs="Arial"/>
                <w:iCs/>
                <w:color w:val="000000"/>
                <w:sz w:val="21"/>
                <w:szCs w:val="21"/>
                <w:lang w:val="en-US"/>
              </w:rPr>
              <w:t xml:space="preserve">                                     </w:t>
            </w:r>
            <w:r w:rsidRPr="008C271A">
              <w:rPr>
                <w:rFonts w:ascii="GHEA Grapalat" w:eastAsia="Times New Roman" w:hAnsi="GHEA Grapalat" w:cs="Times New Roman"/>
                <w:iCs/>
                <w:color w:val="000000"/>
                <w:sz w:val="21"/>
                <w:szCs w:val="21"/>
                <w:lang w:val="en-US"/>
              </w:rPr>
              <w:t>Կ.Տ.</w:t>
            </w:r>
          </w:p>
        </w:tc>
      </w:tr>
    </w:tbl>
    <w:p w:rsidR="008C271A" w:rsidRPr="008C271A" w:rsidRDefault="008C271A" w:rsidP="008C271A">
      <w:pPr>
        <w:spacing w:after="0" w:line="240" w:lineRule="auto"/>
        <w:ind w:left="-142" w:firstLine="142"/>
        <w:jc w:val="center"/>
        <w:rPr>
          <w:rFonts w:ascii="GHEA Grapalat" w:eastAsia="Times New Roman" w:hAnsi="GHEA Grapalat" w:cs="Sylfaen"/>
          <w:b/>
          <w:sz w:val="24"/>
          <w:szCs w:val="24"/>
          <w:lang w:val="en-US"/>
        </w:rPr>
      </w:pPr>
    </w:p>
    <w:p w:rsidR="008C271A" w:rsidRPr="008C271A" w:rsidRDefault="008C271A" w:rsidP="008C271A">
      <w:pPr>
        <w:spacing w:after="0" w:line="240" w:lineRule="auto"/>
        <w:ind w:left="-142" w:firstLine="142"/>
        <w:jc w:val="center"/>
        <w:rPr>
          <w:rFonts w:ascii="GHEA Grapalat" w:eastAsia="Times New Roman" w:hAnsi="GHEA Grapalat" w:cs="Sylfaen"/>
          <w:b/>
          <w:sz w:val="24"/>
          <w:szCs w:val="24"/>
          <w:lang w:val="en-US"/>
        </w:rPr>
      </w:pPr>
    </w:p>
    <w:p w:rsidR="008C271A" w:rsidRPr="008C271A" w:rsidRDefault="008C271A" w:rsidP="008C271A">
      <w:pPr>
        <w:spacing w:after="0" w:line="240" w:lineRule="auto"/>
        <w:ind w:left="-142" w:firstLine="142"/>
        <w:jc w:val="center"/>
        <w:rPr>
          <w:rFonts w:ascii="GHEA Grapalat" w:eastAsia="Times New Roman" w:hAnsi="GHEA Grapalat" w:cs="Sylfaen"/>
          <w:b/>
          <w:sz w:val="24"/>
          <w:szCs w:val="24"/>
          <w:lang w:val="en-US"/>
        </w:rPr>
      </w:pPr>
    </w:p>
    <w:p w:rsidR="008C271A" w:rsidRPr="008C271A" w:rsidRDefault="008C271A" w:rsidP="008C271A">
      <w:pPr>
        <w:spacing w:after="0" w:line="240" w:lineRule="auto"/>
        <w:ind w:firstLine="567"/>
        <w:jc w:val="right"/>
        <w:rPr>
          <w:rFonts w:ascii="GHEA Grapalat" w:eastAsia="Times New Roman" w:hAnsi="GHEA Grapalat" w:cs="Sylfaen"/>
          <w:i/>
          <w:lang w:val="pt-BR"/>
        </w:rPr>
      </w:pPr>
    </w:p>
    <w:p w:rsidR="008C271A" w:rsidRPr="008C271A" w:rsidRDefault="008C271A" w:rsidP="008C271A">
      <w:pPr>
        <w:spacing w:after="0" w:line="240" w:lineRule="auto"/>
        <w:ind w:firstLine="567"/>
        <w:jc w:val="right"/>
        <w:rPr>
          <w:rFonts w:ascii="GHEA Grapalat" w:eastAsia="Times New Roman" w:hAnsi="GHEA Grapalat" w:cs="Sylfaen"/>
          <w:i/>
          <w:sz w:val="20"/>
          <w:szCs w:val="20"/>
          <w:lang w:val="pt-BR"/>
        </w:rPr>
      </w:pPr>
      <w:r w:rsidRPr="008C271A">
        <w:rPr>
          <w:rFonts w:ascii="GHEA Grapalat" w:eastAsia="Times New Roman" w:hAnsi="GHEA Grapalat" w:cs="Sylfaen"/>
          <w:i/>
          <w:sz w:val="20"/>
          <w:szCs w:val="20"/>
          <w:lang w:val="pt-BR"/>
        </w:rPr>
        <w:lastRenderedPageBreak/>
        <w:t>Հավելված 4.1</w:t>
      </w:r>
    </w:p>
    <w:p w:rsidR="008C271A" w:rsidRPr="008C271A" w:rsidRDefault="008C271A" w:rsidP="008C271A">
      <w:pPr>
        <w:spacing w:after="0" w:line="240" w:lineRule="auto"/>
        <w:ind w:firstLine="567"/>
        <w:jc w:val="right"/>
        <w:rPr>
          <w:rFonts w:ascii="GHEA Grapalat" w:eastAsia="Times New Roman" w:hAnsi="GHEA Grapalat" w:cs="Arial"/>
          <w:i/>
          <w:sz w:val="20"/>
          <w:szCs w:val="20"/>
          <w:lang w:val="pt-BR"/>
        </w:rPr>
      </w:pPr>
      <w:r w:rsidRPr="008C271A">
        <w:rPr>
          <w:rFonts w:ascii="GHEA Grapalat" w:eastAsia="Times New Roman" w:hAnsi="GHEA Grapalat" w:cs="Times New Roman"/>
          <w:i/>
          <w:sz w:val="20"/>
          <w:szCs w:val="20"/>
          <w:lang w:val="en-US"/>
        </w:rPr>
        <w:t>«»</w:t>
      </w:r>
      <w:r w:rsidRPr="008C271A">
        <w:rPr>
          <w:rFonts w:ascii="GHEA Grapalat" w:eastAsia="Times New Roman" w:hAnsi="GHEA Grapalat" w:cs="Times New Roman"/>
          <w:i/>
          <w:sz w:val="20"/>
          <w:szCs w:val="20"/>
          <w:lang w:val="pt-BR"/>
        </w:rPr>
        <w:t xml:space="preserve">                  20   </w:t>
      </w:r>
      <w:r w:rsidRPr="008C271A">
        <w:rPr>
          <w:rFonts w:ascii="GHEA Grapalat" w:eastAsia="Times New Roman" w:hAnsi="GHEA Grapalat" w:cs="Sylfaen"/>
          <w:i/>
          <w:sz w:val="20"/>
          <w:szCs w:val="20"/>
          <w:lang w:val="pt-BR"/>
        </w:rPr>
        <w:t>թ</w:t>
      </w:r>
      <w:r w:rsidRPr="008C271A">
        <w:rPr>
          <w:rFonts w:ascii="GHEA Grapalat" w:eastAsia="Times New Roman" w:hAnsi="GHEA Grapalat" w:cs="Arial"/>
          <w:i/>
          <w:sz w:val="20"/>
          <w:szCs w:val="20"/>
          <w:lang w:val="pt-BR"/>
        </w:rPr>
        <w:t xml:space="preserve">. </w:t>
      </w:r>
      <w:r w:rsidRPr="008C271A">
        <w:rPr>
          <w:rFonts w:ascii="GHEA Grapalat" w:eastAsia="Times New Roman" w:hAnsi="GHEA Grapalat" w:cs="Sylfaen"/>
          <w:i/>
          <w:sz w:val="20"/>
          <w:szCs w:val="20"/>
          <w:lang w:val="pt-BR"/>
        </w:rPr>
        <w:t>կնքված</w:t>
      </w:r>
    </w:p>
    <w:p w:rsidR="008C271A" w:rsidRPr="008C271A" w:rsidRDefault="00A149F5" w:rsidP="008C271A">
      <w:pPr>
        <w:spacing w:after="0" w:line="240" w:lineRule="auto"/>
        <w:jc w:val="right"/>
        <w:rPr>
          <w:rFonts w:ascii="GHEA Grapalat" w:eastAsia="Times New Roman" w:hAnsi="GHEA Grapalat" w:cs="Arial"/>
          <w:i/>
          <w:sz w:val="20"/>
          <w:szCs w:val="20"/>
          <w:lang w:val="pt-BR"/>
        </w:rPr>
      </w:pPr>
      <w:r w:rsidRPr="008C271A">
        <w:rPr>
          <w:rFonts w:ascii="GHEA Grapalat" w:eastAsia="Times New Roman" w:hAnsi="GHEA Grapalat" w:cs="Times New Roman"/>
          <w:sz w:val="24"/>
          <w:szCs w:val="24"/>
          <w:lang w:val="af-ZA"/>
        </w:rPr>
        <w:t>«</w:t>
      </w:r>
      <w:r>
        <w:rPr>
          <w:rFonts w:ascii="GHEA Grapalat" w:eastAsia="Times New Roman" w:hAnsi="GHEA Grapalat" w:cs="Times New Roman"/>
          <w:b/>
          <w:sz w:val="20"/>
          <w:szCs w:val="20"/>
          <w:lang w:val="hy-AM"/>
        </w:rPr>
        <w:t>ՀՀԱՄԳՀ</w:t>
      </w:r>
      <w:r w:rsidRPr="008C271A">
        <w:rPr>
          <w:rFonts w:ascii="GHEA Grapalat" w:eastAsia="Times New Roman" w:hAnsi="GHEA Grapalat" w:cs="Times New Roman"/>
          <w:b/>
          <w:sz w:val="20"/>
          <w:szCs w:val="20"/>
          <w:lang w:val="es-ES"/>
        </w:rPr>
        <w:t>-</w:t>
      </w:r>
      <w:r w:rsidRPr="008C271A">
        <w:rPr>
          <w:rFonts w:ascii="GHEA Grapalat" w:eastAsia="Times New Roman" w:hAnsi="GHEA Grapalat" w:cs="Sylfaen"/>
          <w:b/>
          <w:sz w:val="20"/>
          <w:szCs w:val="20"/>
          <w:lang w:val="hy-AM"/>
        </w:rPr>
        <w:t>Բ</w:t>
      </w:r>
      <w:r w:rsidRPr="00410B6F">
        <w:rPr>
          <w:rFonts w:ascii="GHEA Grapalat" w:eastAsia="Times New Roman" w:hAnsi="GHEA Grapalat" w:cs="Sylfaen"/>
          <w:b/>
          <w:sz w:val="20"/>
          <w:szCs w:val="20"/>
          <w:lang w:val="hy-AM"/>
        </w:rPr>
        <w:t>Մ</w:t>
      </w:r>
      <w:r w:rsidRPr="008C271A">
        <w:rPr>
          <w:rFonts w:ascii="GHEA Grapalat" w:eastAsia="Times New Roman" w:hAnsi="GHEA Grapalat" w:cs="Sylfaen"/>
          <w:b/>
          <w:sz w:val="20"/>
          <w:szCs w:val="20"/>
          <w:lang w:val="hy-AM"/>
        </w:rPr>
        <w:t>Ա</w:t>
      </w:r>
      <w:r w:rsidRPr="00410B6F">
        <w:rPr>
          <w:rFonts w:ascii="GHEA Grapalat" w:eastAsia="Times New Roman" w:hAnsi="GHEA Grapalat" w:cs="Sylfaen"/>
          <w:b/>
          <w:sz w:val="20"/>
          <w:szCs w:val="20"/>
          <w:lang w:val="hy-AM"/>
        </w:rPr>
        <w:t>Շ</w:t>
      </w:r>
      <w:r w:rsidRPr="008C271A">
        <w:rPr>
          <w:rFonts w:ascii="GHEA Grapalat" w:eastAsia="Times New Roman" w:hAnsi="GHEA Grapalat" w:cs="Sylfaen"/>
          <w:b/>
          <w:sz w:val="20"/>
          <w:szCs w:val="20"/>
          <w:lang w:val="hy-AM"/>
        </w:rPr>
        <w:t>ՁԲ</w:t>
      </w:r>
      <w:r>
        <w:rPr>
          <w:rFonts w:ascii="GHEA Grapalat" w:eastAsia="Times New Roman" w:hAnsi="GHEA Grapalat" w:cs="Times New Roman"/>
          <w:b/>
          <w:sz w:val="20"/>
          <w:szCs w:val="20"/>
          <w:lang w:val="hy-AM"/>
        </w:rPr>
        <w:t>21</w:t>
      </w:r>
      <w:r w:rsidRPr="008C271A">
        <w:rPr>
          <w:rFonts w:ascii="GHEA Grapalat" w:eastAsia="Times New Roman" w:hAnsi="GHEA Grapalat" w:cs="Times New Roman"/>
          <w:b/>
          <w:sz w:val="20"/>
          <w:szCs w:val="20"/>
          <w:lang w:val="es-ES"/>
        </w:rPr>
        <w:t>/</w:t>
      </w:r>
      <w:r>
        <w:rPr>
          <w:rFonts w:ascii="GHEA Grapalat" w:eastAsia="Times New Roman" w:hAnsi="GHEA Grapalat" w:cs="Times New Roman"/>
          <w:b/>
          <w:sz w:val="20"/>
          <w:szCs w:val="20"/>
          <w:lang w:val="hy-AM"/>
        </w:rPr>
        <w:t>08</w:t>
      </w:r>
      <w:r w:rsidRPr="008C271A">
        <w:rPr>
          <w:rFonts w:ascii="GHEA Grapalat" w:eastAsia="Times New Roman" w:hAnsi="GHEA Grapalat" w:cs="Times New Roman"/>
          <w:sz w:val="24"/>
          <w:szCs w:val="24"/>
          <w:lang w:val="af-ZA"/>
        </w:rPr>
        <w:t>»</w:t>
      </w:r>
      <w:r w:rsidR="008C271A" w:rsidRPr="008C271A">
        <w:rPr>
          <w:rFonts w:ascii="GHEA Grapalat" w:eastAsia="Times New Roman" w:hAnsi="GHEA Grapalat" w:cs="Sylfaen"/>
          <w:i/>
          <w:sz w:val="20"/>
          <w:szCs w:val="20"/>
          <w:lang w:val="pt-BR"/>
        </w:rPr>
        <w:t>ծածկագրով պայմանագրի</w:t>
      </w:r>
    </w:p>
    <w:p w:rsidR="008C271A" w:rsidRPr="008C271A" w:rsidRDefault="008C271A" w:rsidP="008C271A">
      <w:pPr>
        <w:tabs>
          <w:tab w:val="left" w:pos="360"/>
          <w:tab w:val="left" w:pos="540"/>
        </w:tabs>
        <w:spacing w:after="0" w:line="240" w:lineRule="auto"/>
        <w:jc w:val="center"/>
        <w:rPr>
          <w:rFonts w:ascii="Sylfaen" w:eastAsia="Times New Roman" w:hAnsi="Sylfaen" w:cs="Sylfaen"/>
          <w:b/>
          <w:bCs/>
          <w:sz w:val="20"/>
          <w:szCs w:val="20"/>
          <w:lang w:val="en-US"/>
        </w:rPr>
      </w:pPr>
    </w:p>
    <w:p w:rsidR="008C271A" w:rsidRPr="008C271A" w:rsidRDefault="008C271A" w:rsidP="008C271A">
      <w:pPr>
        <w:tabs>
          <w:tab w:val="left" w:pos="360"/>
          <w:tab w:val="left" w:pos="540"/>
        </w:tabs>
        <w:spacing w:after="0" w:line="240" w:lineRule="auto"/>
        <w:jc w:val="center"/>
        <w:rPr>
          <w:rFonts w:ascii="Sylfaen" w:eastAsia="Times New Roman" w:hAnsi="Sylfaen" w:cs="Sylfaen"/>
          <w:b/>
          <w:bCs/>
          <w:sz w:val="24"/>
          <w:szCs w:val="24"/>
          <w:lang w:val="en-US"/>
        </w:rPr>
      </w:pPr>
    </w:p>
    <w:p w:rsidR="008C271A" w:rsidRPr="008C271A" w:rsidRDefault="008C271A" w:rsidP="008C271A">
      <w:pPr>
        <w:tabs>
          <w:tab w:val="left" w:pos="360"/>
          <w:tab w:val="left" w:pos="540"/>
        </w:tabs>
        <w:spacing w:after="0" w:line="240" w:lineRule="auto"/>
        <w:rPr>
          <w:rFonts w:ascii="GHEA Grapalat" w:eastAsia="Times New Roman" w:hAnsi="GHEA Grapalat" w:cs="Sylfaen"/>
          <w:lang w:val="en-US"/>
        </w:rPr>
      </w:pPr>
    </w:p>
    <w:p w:rsidR="008C271A" w:rsidRPr="008C271A" w:rsidRDefault="008C271A" w:rsidP="008C271A">
      <w:pPr>
        <w:tabs>
          <w:tab w:val="left" w:pos="2250"/>
        </w:tabs>
        <w:spacing w:after="0" w:line="276" w:lineRule="auto"/>
        <w:jc w:val="center"/>
        <w:rPr>
          <w:rFonts w:ascii="GHEA Grapalat" w:eastAsia="Times New Roman" w:hAnsi="GHEA Grapalat" w:cs="Sylfaen"/>
          <w:bCs/>
          <w:sz w:val="18"/>
          <w:szCs w:val="18"/>
          <w:lang w:val="en-US"/>
        </w:rPr>
      </w:pPr>
      <w:proofErr w:type="gramStart"/>
      <w:r w:rsidRPr="008C271A">
        <w:rPr>
          <w:rFonts w:ascii="GHEA Grapalat" w:eastAsia="Times New Roman" w:hAnsi="GHEA Grapalat" w:cs="Sylfaen"/>
          <w:bCs/>
          <w:sz w:val="18"/>
          <w:szCs w:val="18"/>
          <w:lang w:val="en-US"/>
        </w:rPr>
        <w:t>ԱԿՏ  N</w:t>
      </w:r>
      <w:proofErr w:type="gramEnd"/>
    </w:p>
    <w:p w:rsidR="008C271A" w:rsidRPr="008C271A" w:rsidRDefault="008C271A" w:rsidP="008C271A">
      <w:pPr>
        <w:tabs>
          <w:tab w:val="left" w:pos="360"/>
          <w:tab w:val="left" w:pos="540"/>
          <w:tab w:val="left" w:pos="2250"/>
        </w:tabs>
        <w:spacing w:after="0" w:line="276" w:lineRule="auto"/>
        <w:jc w:val="center"/>
        <w:rPr>
          <w:rFonts w:ascii="GHEA Grapalat" w:eastAsia="Times New Roman" w:hAnsi="GHEA Grapalat" w:cs="Sylfaen"/>
          <w:bCs/>
          <w:sz w:val="18"/>
          <w:szCs w:val="18"/>
          <w:lang w:val="en-US"/>
        </w:rPr>
      </w:pPr>
      <w:proofErr w:type="gramStart"/>
      <w:r w:rsidRPr="008C271A">
        <w:rPr>
          <w:rFonts w:ascii="GHEA Grapalat" w:eastAsia="Times New Roman" w:hAnsi="GHEA Grapalat" w:cs="Sylfaen"/>
          <w:bCs/>
          <w:sz w:val="18"/>
          <w:szCs w:val="18"/>
          <w:lang w:val="en-US"/>
        </w:rPr>
        <w:t>պայմանագրիարդյունքըՊատվիրատուինհանձնելուփաստըֆիքսելուվերաբերյալ</w:t>
      </w:r>
      <w:proofErr w:type="gramEnd"/>
    </w:p>
    <w:p w:rsidR="008C271A" w:rsidRPr="008C271A" w:rsidRDefault="008C271A" w:rsidP="008C271A">
      <w:pPr>
        <w:tabs>
          <w:tab w:val="left" w:pos="360"/>
          <w:tab w:val="left" w:pos="540"/>
        </w:tabs>
        <w:spacing w:after="0" w:line="240" w:lineRule="auto"/>
        <w:rPr>
          <w:rFonts w:ascii="GHEA Grapalat" w:eastAsia="Times New Roman" w:hAnsi="GHEA Grapalat" w:cs="Sylfaen"/>
          <w:lang w:val="en-US"/>
        </w:rPr>
      </w:pPr>
    </w:p>
    <w:p w:rsidR="008C271A" w:rsidRPr="008C271A" w:rsidRDefault="008C271A" w:rsidP="008C271A">
      <w:pPr>
        <w:tabs>
          <w:tab w:val="left" w:pos="360"/>
          <w:tab w:val="left" w:pos="540"/>
        </w:tabs>
        <w:spacing w:after="0" w:line="240" w:lineRule="auto"/>
        <w:rPr>
          <w:rFonts w:ascii="GHEA Grapalat" w:eastAsia="Times New Roman" w:hAnsi="GHEA Grapalat" w:cs="Sylfaen"/>
          <w:lang w:val="en-US"/>
        </w:rPr>
      </w:pPr>
    </w:p>
    <w:p w:rsidR="008C271A" w:rsidRPr="008C271A" w:rsidRDefault="008C271A" w:rsidP="008C271A">
      <w:pPr>
        <w:tabs>
          <w:tab w:val="left" w:pos="360"/>
          <w:tab w:val="left" w:pos="540"/>
        </w:tabs>
        <w:spacing w:after="0" w:line="240" w:lineRule="auto"/>
        <w:ind w:left="-540" w:firstLine="180"/>
        <w:jc w:val="both"/>
        <w:rPr>
          <w:rFonts w:ascii="GHEA Grapalat" w:eastAsia="Times New Roman" w:hAnsi="GHEA Grapalat" w:cs="Sylfaen"/>
          <w:sz w:val="20"/>
          <w:szCs w:val="20"/>
          <w:lang w:val="en-US"/>
        </w:rPr>
      </w:pPr>
      <w:r w:rsidRPr="008C271A">
        <w:rPr>
          <w:rFonts w:ascii="GHEA Grapalat" w:eastAsia="Times New Roman" w:hAnsi="GHEA Grapalat" w:cs="Sylfaen"/>
          <w:sz w:val="24"/>
          <w:szCs w:val="24"/>
          <w:lang w:val="en-US"/>
        </w:rPr>
        <w:tab/>
      </w:r>
      <w:r w:rsidRPr="008C271A">
        <w:rPr>
          <w:rFonts w:ascii="GHEA Grapalat" w:eastAsia="Times New Roman" w:hAnsi="GHEA Grapalat" w:cs="Sylfaen"/>
          <w:sz w:val="20"/>
          <w:szCs w:val="20"/>
          <w:lang w:val="hy-AM"/>
        </w:rPr>
        <w:t xml:space="preserve">Սույնով </w:t>
      </w:r>
      <w:r w:rsidRPr="008C271A">
        <w:rPr>
          <w:rFonts w:ascii="GHEA Grapalat" w:eastAsia="Times New Roman" w:hAnsi="GHEA Grapalat" w:cs="Sylfaen"/>
          <w:sz w:val="20"/>
          <w:szCs w:val="20"/>
          <w:lang w:val="en-US"/>
        </w:rPr>
        <w:t>արձանագրվում է</w:t>
      </w:r>
      <w:r w:rsidRPr="008C271A">
        <w:rPr>
          <w:rFonts w:ascii="GHEA Grapalat" w:eastAsia="Times New Roman" w:hAnsi="GHEA Grapalat" w:cs="Sylfaen"/>
          <w:sz w:val="20"/>
          <w:szCs w:val="20"/>
          <w:lang w:val="hy-AM"/>
        </w:rPr>
        <w:t>, որ</w:t>
      </w:r>
      <w:r w:rsidR="004B5B7D">
        <w:rPr>
          <w:rFonts w:ascii="GHEA Grapalat" w:eastAsia="Times New Roman" w:hAnsi="GHEA Grapalat" w:cs="Sylfaen"/>
          <w:sz w:val="20"/>
          <w:szCs w:val="24"/>
          <w:u w:val="single"/>
          <w:lang w:val="hy-AM"/>
        </w:rPr>
        <w:t>Գեղակերտի համայնքապետարան</w:t>
      </w:r>
      <w:r w:rsidRPr="008C271A">
        <w:rPr>
          <w:rFonts w:ascii="GHEA Grapalat" w:eastAsia="Times New Roman" w:hAnsi="GHEA Grapalat" w:cs="Sylfaen"/>
          <w:sz w:val="20"/>
          <w:szCs w:val="24"/>
          <w:lang w:val="en-US"/>
        </w:rPr>
        <w:t>-ի</w:t>
      </w:r>
      <w:r w:rsidRPr="008C271A">
        <w:rPr>
          <w:rFonts w:ascii="GHEA Grapalat" w:eastAsia="Times New Roman" w:hAnsi="GHEA Grapalat" w:cs="Sylfaen"/>
          <w:sz w:val="20"/>
          <w:szCs w:val="20"/>
          <w:lang w:val="en-US"/>
        </w:rPr>
        <w:t>(այսուհետ` Պատվիրատու)   և</w:t>
      </w:r>
      <w:r w:rsidRPr="008C271A">
        <w:rPr>
          <w:rFonts w:ascii="GHEA Grapalat" w:eastAsia="Times New Roman" w:hAnsi="GHEA Grapalat" w:cs="Sylfaen"/>
          <w:sz w:val="20"/>
          <w:szCs w:val="24"/>
          <w:u w:val="single"/>
          <w:lang w:val="en-US"/>
        </w:rPr>
        <w:tab/>
      </w:r>
      <w:r w:rsidRPr="008C271A">
        <w:rPr>
          <w:rFonts w:ascii="GHEA Grapalat" w:eastAsia="Times New Roman" w:hAnsi="GHEA Grapalat" w:cs="Sylfaen"/>
          <w:sz w:val="20"/>
          <w:szCs w:val="24"/>
          <w:u w:val="single"/>
          <w:lang w:val="en-US"/>
        </w:rPr>
        <w:tab/>
      </w:r>
      <w:r w:rsidRPr="008C271A">
        <w:rPr>
          <w:rFonts w:ascii="GHEA Grapalat" w:eastAsia="Times New Roman" w:hAnsi="GHEA Grapalat" w:cs="Sylfaen"/>
          <w:sz w:val="20"/>
          <w:szCs w:val="24"/>
          <w:lang w:val="en-US"/>
        </w:rPr>
        <w:t>-ի</w:t>
      </w:r>
    </w:p>
    <w:p w:rsidR="008C271A" w:rsidRPr="008C271A" w:rsidRDefault="008C271A" w:rsidP="008C271A">
      <w:pPr>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w:rsidRPr="008C271A">
        <w:rPr>
          <w:rFonts w:ascii="GHEA Grapalat" w:eastAsia="Times New Roman" w:hAnsi="GHEA Grapalat" w:cs="Sylfaen"/>
          <w:sz w:val="20"/>
          <w:szCs w:val="20"/>
          <w:lang w:val="hy-AM"/>
        </w:rPr>
        <w:t>(այսուհետ` Կ</w:t>
      </w:r>
      <w:r w:rsidRPr="008C271A">
        <w:rPr>
          <w:rFonts w:ascii="GHEA Grapalat" w:eastAsia="Times New Roman" w:hAnsi="GHEA Grapalat" w:cs="Sylfaen"/>
          <w:sz w:val="20"/>
          <w:szCs w:val="20"/>
          <w:lang w:val="en-US"/>
        </w:rPr>
        <w:t>ապալառու</w:t>
      </w:r>
      <w:r w:rsidRPr="008C271A">
        <w:rPr>
          <w:rFonts w:ascii="GHEA Grapalat" w:eastAsia="Times New Roman" w:hAnsi="GHEA Grapalat" w:cs="Sylfaen"/>
          <w:sz w:val="20"/>
          <w:szCs w:val="20"/>
          <w:lang w:val="hy-AM"/>
        </w:rPr>
        <w:t>)</w:t>
      </w:r>
      <w:r w:rsidRPr="008C271A">
        <w:rPr>
          <w:rFonts w:ascii="GHEA Grapalat" w:eastAsia="Times New Roman" w:hAnsi="GHEA Grapalat" w:cs="Sylfaen"/>
          <w:sz w:val="20"/>
          <w:szCs w:val="20"/>
          <w:lang w:val="en-US"/>
        </w:rPr>
        <w:t>միջև</w:t>
      </w:r>
      <w:r w:rsidRPr="008C271A">
        <w:rPr>
          <w:rFonts w:ascii="GHEA Grapalat" w:eastAsia="Times New Roman" w:hAnsi="GHEA Grapalat" w:cs="Sylfaen"/>
          <w:sz w:val="20"/>
          <w:szCs w:val="24"/>
          <w:lang w:val="en-US"/>
        </w:rPr>
        <w:t xml:space="preserve">20     թ. </w:t>
      </w:r>
      <w:r w:rsidRPr="008C271A">
        <w:rPr>
          <w:rFonts w:ascii="GHEA Grapalat" w:eastAsia="Times New Roman" w:hAnsi="GHEA Grapalat" w:cs="Sylfaen"/>
          <w:sz w:val="20"/>
          <w:szCs w:val="24"/>
          <w:u w:val="single"/>
          <w:lang w:val="en-US"/>
        </w:rPr>
        <w:tab/>
      </w:r>
      <w:r w:rsidRPr="008C271A">
        <w:rPr>
          <w:rFonts w:ascii="GHEA Grapalat" w:eastAsia="Times New Roman" w:hAnsi="GHEA Grapalat" w:cs="Sylfaen"/>
          <w:sz w:val="20"/>
          <w:szCs w:val="24"/>
          <w:u w:val="single"/>
          <w:lang w:val="en-US"/>
        </w:rPr>
        <w:tab/>
      </w:r>
      <w:r w:rsidRPr="008C271A">
        <w:rPr>
          <w:rFonts w:ascii="GHEA Grapalat" w:eastAsia="Times New Roman" w:hAnsi="GHEA Grapalat" w:cs="Sylfaen"/>
          <w:sz w:val="20"/>
          <w:szCs w:val="24"/>
          <w:u w:val="single"/>
          <w:lang w:val="en-US"/>
        </w:rPr>
        <w:tab/>
      </w:r>
      <w:r w:rsidRPr="008C271A">
        <w:rPr>
          <w:rFonts w:ascii="GHEA Grapalat" w:eastAsia="Times New Roman" w:hAnsi="GHEA Grapalat" w:cs="Sylfaen"/>
          <w:sz w:val="20"/>
          <w:szCs w:val="24"/>
          <w:u w:val="single"/>
          <w:lang w:val="en-US"/>
        </w:rPr>
        <w:tab/>
      </w:r>
      <w:r w:rsidRPr="008C271A">
        <w:rPr>
          <w:rFonts w:ascii="GHEA Grapalat" w:eastAsia="Times New Roman" w:hAnsi="GHEA Grapalat" w:cs="Sylfaen"/>
          <w:sz w:val="20"/>
          <w:szCs w:val="24"/>
          <w:lang w:val="hy-AM"/>
        </w:rPr>
        <w:t xml:space="preserve"> -ին կնքված N </w:t>
      </w:r>
      <w:r w:rsidRPr="008C271A">
        <w:rPr>
          <w:rFonts w:ascii="GHEA Grapalat" w:eastAsia="Times New Roman" w:hAnsi="GHEA Grapalat" w:cs="Sylfaen"/>
          <w:sz w:val="20"/>
          <w:szCs w:val="24"/>
          <w:u w:val="single"/>
          <w:lang w:val="hy-AM"/>
        </w:rPr>
        <w:tab/>
      </w:r>
      <w:r w:rsidRPr="008C271A">
        <w:rPr>
          <w:rFonts w:ascii="GHEA Grapalat" w:eastAsia="Times New Roman" w:hAnsi="GHEA Grapalat" w:cs="Sylfaen"/>
          <w:sz w:val="20"/>
          <w:szCs w:val="24"/>
          <w:u w:val="single"/>
          <w:lang w:val="hy-AM"/>
        </w:rPr>
        <w:tab/>
      </w:r>
      <w:r w:rsidRPr="008C271A">
        <w:rPr>
          <w:rFonts w:ascii="GHEA Grapalat" w:eastAsia="Times New Roman" w:hAnsi="GHEA Grapalat" w:cs="Sylfaen"/>
          <w:sz w:val="20"/>
          <w:szCs w:val="24"/>
          <w:u w:val="single"/>
          <w:lang w:val="hy-AM"/>
        </w:rPr>
        <w:tab/>
      </w:r>
      <w:r w:rsidRPr="008C271A">
        <w:rPr>
          <w:rFonts w:ascii="GHEA Grapalat" w:eastAsia="Times New Roman" w:hAnsi="GHEA Grapalat" w:cs="Sylfaen"/>
          <w:sz w:val="20"/>
          <w:szCs w:val="24"/>
          <w:u w:val="single"/>
          <w:lang w:val="hy-AM"/>
        </w:rPr>
        <w:tab/>
      </w:r>
    </w:p>
    <w:p w:rsidR="008C271A" w:rsidRPr="008C271A" w:rsidRDefault="008C271A" w:rsidP="008C271A">
      <w:pPr>
        <w:tabs>
          <w:tab w:val="left" w:pos="360"/>
          <w:tab w:val="left" w:pos="540"/>
        </w:tabs>
        <w:spacing w:after="0" w:line="240" w:lineRule="auto"/>
        <w:ind w:right="-360"/>
        <w:jc w:val="both"/>
        <w:rPr>
          <w:rFonts w:ascii="GHEA Grapalat" w:eastAsia="Times New Roman" w:hAnsi="GHEA Grapalat" w:cs="Sylfaen"/>
          <w:sz w:val="20"/>
          <w:szCs w:val="24"/>
          <w:u w:val="single"/>
          <w:lang w:val="hy-AM"/>
        </w:rPr>
      </w:pPr>
      <w:r w:rsidRPr="008C271A">
        <w:rPr>
          <w:rFonts w:ascii="GHEA Grapalat" w:eastAsia="Times New Roman" w:hAnsi="GHEA Grapalat" w:cs="Sylfaen"/>
          <w:sz w:val="12"/>
          <w:szCs w:val="16"/>
          <w:lang w:val="hy-AM"/>
        </w:rPr>
        <w:t xml:space="preserve">                                                                                                պայմանագրի կնքման ամսաթիվը</w:t>
      </w:r>
      <w:r w:rsidRPr="008C271A">
        <w:rPr>
          <w:rFonts w:ascii="GHEA Grapalat" w:eastAsia="Times New Roman" w:hAnsi="GHEA Grapalat" w:cs="Sylfaen"/>
          <w:sz w:val="12"/>
          <w:szCs w:val="16"/>
          <w:lang w:val="hy-AM"/>
        </w:rPr>
        <w:tab/>
      </w:r>
      <w:r w:rsidRPr="008C271A">
        <w:rPr>
          <w:rFonts w:ascii="GHEA Grapalat" w:eastAsia="Times New Roman" w:hAnsi="GHEA Grapalat" w:cs="Sylfaen"/>
          <w:sz w:val="12"/>
          <w:szCs w:val="16"/>
          <w:lang w:val="hy-AM"/>
        </w:rPr>
        <w:tab/>
      </w:r>
      <w:r w:rsidRPr="008C271A">
        <w:rPr>
          <w:rFonts w:ascii="GHEA Grapalat" w:eastAsia="Times New Roman" w:hAnsi="GHEA Grapalat" w:cs="Sylfaen"/>
          <w:sz w:val="12"/>
          <w:szCs w:val="16"/>
          <w:lang w:val="hy-AM"/>
        </w:rPr>
        <w:tab/>
        <w:t xml:space="preserve"> պայմանագրի համարը</w:t>
      </w:r>
    </w:p>
    <w:p w:rsidR="008C271A" w:rsidRPr="008C271A" w:rsidRDefault="008C271A" w:rsidP="008C271A">
      <w:pPr>
        <w:tabs>
          <w:tab w:val="left" w:pos="360"/>
          <w:tab w:val="left" w:pos="540"/>
        </w:tabs>
        <w:spacing w:after="0" w:line="360" w:lineRule="auto"/>
        <w:jc w:val="both"/>
        <w:rPr>
          <w:rFonts w:ascii="GHEA Grapalat" w:eastAsia="Times New Roman" w:hAnsi="GHEA Grapalat" w:cs="Sylfaen"/>
          <w:sz w:val="24"/>
          <w:szCs w:val="24"/>
          <w:lang w:val="hy-AM"/>
        </w:rPr>
      </w:pPr>
      <w:r w:rsidRPr="008C271A">
        <w:rPr>
          <w:rFonts w:ascii="GHEA Grapalat" w:eastAsia="Times New Roman" w:hAnsi="GHEA Grapalat" w:cs="Sylfaen"/>
          <w:sz w:val="20"/>
          <w:szCs w:val="20"/>
          <w:lang w:val="hy-AM"/>
        </w:rPr>
        <w:t>գնման պայմանագրի շրջանակներում Կապալառուն</w:t>
      </w:r>
      <w:r w:rsidRPr="008C271A">
        <w:rPr>
          <w:rFonts w:ascii="GHEA Grapalat" w:eastAsia="Times New Roman" w:hAnsi="GHEA Grapalat" w:cs="Sylfaen"/>
          <w:sz w:val="20"/>
          <w:szCs w:val="24"/>
          <w:lang w:val="hy-AM"/>
        </w:rPr>
        <w:t xml:space="preserve">20  թ. </w:t>
      </w:r>
      <w:r w:rsidRPr="008C271A">
        <w:rPr>
          <w:rFonts w:ascii="GHEA Grapalat" w:eastAsia="Times New Roman" w:hAnsi="GHEA Grapalat" w:cs="Sylfaen"/>
          <w:sz w:val="20"/>
          <w:szCs w:val="24"/>
          <w:u w:val="single"/>
          <w:lang w:val="hy-AM"/>
        </w:rPr>
        <w:tab/>
      </w:r>
      <w:r w:rsidRPr="008C271A">
        <w:rPr>
          <w:rFonts w:ascii="GHEA Grapalat" w:eastAsia="Times New Roman" w:hAnsi="GHEA Grapalat" w:cs="Sylfaen"/>
          <w:sz w:val="20"/>
          <w:szCs w:val="24"/>
          <w:u w:val="single"/>
          <w:lang w:val="hy-AM"/>
        </w:rPr>
        <w:tab/>
      </w:r>
      <w:r w:rsidRPr="008C271A">
        <w:rPr>
          <w:rFonts w:ascii="GHEA Grapalat" w:eastAsia="Times New Roman" w:hAnsi="GHEA Grapalat" w:cs="Sylfaen"/>
          <w:sz w:val="20"/>
          <w:szCs w:val="24"/>
          <w:lang w:val="hy-AM"/>
        </w:rPr>
        <w:t xml:space="preserve">-ին </w:t>
      </w:r>
      <w:r w:rsidRPr="008C271A">
        <w:rPr>
          <w:rFonts w:ascii="GHEA Grapalat" w:eastAsia="Times New Roman" w:hAnsi="GHEA Grapalat" w:cs="Sylfaen"/>
          <w:sz w:val="20"/>
          <w:szCs w:val="20"/>
          <w:lang w:val="hy-AM"/>
        </w:rPr>
        <w:t>հանձնման-ընդունման նպատակով Պատվիրատուին հանձնեց ստորև նշված աշխատանքները.</w:t>
      </w:r>
    </w:p>
    <w:p w:rsidR="008C271A" w:rsidRPr="008C271A" w:rsidRDefault="008C271A" w:rsidP="008C271A">
      <w:pPr>
        <w:tabs>
          <w:tab w:val="left" w:pos="360"/>
          <w:tab w:val="left" w:pos="540"/>
        </w:tabs>
        <w:spacing w:after="0" w:line="240" w:lineRule="auto"/>
        <w:ind w:left="-540" w:firstLine="180"/>
        <w:jc w:val="both"/>
        <w:rPr>
          <w:rFonts w:ascii="GHEA Grapalat" w:eastAsia="Times New Roman" w:hAnsi="GHEA Grapalat" w:cs="Sylfaen"/>
          <w:sz w:val="24"/>
          <w:szCs w:val="24"/>
          <w:lang w:val="hy-AM"/>
        </w:rPr>
      </w:pPr>
      <w:r w:rsidRPr="008C271A">
        <w:rPr>
          <w:rFonts w:ascii="GHEA Grapalat" w:eastAsia="Times New Roman" w:hAnsi="GHEA Grapalat" w:cs="Sylfaen"/>
          <w:sz w:val="24"/>
          <w:szCs w:val="24"/>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C271A" w:rsidRPr="008C271A" w:rsidTr="004050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8C271A" w:rsidRPr="008C271A" w:rsidRDefault="008C271A" w:rsidP="008C271A">
            <w:pPr>
              <w:spacing w:after="0" w:line="240" w:lineRule="auto"/>
              <w:jc w:val="center"/>
              <w:rPr>
                <w:rFonts w:ascii="GHEA Grapalat" w:eastAsia="Times New Roman" w:hAnsi="GHEA Grapalat" w:cs="Sylfaen"/>
                <w:bCs/>
                <w:sz w:val="18"/>
                <w:szCs w:val="18"/>
                <w:lang w:eastAsia="ru-RU"/>
              </w:rPr>
            </w:pPr>
            <w:r w:rsidRPr="008C271A">
              <w:rPr>
                <w:rFonts w:ascii="GHEA Grapalat" w:eastAsia="Times New Roman" w:hAnsi="GHEA Grapalat" w:cs="Sylfaen"/>
                <w:sz w:val="18"/>
                <w:szCs w:val="18"/>
                <w:lang w:val="en-US"/>
              </w:rPr>
              <w:t>Աշխատանքի</w:t>
            </w:r>
          </w:p>
        </w:tc>
      </w:tr>
      <w:tr w:rsidR="008C271A" w:rsidRPr="008C271A" w:rsidTr="0040505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Sylfaen"/>
                <w:sz w:val="18"/>
                <w:szCs w:val="18"/>
                <w:lang w:val="en-US"/>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Sylfaen"/>
                <w:sz w:val="18"/>
                <w:szCs w:val="18"/>
                <w:lang w:val="en-US"/>
              </w:rPr>
              <w:t>չափմանմիավորը</w:t>
            </w:r>
          </w:p>
        </w:tc>
        <w:tc>
          <w:tcPr>
            <w:tcW w:w="1784" w:type="dxa"/>
            <w:tcBorders>
              <w:top w:val="single" w:sz="4" w:space="0" w:color="000000"/>
              <w:left w:val="single" w:sz="4" w:space="0" w:color="auto"/>
              <w:bottom w:val="single" w:sz="4" w:space="0" w:color="000000"/>
              <w:right w:val="single" w:sz="4" w:space="0" w:color="000000"/>
            </w:tcBorders>
            <w:vAlign w:val="center"/>
          </w:tcPr>
          <w:p w:rsidR="008C271A" w:rsidRPr="008C271A" w:rsidRDefault="008C271A" w:rsidP="008C271A">
            <w:pPr>
              <w:spacing w:after="0" w:line="240" w:lineRule="auto"/>
              <w:jc w:val="center"/>
              <w:rPr>
                <w:rFonts w:ascii="GHEA Grapalat" w:eastAsia="Times New Roman" w:hAnsi="GHEA Grapalat" w:cs="Times New Roman"/>
                <w:sz w:val="18"/>
                <w:szCs w:val="18"/>
                <w:lang w:val="en-US"/>
              </w:rPr>
            </w:pPr>
            <w:r w:rsidRPr="008C271A">
              <w:rPr>
                <w:rFonts w:ascii="GHEA Grapalat" w:eastAsia="Times New Roman" w:hAnsi="GHEA Grapalat" w:cs="Sylfaen"/>
                <w:sz w:val="18"/>
                <w:szCs w:val="18"/>
                <w:lang w:val="en-US"/>
              </w:rPr>
              <w:t>քանակը</w:t>
            </w:r>
            <w:r w:rsidRPr="008C271A">
              <w:rPr>
                <w:rFonts w:ascii="GHEA Grapalat" w:eastAsia="Times New Roman" w:hAnsi="GHEA Grapalat" w:cs="Times New Roman"/>
                <w:sz w:val="18"/>
                <w:szCs w:val="18"/>
                <w:lang w:val="en-US"/>
              </w:rPr>
              <w:t xml:space="preserve"> (</w:t>
            </w:r>
            <w:r w:rsidRPr="008C271A">
              <w:rPr>
                <w:rFonts w:ascii="GHEA Grapalat" w:eastAsia="Times New Roman" w:hAnsi="GHEA Grapalat" w:cs="Sylfaen"/>
                <w:sz w:val="18"/>
                <w:szCs w:val="18"/>
                <w:lang w:val="en-US"/>
              </w:rPr>
              <w:t>փաստացի</w:t>
            </w:r>
            <w:r w:rsidRPr="008C271A">
              <w:rPr>
                <w:rFonts w:ascii="GHEA Grapalat" w:eastAsia="Times New Roman" w:hAnsi="GHEA Grapalat" w:cs="Times New Roman"/>
                <w:sz w:val="18"/>
                <w:szCs w:val="18"/>
                <w:lang w:val="en-US"/>
              </w:rPr>
              <w:t>)</w:t>
            </w:r>
          </w:p>
        </w:tc>
      </w:tr>
      <w:tr w:rsidR="008C271A" w:rsidRPr="008C271A" w:rsidTr="00405051">
        <w:trPr>
          <w:trHeight w:val="273"/>
        </w:trPr>
        <w:tc>
          <w:tcPr>
            <w:tcW w:w="3852" w:type="dxa"/>
            <w:tcBorders>
              <w:top w:val="single" w:sz="4" w:space="0" w:color="000000"/>
              <w:left w:val="single" w:sz="4" w:space="0" w:color="000000"/>
              <w:bottom w:val="single" w:sz="4" w:space="0" w:color="000000"/>
              <w:right w:val="single" w:sz="4" w:space="0" w:color="000000"/>
            </w:tcBorders>
          </w:tcPr>
          <w:p w:rsidR="008C271A" w:rsidRPr="008C271A" w:rsidRDefault="008C271A" w:rsidP="008C271A">
            <w:pPr>
              <w:spacing w:after="0" w:line="240" w:lineRule="auto"/>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tcPr>
          <w:p w:rsidR="008C271A" w:rsidRPr="008C271A" w:rsidRDefault="008C271A" w:rsidP="008C271A">
            <w:pPr>
              <w:spacing w:after="0" w:line="240" w:lineRule="auto"/>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tcPr>
          <w:p w:rsidR="008C271A" w:rsidRPr="008C271A" w:rsidRDefault="008C271A" w:rsidP="008C271A">
            <w:pPr>
              <w:spacing w:after="0" w:line="240" w:lineRule="auto"/>
              <w:rPr>
                <w:rFonts w:ascii="GHEA Grapalat" w:eastAsia="Times New Roman" w:hAnsi="GHEA Grapalat" w:cs="Sylfaen"/>
                <w:sz w:val="18"/>
                <w:szCs w:val="18"/>
                <w:lang w:eastAsia="ru-RU"/>
              </w:rPr>
            </w:pPr>
          </w:p>
        </w:tc>
      </w:tr>
      <w:tr w:rsidR="008C271A" w:rsidRPr="008C271A" w:rsidTr="00405051">
        <w:trPr>
          <w:trHeight w:val="273"/>
        </w:trPr>
        <w:tc>
          <w:tcPr>
            <w:tcW w:w="3852" w:type="dxa"/>
            <w:tcBorders>
              <w:top w:val="single" w:sz="4" w:space="0" w:color="000000"/>
              <w:left w:val="single" w:sz="4" w:space="0" w:color="000000"/>
              <w:bottom w:val="single" w:sz="4" w:space="0" w:color="000000"/>
              <w:right w:val="single" w:sz="4" w:space="0" w:color="000000"/>
            </w:tcBorders>
          </w:tcPr>
          <w:p w:rsidR="008C271A" w:rsidRPr="008C271A" w:rsidRDefault="008C271A" w:rsidP="008C271A">
            <w:pPr>
              <w:spacing w:after="0" w:line="240" w:lineRule="auto"/>
              <w:rPr>
                <w:rFonts w:ascii="GHEA Grapalat" w:eastAsia="Times New Roman"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tcPr>
          <w:p w:rsidR="008C271A" w:rsidRPr="008C271A" w:rsidRDefault="008C271A" w:rsidP="008C271A">
            <w:pPr>
              <w:spacing w:after="0" w:line="240" w:lineRule="auto"/>
              <w:rPr>
                <w:rFonts w:ascii="GHEA Grapalat" w:eastAsia="Times New Roman"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tcPr>
          <w:p w:rsidR="008C271A" w:rsidRPr="008C271A" w:rsidRDefault="008C271A" w:rsidP="008C271A">
            <w:pPr>
              <w:spacing w:after="0" w:line="240" w:lineRule="auto"/>
              <w:rPr>
                <w:rFonts w:ascii="GHEA Grapalat" w:eastAsia="Times New Roman" w:hAnsi="GHEA Grapalat" w:cs="Sylfaen"/>
                <w:sz w:val="18"/>
                <w:szCs w:val="18"/>
                <w:lang w:eastAsia="ru-RU"/>
              </w:rPr>
            </w:pPr>
          </w:p>
        </w:tc>
      </w:tr>
    </w:tbl>
    <w:p w:rsidR="008C271A" w:rsidRPr="008C271A" w:rsidRDefault="008C271A" w:rsidP="008C271A">
      <w:pPr>
        <w:tabs>
          <w:tab w:val="left" w:pos="360"/>
          <w:tab w:val="left" w:pos="540"/>
        </w:tabs>
        <w:spacing w:after="0" w:line="240" w:lineRule="auto"/>
        <w:jc w:val="both"/>
        <w:rPr>
          <w:rFonts w:ascii="GHEA Grapalat" w:eastAsia="Times New Roman" w:hAnsi="GHEA Grapalat" w:cs="Sylfaen"/>
          <w:sz w:val="24"/>
          <w:szCs w:val="24"/>
          <w:lang w:val="en-US" w:eastAsia="ru-RU"/>
        </w:rPr>
      </w:pPr>
    </w:p>
    <w:p w:rsidR="008C271A" w:rsidRPr="008C271A" w:rsidRDefault="008C271A" w:rsidP="008C271A">
      <w:pPr>
        <w:tabs>
          <w:tab w:val="left" w:pos="360"/>
          <w:tab w:val="left" w:pos="540"/>
        </w:tabs>
        <w:spacing w:after="0" w:line="240" w:lineRule="auto"/>
        <w:jc w:val="both"/>
        <w:rPr>
          <w:rFonts w:ascii="GHEA Grapalat" w:eastAsia="Times New Roman" w:hAnsi="GHEA Grapalat" w:cs="Sylfaen"/>
          <w:sz w:val="24"/>
          <w:szCs w:val="24"/>
          <w:lang w:val="en-US"/>
        </w:rPr>
      </w:pPr>
    </w:p>
    <w:p w:rsidR="008C271A" w:rsidRPr="008C271A" w:rsidRDefault="008C271A" w:rsidP="008C271A">
      <w:pPr>
        <w:tabs>
          <w:tab w:val="left" w:pos="360"/>
          <w:tab w:val="left" w:pos="540"/>
        </w:tabs>
        <w:spacing w:after="0" w:line="240" w:lineRule="auto"/>
        <w:jc w:val="both"/>
        <w:rPr>
          <w:rFonts w:ascii="GHEA Grapalat" w:eastAsia="Times New Roman" w:hAnsi="GHEA Grapalat" w:cs="Sylfaen"/>
          <w:sz w:val="24"/>
          <w:szCs w:val="24"/>
          <w:lang w:val="hy-AM"/>
        </w:rPr>
      </w:pPr>
    </w:p>
    <w:p w:rsidR="008C271A" w:rsidRPr="008C271A" w:rsidRDefault="008C271A" w:rsidP="008C271A">
      <w:pPr>
        <w:tabs>
          <w:tab w:val="left" w:pos="360"/>
          <w:tab w:val="left" w:pos="540"/>
        </w:tabs>
        <w:spacing w:after="0" w:line="240" w:lineRule="auto"/>
        <w:jc w:val="both"/>
        <w:rPr>
          <w:rFonts w:ascii="GHEA Grapalat" w:eastAsia="Times New Roman" w:hAnsi="GHEA Grapalat" w:cs="Sylfaen"/>
          <w:sz w:val="20"/>
          <w:szCs w:val="20"/>
          <w:lang w:val="hy-AM"/>
        </w:rPr>
      </w:pPr>
      <w:r w:rsidRPr="008C271A">
        <w:rPr>
          <w:rFonts w:ascii="GHEA Grapalat" w:eastAsia="Times New Roman" w:hAnsi="GHEA Grapalat" w:cs="Sylfaen"/>
          <w:sz w:val="20"/>
          <w:szCs w:val="20"/>
          <w:lang w:val="hy-AM"/>
        </w:rPr>
        <w:t>Սույն ակտը կազմված է 2 օրինակից, յուրաքանչյուր կողմին տրամադրվում է մեկական օրինակ:</w:t>
      </w:r>
    </w:p>
    <w:p w:rsidR="008C271A" w:rsidRPr="008C271A" w:rsidRDefault="008C271A" w:rsidP="008C271A">
      <w:pPr>
        <w:tabs>
          <w:tab w:val="left" w:pos="360"/>
          <w:tab w:val="left" w:pos="540"/>
        </w:tabs>
        <w:spacing w:after="0" w:line="240" w:lineRule="auto"/>
        <w:rPr>
          <w:rFonts w:ascii="GHEA Grapalat" w:eastAsia="Times New Roman" w:hAnsi="GHEA Grapalat" w:cs="Sylfaen"/>
          <w:lang w:val="hy-AM"/>
        </w:rPr>
      </w:pPr>
    </w:p>
    <w:p w:rsidR="008C271A" w:rsidRPr="008C271A" w:rsidRDefault="008C271A" w:rsidP="008C271A">
      <w:pPr>
        <w:spacing w:after="0" w:line="240" w:lineRule="auto"/>
        <w:jc w:val="center"/>
        <w:rPr>
          <w:rFonts w:ascii="GHEA Grapalat" w:eastAsia="Times New Roman" w:hAnsi="GHEA Grapalat" w:cs="Sylfaen"/>
          <w:lang w:val="hy-AM"/>
        </w:rPr>
      </w:pPr>
    </w:p>
    <w:p w:rsidR="008C271A" w:rsidRPr="008C271A" w:rsidRDefault="008C271A" w:rsidP="008C271A">
      <w:pPr>
        <w:spacing w:after="0" w:line="240" w:lineRule="auto"/>
        <w:jc w:val="center"/>
        <w:rPr>
          <w:rFonts w:ascii="GHEA Grapalat" w:eastAsia="Times New Roman" w:hAnsi="GHEA Grapalat" w:cs="Sylfaen"/>
          <w:sz w:val="14"/>
          <w:szCs w:val="14"/>
          <w:lang w:val="hy-AM"/>
        </w:rPr>
      </w:pPr>
    </w:p>
    <w:p w:rsidR="008C271A" w:rsidRPr="008C271A" w:rsidRDefault="008C271A" w:rsidP="008C271A">
      <w:pPr>
        <w:spacing w:after="0" w:line="240" w:lineRule="auto"/>
        <w:jc w:val="center"/>
        <w:rPr>
          <w:rFonts w:ascii="GHEA Grapalat" w:eastAsia="Times New Roman" w:hAnsi="GHEA Grapalat" w:cs="Sylfaen"/>
          <w:lang w:val="hy-AM"/>
        </w:rPr>
      </w:pPr>
    </w:p>
    <w:p w:rsidR="008C271A" w:rsidRPr="008C271A" w:rsidRDefault="008C271A" w:rsidP="008C271A">
      <w:pPr>
        <w:spacing w:after="0" w:line="240" w:lineRule="auto"/>
        <w:jc w:val="center"/>
        <w:rPr>
          <w:rFonts w:ascii="GHEA Grapalat" w:eastAsia="Times New Roman" w:hAnsi="GHEA Grapalat" w:cs="Sylfaen"/>
          <w:lang w:val="hy-AM"/>
        </w:rPr>
      </w:pPr>
      <w:r w:rsidRPr="008C271A">
        <w:rPr>
          <w:rFonts w:ascii="GHEA Grapalat" w:eastAsia="Times New Roman" w:hAnsi="GHEA Grapalat" w:cs="Sylfaen"/>
          <w:lang w:val="hy-AM"/>
        </w:rPr>
        <w:t>ԿՈՂՄԵՐԸ</w:t>
      </w:r>
    </w:p>
    <w:p w:rsidR="008C271A" w:rsidRPr="008C271A" w:rsidRDefault="008C271A" w:rsidP="008C271A">
      <w:pPr>
        <w:spacing w:after="0" w:line="240" w:lineRule="auto"/>
        <w:jc w:val="center"/>
        <w:rPr>
          <w:rFonts w:ascii="GHEA Grapalat" w:eastAsia="Times New Roman" w:hAnsi="GHEA Grapalat" w:cs="Sylfaen"/>
          <w:lang w:val="hy-AM"/>
        </w:rPr>
      </w:pPr>
    </w:p>
    <w:p w:rsidR="008C271A" w:rsidRPr="008C271A" w:rsidRDefault="008C271A" w:rsidP="008C271A">
      <w:pPr>
        <w:tabs>
          <w:tab w:val="left" w:pos="360"/>
          <w:tab w:val="left" w:pos="540"/>
        </w:tabs>
        <w:spacing w:after="0" w:line="240" w:lineRule="auto"/>
        <w:rPr>
          <w:rFonts w:ascii="GHEA Grapalat" w:eastAsia="Times New Roman" w:hAnsi="GHEA Grapalat" w:cs="Sylfaen"/>
          <w:lang w:val="hy-AM"/>
        </w:rPr>
      </w:pPr>
    </w:p>
    <w:p w:rsidR="008C271A" w:rsidRPr="008C271A" w:rsidRDefault="008C271A" w:rsidP="008C271A">
      <w:pPr>
        <w:tabs>
          <w:tab w:val="left" w:pos="360"/>
          <w:tab w:val="left" w:pos="540"/>
        </w:tabs>
        <w:spacing w:after="0" w:line="240" w:lineRule="auto"/>
        <w:rPr>
          <w:rFonts w:ascii="GHEA Grapalat" w:eastAsia="Times New Roman" w:hAnsi="GHEA Grapalat" w:cs="Sylfaen"/>
          <w:lang w:val="hy-AM"/>
        </w:rPr>
      </w:pPr>
    </w:p>
    <w:tbl>
      <w:tblPr>
        <w:tblW w:w="0" w:type="auto"/>
        <w:tblLook w:val="00A0"/>
      </w:tblPr>
      <w:tblGrid>
        <w:gridCol w:w="4785"/>
        <w:gridCol w:w="5223"/>
      </w:tblGrid>
      <w:tr w:rsidR="008C271A" w:rsidRPr="008C271A" w:rsidTr="00405051">
        <w:tc>
          <w:tcPr>
            <w:tcW w:w="4785" w:type="dxa"/>
          </w:tcPr>
          <w:p w:rsidR="008C271A" w:rsidRPr="008C271A" w:rsidRDefault="008C271A" w:rsidP="008C271A">
            <w:pPr>
              <w:tabs>
                <w:tab w:val="left" w:pos="360"/>
                <w:tab w:val="left" w:pos="540"/>
              </w:tabs>
              <w:spacing w:after="0" w:line="240" w:lineRule="auto"/>
              <w:jc w:val="center"/>
              <w:rPr>
                <w:rFonts w:ascii="GHEA Grapalat" w:eastAsia="Times New Roman" w:hAnsi="GHEA Grapalat" w:cs="Sylfaen"/>
                <w:b/>
                <w:bCs/>
                <w:lang w:val="hy-AM" w:eastAsia="ru-RU"/>
              </w:rPr>
            </w:pPr>
            <w:r w:rsidRPr="008C271A">
              <w:rPr>
                <w:rFonts w:ascii="GHEA Grapalat" w:eastAsia="Times New Roman" w:hAnsi="GHEA Grapalat" w:cs="Sylfaen"/>
                <w:b/>
                <w:bCs/>
                <w:lang w:val="hy-AM"/>
              </w:rPr>
              <w:t>Հանձնեց</w:t>
            </w:r>
          </w:p>
        </w:tc>
        <w:tc>
          <w:tcPr>
            <w:tcW w:w="5223" w:type="dxa"/>
          </w:tcPr>
          <w:p w:rsidR="008C271A" w:rsidRPr="008C271A" w:rsidRDefault="008C271A" w:rsidP="008C271A">
            <w:pPr>
              <w:tabs>
                <w:tab w:val="left" w:pos="360"/>
                <w:tab w:val="left" w:pos="540"/>
              </w:tabs>
              <w:spacing w:after="0" w:line="240" w:lineRule="auto"/>
              <w:jc w:val="center"/>
              <w:rPr>
                <w:rFonts w:ascii="GHEA Grapalat" w:eastAsia="Times New Roman" w:hAnsi="GHEA Grapalat" w:cs="Sylfaen"/>
                <w:b/>
                <w:bCs/>
                <w:lang w:val="hy-AM" w:eastAsia="ru-RU"/>
              </w:rPr>
            </w:pPr>
            <w:r w:rsidRPr="008C271A">
              <w:rPr>
                <w:rFonts w:ascii="GHEA Grapalat" w:eastAsia="Times New Roman" w:hAnsi="GHEA Grapalat" w:cs="Sylfaen"/>
                <w:b/>
                <w:bCs/>
                <w:lang w:val="hy-AM"/>
              </w:rPr>
              <w:t xml:space="preserve">        Ընդունեց</w:t>
            </w:r>
          </w:p>
        </w:tc>
      </w:tr>
    </w:tbl>
    <w:p w:rsidR="008C271A" w:rsidRPr="008C271A" w:rsidRDefault="008C271A" w:rsidP="008C271A">
      <w:pPr>
        <w:tabs>
          <w:tab w:val="left" w:pos="360"/>
          <w:tab w:val="left" w:pos="540"/>
        </w:tabs>
        <w:spacing w:after="0" w:line="240" w:lineRule="auto"/>
        <w:rPr>
          <w:rFonts w:ascii="GHEA Grapalat" w:eastAsia="Times New Roman" w:hAnsi="GHEA Grapalat" w:cs="Sylfaen"/>
          <w:sz w:val="20"/>
          <w:szCs w:val="20"/>
          <w:lang w:val="hy-AM" w:eastAsia="ru-RU"/>
        </w:rPr>
      </w:pPr>
      <w:r w:rsidRPr="008C271A">
        <w:rPr>
          <w:rFonts w:ascii="GHEA Grapalat" w:eastAsia="Times New Roman" w:hAnsi="GHEA Grapalat" w:cs="Sylfaen"/>
          <w:sz w:val="20"/>
          <w:szCs w:val="20"/>
          <w:lang w:val="hy-AM" w:eastAsia="ru-RU"/>
        </w:rPr>
        <w:t xml:space="preserve">                                                                                                  հայտը նախագծած ներկայացուցիչ`</w:t>
      </w:r>
    </w:p>
    <w:p w:rsidR="008C271A" w:rsidRPr="008C271A" w:rsidRDefault="008C271A" w:rsidP="008C271A">
      <w:pPr>
        <w:tabs>
          <w:tab w:val="left" w:pos="360"/>
          <w:tab w:val="left" w:pos="540"/>
        </w:tabs>
        <w:spacing w:after="0" w:line="240" w:lineRule="auto"/>
        <w:rPr>
          <w:rFonts w:ascii="GHEA Grapalat" w:eastAsia="Times New Roman" w:hAnsi="GHEA Grapalat" w:cs="Sylfaen"/>
          <w:sz w:val="20"/>
          <w:szCs w:val="20"/>
          <w:lang w:val="hy-AM" w:eastAsia="ru-RU"/>
        </w:rPr>
      </w:pPr>
    </w:p>
    <w:tbl>
      <w:tblPr>
        <w:tblW w:w="9750" w:type="dxa"/>
        <w:jc w:val="center"/>
        <w:tblCellSpacing w:w="7" w:type="dxa"/>
        <w:tblCellMar>
          <w:left w:w="0" w:type="dxa"/>
          <w:right w:w="0" w:type="dxa"/>
        </w:tblCellMar>
        <w:tblLook w:val="04A0"/>
      </w:tblPr>
      <w:tblGrid>
        <w:gridCol w:w="4875"/>
        <w:gridCol w:w="4875"/>
      </w:tblGrid>
      <w:tr w:rsidR="008C271A" w:rsidRPr="008C271A" w:rsidTr="00405051">
        <w:trPr>
          <w:tblCellSpacing w:w="7" w:type="dxa"/>
          <w:jc w:val="center"/>
        </w:trPr>
        <w:tc>
          <w:tcPr>
            <w:tcW w:w="0" w:type="auto"/>
            <w:vAlign w:val="center"/>
          </w:tcPr>
          <w:p w:rsidR="008C271A" w:rsidRPr="008C271A" w:rsidRDefault="008C271A" w:rsidP="008C271A">
            <w:pPr>
              <w:spacing w:after="0" w:line="240" w:lineRule="auto"/>
              <w:jc w:val="center"/>
              <w:rPr>
                <w:rFonts w:ascii="GHEA Grapalat" w:eastAsia="Times New Roman" w:hAnsi="GHEA Grapalat" w:cs="GHEA Grapalat"/>
                <w:color w:val="000000"/>
                <w:sz w:val="21"/>
                <w:szCs w:val="21"/>
                <w:lang w:eastAsia="ru-RU"/>
              </w:rPr>
            </w:pPr>
            <w:r w:rsidRPr="008C271A">
              <w:rPr>
                <w:rFonts w:ascii="GHEA Grapalat" w:eastAsia="Times New Roman" w:hAnsi="GHEA Grapalat" w:cs="GHEA Grapalat"/>
                <w:color w:val="000000"/>
                <w:sz w:val="21"/>
                <w:szCs w:val="21"/>
                <w:lang w:val="en-US"/>
              </w:rPr>
              <w:t xml:space="preserve">___________________________ </w:t>
            </w:r>
          </w:p>
          <w:p w:rsidR="008C271A" w:rsidRPr="008C271A" w:rsidRDefault="008C271A" w:rsidP="008C271A">
            <w:pPr>
              <w:spacing w:after="0" w:line="240" w:lineRule="auto"/>
              <w:jc w:val="center"/>
              <w:rPr>
                <w:rFonts w:ascii="GHEA Grapalat" w:eastAsia="Times New Roman" w:hAnsi="GHEA Grapalat" w:cs="GHEA Grapalat"/>
                <w:color w:val="000000"/>
                <w:sz w:val="21"/>
                <w:szCs w:val="21"/>
                <w:lang w:eastAsia="ru-RU"/>
              </w:rPr>
            </w:pPr>
            <w:r w:rsidRPr="008C271A">
              <w:rPr>
                <w:rFonts w:ascii="GHEA Grapalat" w:eastAsia="Times New Roman" w:hAnsi="GHEA Grapalat" w:cs="GHEA Grapalat"/>
                <w:color w:val="000000"/>
                <w:sz w:val="15"/>
                <w:szCs w:val="15"/>
                <w:lang w:val="en-US"/>
              </w:rPr>
              <w:t>ազգանուն, անուն</w:t>
            </w:r>
          </w:p>
        </w:tc>
        <w:tc>
          <w:tcPr>
            <w:tcW w:w="0" w:type="auto"/>
            <w:vAlign w:val="center"/>
          </w:tcPr>
          <w:p w:rsidR="008C271A" w:rsidRPr="008C271A" w:rsidRDefault="008C271A" w:rsidP="008C271A">
            <w:pPr>
              <w:spacing w:after="0" w:line="240" w:lineRule="auto"/>
              <w:jc w:val="center"/>
              <w:rPr>
                <w:rFonts w:ascii="GHEA Grapalat" w:eastAsia="Times New Roman" w:hAnsi="GHEA Grapalat" w:cs="GHEA Grapalat"/>
                <w:color w:val="000000"/>
                <w:sz w:val="21"/>
                <w:szCs w:val="21"/>
                <w:lang w:eastAsia="ru-RU"/>
              </w:rPr>
            </w:pPr>
            <w:r w:rsidRPr="008C271A">
              <w:rPr>
                <w:rFonts w:ascii="GHEA Grapalat" w:eastAsia="Times New Roman" w:hAnsi="GHEA Grapalat" w:cs="GHEA Grapalat"/>
                <w:color w:val="000000"/>
                <w:sz w:val="21"/>
                <w:szCs w:val="21"/>
                <w:lang w:val="en-US"/>
              </w:rPr>
              <w:t>___________________________</w:t>
            </w:r>
          </w:p>
          <w:p w:rsidR="008C271A" w:rsidRPr="008C271A" w:rsidRDefault="008C271A" w:rsidP="008C271A">
            <w:pPr>
              <w:spacing w:after="0" w:line="240" w:lineRule="auto"/>
              <w:jc w:val="center"/>
              <w:rPr>
                <w:rFonts w:ascii="GHEA Grapalat" w:eastAsia="Times New Roman" w:hAnsi="GHEA Grapalat" w:cs="GHEA Grapalat"/>
                <w:color w:val="000000"/>
                <w:sz w:val="21"/>
                <w:szCs w:val="21"/>
                <w:lang w:eastAsia="ru-RU"/>
              </w:rPr>
            </w:pPr>
            <w:r w:rsidRPr="008C271A">
              <w:rPr>
                <w:rFonts w:ascii="GHEA Grapalat" w:eastAsia="Times New Roman" w:hAnsi="GHEA Grapalat" w:cs="GHEA Grapalat"/>
                <w:color w:val="000000"/>
                <w:sz w:val="15"/>
                <w:szCs w:val="15"/>
                <w:lang w:val="en-US"/>
              </w:rPr>
              <w:t>ազգանուն, անուն</w:t>
            </w:r>
          </w:p>
        </w:tc>
      </w:tr>
      <w:tr w:rsidR="008C271A" w:rsidRPr="008C271A" w:rsidTr="00405051">
        <w:trPr>
          <w:tblCellSpacing w:w="7" w:type="dxa"/>
          <w:jc w:val="center"/>
        </w:trPr>
        <w:tc>
          <w:tcPr>
            <w:tcW w:w="0" w:type="auto"/>
            <w:vAlign w:val="center"/>
          </w:tcPr>
          <w:p w:rsidR="008C271A" w:rsidRPr="008C271A" w:rsidRDefault="008C271A" w:rsidP="008C271A">
            <w:pPr>
              <w:spacing w:after="0" w:line="240" w:lineRule="auto"/>
              <w:jc w:val="center"/>
              <w:rPr>
                <w:rFonts w:ascii="GHEA Grapalat" w:eastAsia="Times New Roman" w:hAnsi="GHEA Grapalat" w:cs="GHEA Grapalat"/>
                <w:color w:val="000000"/>
                <w:sz w:val="21"/>
                <w:szCs w:val="21"/>
                <w:lang w:eastAsia="ru-RU"/>
              </w:rPr>
            </w:pPr>
            <w:r w:rsidRPr="008C271A">
              <w:rPr>
                <w:rFonts w:ascii="GHEA Grapalat" w:eastAsia="Times New Roman" w:hAnsi="GHEA Grapalat" w:cs="GHEA Grapalat"/>
                <w:color w:val="000000"/>
                <w:sz w:val="21"/>
                <w:szCs w:val="21"/>
                <w:lang w:val="en-US"/>
              </w:rPr>
              <w:t xml:space="preserve">___________________________ </w:t>
            </w:r>
          </w:p>
          <w:p w:rsidR="008C271A" w:rsidRPr="008C271A" w:rsidRDefault="008C271A" w:rsidP="008C271A">
            <w:pPr>
              <w:spacing w:after="0" w:line="240" w:lineRule="auto"/>
              <w:jc w:val="center"/>
              <w:rPr>
                <w:rFonts w:ascii="GHEA Grapalat" w:eastAsia="Times New Roman" w:hAnsi="GHEA Grapalat" w:cs="GHEA Grapalat"/>
                <w:color w:val="000000"/>
                <w:sz w:val="21"/>
                <w:szCs w:val="21"/>
                <w:lang w:eastAsia="ru-RU"/>
              </w:rPr>
            </w:pPr>
            <w:r w:rsidRPr="008C271A">
              <w:rPr>
                <w:rFonts w:ascii="GHEA Grapalat" w:eastAsia="Times New Roman" w:hAnsi="GHEA Grapalat" w:cs="GHEA Grapalat"/>
                <w:color w:val="000000"/>
                <w:sz w:val="15"/>
                <w:szCs w:val="15"/>
                <w:lang w:val="en-US"/>
              </w:rPr>
              <w:t>ստորագրություն</w:t>
            </w:r>
          </w:p>
        </w:tc>
        <w:tc>
          <w:tcPr>
            <w:tcW w:w="0" w:type="auto"/>
            <w:vAlign w:val="center"/>
          </w:tcPr>
          <w:p w:rsidR="008C271A" w:rsidRPr="008C271A" w:rsidRDefault="008C271A" w:rsidP="008C271A">
            <w:pPr>
              <w:spacing w:after="0" w:line="240" w:lineRule="auto"/>
              <w:jc w:val="center"/>
              <w:rPr>
                <w:rFonts w:ascii="GHEA Grapalat" w:eastAsia="Times New Roman" w:hAnsi="GHEA Grapalat" w:cs="GHEA Grapalat"/>
                <w:color w:val="000000"/>
                <w:sz w:val="21"/>
                <w:szCs w:val="21"/>
                <w:lang w:eastAsia="ru-RU"/>
              </w:rPr>
            </w:pPr>
            <w:r w:rsidRPr="008C271A">
              <w:rPr>
                <w:rFonts w:ascii="GHEA Grapalat" w:eastAsia="Times New Roman" w:hAnsi="GHEA Grapalat" w:cs="GHEA Grapalat"/>
                <w:color w:val="000000"/>
                <w:sz w:val="21"/>
                <w:szCs w:val="21"/>
                <w:lang w:val="en-US"/>
              </w:rPr>
              <w:t>___________________________</w:t>
            </w:r>
          </w:p>
          <w:p w:rsidR="008C271A" w:rsidRPr="008C271A" w:rsidRDefault="008C271A" w:rsidP="008C271A">
            <w:pPr>
              <w:spacing w:after="0" w:line="240" w:lineRule="auto"/>
              <w:jc w:val="center"/>
              <w:rPr>
                <w:rFonts w:ascii="GHEA Grapalat" w:eastAsia="Times New Roman" w:hAnsi="GHEA Grapalat" w:cs="GHEA Grapalat"/>
                <w:color w:val="000000"/>
                <w:sz w:val="21"/>
                <w:szCs w:val="21"/>
                <w:lang w:eastAsia="ru-RU"/>
              </w:rPr>
            </w:pPr>
            <w:r w:rsidRPr="008C271A">
              <w:rPr>
                <w:rFonts w:ascii="GHEA Grapalat" w:eastAsia="Times New Roman" w:hAnsi="GHEA Grapalat" w:cs="GHEA Grapalat"/>
                <w:color w:val="000000"/>
                <w:sz w:val="15"/>
                <w:szCs w:val="15"/>
                <w:lang w:val="en-US"/>
              </w:rPr>
              <w:t>ստորագրություն</w:t>
            </w:r>
          </w:p>
        </w:tc>
      </w:tr>
    </w:tbl>
    <w:p w:rsidR="008C271A" w:rsidRPr="008C271A" w:rsidRDefault="008C271A" w:rsidP="008C271A">
      <w:pPr>
        <w:tabs>
          <w:tab w:val="left" w:pos="360"/>
          <w:tab w:val="left" w:pos="540"/>
        </w:tabs>
        <w:spacing w:after="0" w:line="240" w:lineRule="auto"/>
        <w:jc w:val="center"/>
        <w:rPr>
          <w:rFonts w:ascii="Sylfaen" w:eastAsia="Times New Roman" w:hAnsi="Sylfaen" w:cs="Sylfaen"/>
          <w:b/>
          <w:bCs/>
          <w:sz w:val="24"/>
          <w:szCs w:val="24"/>
          <w:lang w:val="en-US"/>
        </w:rPr>
      </w:pPr>
    </w:p>
    <w:p w:rsidR="008C271A" w:rsidRPr="008C271A" w:rsidRDefault="008C271A" w:rsidP="008C271A">
      <w:pPr>
        <w:spacing w:after="0" w:line="240" w:lineRule="auto"/>
        <w:ind w:firstLine="567"/>
        <w:jc w:val="center"/>
        <w:rPr>
          <w:rFonts w:ascii="GHEA Grapalat" w:eastAsia="Times New Roman" w:hAnsi="GHEA Grapalat" w:cs="Sylfaen"/>
          <w:b/>
          <w:sz w:val="20"/>
          <w:szCs w:val="20"/>
          <w:lang w:val="hy-AM"/>
        </w:rPr>
      </w:pPr>
    </w:p>
    <w:p w:rsidR="008C271A" w:rsidRPr="008C271A" w:rsidRDefault="008C271A" w:rsidP="008C271A">
      <w:pPr>
        <w:spacing w:after="0" w:line="240" w:lineRule="auto"/>
        <w:jc w:val="right"/>
        <w:rPr>
          <w:rFonts w:ascii="GHEA Grapalat" w:eastAsia="Times New Roman" w:hAnsi="GHEA Grapalat" w:cs="Times New Roman"/>
          <w:i/>
          <w:sz w:val="20"/>
          <w:szCs w:val="24"/>
          <w:lang w:val="hy-AM"/>
        </w:rPr>
      </w:pPr>
    </w:p>
    <w:p w:rsidR="008C271A" w:rsidRPr="008C271A" w:rsidRDefault="008C271A" w:rsidP="008C271A">
      <w:pPr>
        <w:spacing w:after="0" w:line="240" w:lineRule="auto"/>
        <w:ind w:firstLine="567"/>
        <w:jc w:val="right"/>
        <w:rPr>
          <w:rFonts w:ascii="GHEA Grapalat" w:eastAsia="Times New Roman" w:hAnsi="GHEA Grapalat" w:cs="Times New Roman"/>
          <w:sz w:val="20"/>
          <w:szCs w:val="20"/>
          <w:lang w:val="en-US"/>
        </w:rPr>
      </w:pPr>
      <w:r w:rsidRPr="008C271A">
        <w:rPr>
          <w:rFonts w:ascii="GHEA Grapalat" w:eastAsia="Times New Roman" w:hAnsi="GHEA Grapalat" w:cs="Sylfaen"/>
          <w:b/>
          <w:sz w:val="20"/>
          <w:szCs w:val="20"/>
          <w:lang w:val="hy-AM"/>
        </w:rPr>
        <w:br w:type="page"/>
      </w:r>
    </w:p>
    <w:p w:rsidR="008C271A" w:rsidRPr="008C271A" w:rsidRDefault="008C271A" w:rsidP="008C271A">
      <w:pPr>
        <w:tabs>
          <w:tab w:val="left" w:pos="2268"/>
        </w:tabs>
        <w:spacing w:after="0" w:line="240" w:lineRule="auto"/>
        <w:ind w:left="-284" w:firstLine="284"/>
        <w:jc w:val="right"/>
        <w:rPr>
          <w:rFonts w:ascii="GHEA Grapalat" w:eastAsia="Times New Roman" w:hAnsi="GHEA Grapalat" w:cs="Times New Roman"/>
          <w:sz w:val="24"/>
          <w:szCs w:val="24"/>
          <w:lang w:val="hy-AM"/>
        </w:rPr>
      </w:pPr>
    </w:p>
    <w:p w:rsidR="003B6E16" w:rsidRDefault="003B6E16"/>
    <w:sectPr w:rsidR="003B6E16" w:rsidSect="00405051">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98F" w:rsidRDefault="00D6098F" w:rsidP="008C271A">
      <w:pPr>
        <w:spacing w:after="0" w:line="240" w:lineRule="auto"/>
      </w:pPr>
      <w:r>
        <w:separator/>
      </w:r>
    </w:p>
  </w:endnote>
  <w:endnote w:type="continuationSeparator" w:id="0">
    <w:p w:rsidR="00D6098F" w:rsidRDefault="00D6098F" w:rsidP="008C27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98F" w:rsidRDefault="00D6098F" w:rsidP="008C271A">
      <w:pPr>
        <w:spacing w:after="0" w:line="240" w:lineRule="auto"/>
      </w:pPr>
      <w:r>
        <w:separator/>
      </w:r>
    </w:p>
  </w:footnote>
  <w:footnote w:type="continuationSeparator" w:id="0">
    <w:p w:rsidR="00D6098F" w:rsidRDefault="00D6098F" w:rsidP="008C271A">
      <w:pPr>
        <w:spacing w:after="0" w:line="240" w:lineRule="auto"/>
      </w:pPr>
      <w:r>
        <w:continuationSeparator/>
      </w:r>
    </w:p>
  </w:footnote>
  <w:footnote w:id="1">
    <w:p w:rsidR="004B28EA" w:rsidRPr="005D7B02" w:rsidRDefault="004B28EA" w:rsidP="008C271A">
      <w:pPr>
        <w:pStyle w:val="af3"/>
        <w:jc w:val="both"/>
        <w:rPr>
          <w:rFonts w:ascii="GHEA Grapalat" w:hAnsi="GHEA Grapalat"/>
          <w:b/>
          <w:bCs/>
          <w:i/>
          <w:sz w:val="16"/>
          <w:szCs w:val="16"/>
          <w:lang w:val="af-ZA"/>
        </w:rPr>
      </w:pP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որտես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rsidR="004B28EA" w:rsidRPr="005D7B02" w:rsidDel="009A5190" w:rsidRDefault="004B28EA" w:rsidP="008C271A">
      <w:pPr>
        <w:pStyle w:val="af3"/>
        <w:jc w:val="both"/>
        <w:rPr>
          <w:del w:id="4" w:author="Vahe Mahtesyan" w:date="2018-02-14T10:15:00Z"/>
          <w:rFonts w:ascii="GHEA Grapalat" w:hAnsi="GHEA Grapalat"/>
          <w:i/>
          <w:sz w:val="16"/>
          <w:szCs w:val="16"/>
          <w:lang w:val="af-ZA"/>
        </w:rPr>
      </w:pPr>
      <w:r w:rsidRPr="005D7B02">
        <w:rPr>
          <w:rStyle w:val="af6"/>
          <w:rFonts w:ascii="GHEA Grapalat" w:hAnsi="GHEA Grapalat"/>
          <w:sz w:val="16"/>
          <w:szCs w:val="16"/>
        </w:rPr>
        <w:footnoteRef/>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rsidR="004B28EA" w:rsidRPr="00D86A89" w:rsidRDefault="004B28EA" w:rsidP="008C271A">
      <w:pPr>
        <w:pStyle w:val="af3"/>
        <w:rPr>
          <w:rFonts w:ascii="Calibri" w:hAnsi="Calibri"/>
          <w:lang w:val="af-ZA"/>
        </w:rPr>
      </w:pPr>
      <w:r w:rsidRPr="005D7B02">
        <w:rPr>
          <w:rStyle w:val="af6"/>
        </w:rPr>
        <w:footnoteRef/>
      </w:r>
      <w:r w:rsidRPr="005D7B02">
        <w:rPr>
          <w:rFonts w:ascii="Calibri" w:hAnsi="Calibri"/>
          <w:vertAlign w:val="superscript"/>
          <w:lang w:val="hy-AM"/>
        </w:rPr>
        <w:t>.1</w:t>
      </w:r>
      <w:r w:rsidRPr="005D7B02">
        <w:rPr>
          <w:rFonts w:ascii="GHEA Grapalat" w:hAnsi="GHEA Grapalat" w:cs="Sylfaen"/>
          <w:i/>
          <w:sz w:val="16"/>
          <w:szCs w:val="16"/>
          <w:lang w:val="en-US"/>
        </w:rPr>
        <w:t>Եթեգնմանհայտովտվյալընթացակարգիշրջանակումգնվելիքաշխատանքիգինըգերազանցումէգնումներիբազայինմիավորիյոթանասունապատիկը</w:t>
      </w:r>
      <w:r w:rsidRPr="00816093">
        <w:rPr>
          <w:rFonts w:ascii="GHEA Grapalat" w:hAnsi="GHEA Grapalat" w:cs="Sylfaen"/>
          <w:i/>
          <w:sz w:val="16"/>
          <w:szCs w:val="16"/>
          <w:lang w:val="af-ZA"/>
        </w:rPr>
        <w:t>&lt;&lt;15&gt;&gt;</w:t>
      </w:r>
      <w:r w:rsidRPr="005D7B02">
        <w:rPr>
          <w:rFonts w:ascii="GHEA Grapalat" w:hAnsi="GHEA Grapalat" w:cs="Sylfaen"/>
          <w:i/>
          <w:sz w:val="16"/>
          <w:szCs w:val="16"/>
          <w:lang w:val="en-US"/>
        </w:rPr>
        <w:t>թիվըփոխարինվումէ</w:t>
      </w:r>
      <w:r w:rsidRPr="00816093">
        <w:rPr>
          <w:rFonts w:ascii="GHEA Grapalat" w:hAnsi="GHEA Grapalat" w:cs="Sylfaen"/>
          <w:i/>
          <w:sz w:val="16"/>
          <w:szCs w:val="16"/>
          <w:lang w:val="af-ZA"/>
        </w:rPr>
        <w:t>&lt;&lt;30&gt;&gt;</w:t>
      </w:r>
      <w:r w:rsidRPr="005D7B02">
        <w:rPr>
          <w:rFonts w:ascii="GHEA Grapalat" w:hAnsi="GHEA Grapalat" w:cs="Sylfaen"/>
          <w:i/>
          <w:sz w:val="16"/>
          <w:szCs w:val="16"/>
          <w:lang w:val="en-US"/>
        </w:rPr>
        <w:t>թվով։</w:t>
      </w:r>
    </w:p>
  </w:footnote>
  <w:footnote w:id="3">
    <w:p w:rsidR="004B28EA" w:rsidRPr="00395486" w:rsidRDefault="004B28EA" w:rsidP="008C271A">
      <w:pPr>
        <w:jc w:val="both"/>
        <w:rPr>
          <w:rFonts w:ascii="GHEA Grapalat" w:hAnsi="GHEA Grapalat" w:cs="Sylfaen"/>
          <w:i/>
          <w:sz w:val="16"/>
          <w:szCs w:val="16"/>
          <w:lang w:val="af-ZA" w:eastAsia="ru-RU"/>
        </w:rPr>
      </w:pPr>
      <w:r w:rsidRPr="00395486">
        <w:rPr>
          <w:rFonts w:ascii="GHEA Grapalat" w:hAnsi="GHEA Grapalat" w:cs="Sylfaen"/>
          <w:i/>
          <w:sz w:val="16"/>
          <w:szCs w:val="16"/>
          <w:vertAlign w:val="superscript"/>
          <w:lang w:val="af-ZA" w:eastAsia="ru-RU"/>
        </w:rPr>
        <w:t>5</w:t>
      </w:r>
      <w:r w:rsidRPr="005D7B02">
        <w:rPr>
          <w:rFonts w:ascii="GHEA Grapalat" w:hAnsi="GHEA Grapalat" w:cs="Sylfaen"/>
          <w:i/>
          <w:sz w:val="16"/>
          <w:szCs w:val="16"/>
          <w:lang w:eastAsia="ru-RU"/>
        </w:rPr>
        <w:t>Եթեգնումնիրականացվում</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հրատապությանհիմքովպայմանավորվածմեկանձիցգնմանձևով</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rsidR="004B28EA" w:rsidRPr="005D7B02" w:rsidRDefault="004B28EA" w:rsidP="008C271A">
      <w:pPr>
        <w:jc w:val="both"/>
        <w:rPr>
          <w:rFonts w:ascii="GHEA Grapalat" w:hAnsi="GHEA Grapalat"/>
          <w:i/>
          <w:sz w:val="16"/>
          <w:szCs w:val="16"/>
          <w:lang w:val="af-ZA"/>
        </w:rPr>
      </w:pPr>
      <w:r w:rsidRPr="00395486">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395486">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պարբերությունըշարադրվում</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հետևյալխմբագրությամբ՝</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Մասնակիցնիրավունքունիհայտերիներկայացմանվերջնաժամկետըլրանալուցառնվազնմեկօրացուցայինօրառաջհանձնաժողովիցպահանջելուհրավերիպարզաբանում։</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Ընդորումպարզաբանումըկարող</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պահանջվելմինչևսույնկետումնշվածօրվաժամը</w:t>
      </w:r>
      <w:r w:rsidRPr="00395486">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Երևանիժամանակով</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Հանձնաժողովըհարցումըկատարածմասնակցինպարզաբանումըտրամադրում</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հարցումըստանալուօրվանհաջորդողօրացուցայինօրվաընթացքում</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բայցոչուշ</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քանընթացակարգիհայտերիներկայացմանվերջնաժամկետըլրանալուցառնվազն</w:t>
      </w:r>
      <w:r w:rsidRPr="00395486">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ժամառաջ</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Սույնկետումնշվածհարցումըմասնակիցըներկայացնում</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հանձնաժողովիքարտուղարիէլեկտրոնայինփոստինուղարկելումիջոցով</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Հարցմանմասինպարզաբանումնուղարկվում</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հանձնաժողովիքարտուղարի</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սույնհրավերովնախատեսվածէլեկտրոնայինփոստիցմասնակցի</w:t>
      </w:r>
      <w:r w:rsidRPr="00395486">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հարցումըստացվածէլեկտրոնայինփոստինուղարկելումիջոցով</w:t>
      </w:r>
      <w:r w:rsidRPr="00395486">
        <w:rPr>
          <w:rFonts w:ascii="GHEA Grapalat" w:hAnsi="GHEA Grapalat" w:cs="Sylfaen"/>
          <w:i/>
          <w:sz w:val="16"/>
          <w:szCs w:val="16"/>
          <w:lang w:val="af-ZA" w:eastAsia="ru-RU"/>
        </w:rPr>
        <w:t>:</w:t>
      </w:r>
      <w:r w:rsidRPr="005D7B02">
        <w:rPr>
          <w:rFonts w:ascii="GHEA Grapalat" w:hAnsi="GHEA Grapalat"/>
          <w:i/>
          <w:sz w:val="16"/>
          <w:szCs w:val="16"/>
          <w:lang w:val="af-ZA"/>
        </w:rPr>
        <w:t>».</w:t>
      </w:r>
    </w:p>
    <w:p w:rsidR="004B28EA" w:rsidRPr="005D7B02" w:rsidRDefault="004B28EA" w:rsidP="008C271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ներկայացմանվերջնաժամկետըլրանալուցառնվազնմեկօրացուցայինօրառաջհրավերումկարողենկատարվելփոփոխություններ։Փոփոխությունկատարելուօրըփոփոխությունկատարելումասինհայտարարությունէհրապարակվում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rsidR="004B28EA" w:rsidRPr="005D7B02" w:rsidRDefault="004B28EA" w:rsidP="008C271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կետըշարադրվումէհետևյալխմբագրությամբ՝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փոփոխություններկատարվելուդեպքումհայտերըներկայացնելուվերջնաժամկետըհաշվվումէայդփոփոխություններիմասինտեղեկագրումհայտարարությանհրապարակմանօրվանից։</w:t>
      </w:r>
      <w:r w:rsidRPr="005D7B02">
        <w:rPr>
          <w:rFonts w:ascii="GHEA Grapalat" w:hAnsi="GHEA Grapalat"/>
          <w:i/>
          <w:sz w:val="16"/>
          <w:szCs w:val="16"/>
          <w:lang w:val="af-ZA"/>
        </w:rPr>
        <w:t>»</w:t>
      </w:r>
    </w:p>
    <w:p w:rsidR="004B28EA" w:rsidRPr="008C271A" w:rsidRDefault="004B28EA" w:rsidP="008C271A">
      <w:pPr>
        <w:pStyle w:val="af3"/>
        <w:jc w:val="both"/>
        <w:rPr>
          <w:rFonts w:ascii="GHEA Grapalat" w:hAnsi="GHEA Grapalat" w:cs="Sylfaen"/>
          <w:i/>
          <w:sz w:val="16"/>
          <w:szCs w:val="16"/>
        </w:rPr>
      </w:pPr>
      <w:r w:rsidRPr="008C271A">
        <w:rPr>
          <w:vertAlign w:val="superscript"/>
        </w:rPr>
        <w:t>6</w:t>
      </w:r>
      <w:r w:rsidRPr="005D7B02">
        <w:rPr>
          <w:rStyle w:val="af6"/>
          <w:color w:val="FFFFFF"/>
        </w:rPr>
        <w:footnoteRef/>
      </w:r>
      <w:r w:rsidRPr="005D7B02">
        <w:rPr>
          <w:rFonts w:ascii="GHEA Grapalat" w:hAnsi="GHEA Grapalat" w:cs="Sylfaen"/>
          <w:i/>
          <w:sz w:val="16"/>
          <w:szCs w:val="16"/>
          <w:lang w:val="en-US"/>
        </w:rPr>
        <w:t>Գնումըմրցույթովկամգնանշմանհարցմանձևովկազմակերպելուդեպքումսույննախադասությունըհանվումէհրավերից</w:t>
      </w:r>
      <w:r w:rsidRPr="008C271A">
        <w:rPr>
          <w:rFonts w:ascii="GHEA Grapalat" w:hAnsi="GHEA Grapalat" w:cs="Sylfaen"/>
          <w:i/>
          <w:sz w:val="16"/>
          <w:szCs w:val="16"/>
        </w:rPr>
        <w:t xml:space="preserve">, </w:t>
      </w:r>
      <w:r w:rsidRPr="005D7B02">
        <w:rPr>
          <w:rFonts w:ascii="GHEA Grapalat" w:hAnsi="GHEA Grapalat" w:cs="Sylfaen"/>
          <w:i/>
          <w:sz w:val="16"/>
          <w:szCs w:val="16"/>
          <w:lang w:val="en-US"/>
        </w:rPr>
        <w:t>եթե</w:t>
      </w:r>
      <w:r w:rsidRPr="008C271A">
        <w:rPr>
          <w:rFonts w:ascii="GHEA Grapalat" w:hAnsi="GHEA Grapalat" w:cs="Sylfaen"/>
          <w:i/>
          <w:sz w:val="16"/>
          <w:szCs w:val="16"/>
        </w:rPr>
        <w:t>`</w:t>
      </w:r>
    </w:p>
    <w:p w:rsidR="004B28EA" w:rsidRPr="008C271A" w:rsidRDefault="004B28EA" w:rsidP="008C271A">
      <w:pPr>
        <w:pStyle w:val="af3"/>
        <w:jc w:val="both"/>
        <w:rPr>
          <w:rFonts w:ascii="GHEA Grapalat" w:hAnsi="GHEA Grapalat" w:cs="Sylfaen"/>
          <w:i/>
          <w:sz w:val="16"/>
          <w:szCs w:val="16"/>
        </w:rPr>
      </w:pPr>
      <w:r w:rsidRPr="008C271A">
        <w:rPr>
          <w:rFonts w:ascii="GHEA Grapalat" w:hAnsi="GHEA Grapalat" w:cs="Sylfaen"/>
          <w:i/>
          <w:sz w:val="16"/>
          <w:szCs w:val="16"/>
        </w:rPr>
        <w:t xml:space="preserve">- </w:t>
      </w:r>
      <w:r w:rsidRPr="005D7B02">
        <w:rPr>
          <w:rFonts w:ascii="GHEA Grapalat" w:hAnsi="GHEA Grapalat" w:cs="Sylfaen"/>
          <w:i/>
          <w:sz w:val="16"/>
          <w:szCs w:val="16"/>
          <w:lang w:val="en-US"/>
        </w:rPr>
        <w:t>ընթացակարգըկազմակերպվումէՕրենքի</w:t>
      </w:r>
      <w:r w:rsidRPr="008C271A">
        <w:rPr>
          <w:rFonts w:ascii="GHEA Grapalat" w:hAnsi="GHEA Grapalat" w:cs="Sylfaen"/>
          <w:i/>
          <w:sz w:val="16"/>
          <w:szCs w:val="16"/>
        </w:rPr>
        <w:t xml:space="preserve"> 15-</w:t>
      </w:r>
      <w:r w:rsidRPr="005D7B02">
        <w:rPr>
          <w:rFonts w:ascii="GHEA Grapalat" w:hAnsi="GHEA Grapalat" w:cs="Sylfaen"/>
          <w:i/>
          <w:sz w:val="16"/>
          <w:szCs w:val="16"/>
          <w:lang w:val="en-US"/>
        </w:rPr>
        <w:t>րդհոդվածի</w:t>
      </w:r>
      <w:r w:rsidRPr="008C271A">
        <w:rPr>
          <w:rFonts w:ascii="GHEA Grapalat" w:hAnsi="GHEA Grapalat" w:cs="Sylfaen"/>
          <w:i/>
          <w:sz w:val="16"/>
          <w:szCs w:val="16"/>
        </w:rPr>
        <w:t xml:space="preserve"> 6-</w:t>
      </w:r>
      <w:r w:rsidRPr="005D7B02">
        <w:rPr>
          <w:rFonts w:ascii="GHEA Grapalat" w:hAnsi="GHEA Grapalat" w:cs="Sylfaen"/>
          <w:i/>
          <w:sz w:val="16"/>
          <w:szCs w:val="16"/>
          <w:lang w:val="en-US"/>
        </w:rPr>
        <w:t>րդմասիհիմանվրա</w:t>
      </w:r>
      <w:r w:rsidRPr="008C271A">
        <w:rPr>
          <w:rFonts w:ascii="GHEA Grapalat" w:hAnsi="GHEA Grapalat" w:cs="Sylfaen"/>
          <w:i/>
          <w:sz w:val="16"/>
          <w:szCs w:val="16"/>
        </w:rPr>
        <w:t xml:space="preserve">, </w:t>
      </w:r>
      <w:r w:rsidRPr="005D7B02">
        <w:rPr>
          <w:rFonts w:ascii="GHEA Grapalat" w:hAnsi="GHEA Grapalat" w:cs="Sylfaen"/>
          <w:i/>
          <w:sz w:val="16"/>
          <w:szCs w:val="16"/>
          <w:lang w:val="en-US"/>
        </w:rPr>
        <w:t>բացառությամբայնդեպքի</w:t>
      </w:r>
      <w:r w:rsidRPr="008C271A">
        <w:rPr>
          <w:rFonts w:ascii="GHEA Grapalat" w:hAnsi="GHEA Grapalat" w:cs="Sylfaen"/>
          <w:i/>
          <w:sz w:val="16"/>
          <w:szCs w:val="16"/>
        </w:rPr>
        <w:t xml:space="preserve">, </w:t>
      </w:r>
      <w:r w:rsidRPr="005D7B02">
        <w:rPr>
          <w:rFonts w:ascii="GHEA Grapalat" w:hAnsi="GHEA Grapalat" w:cs="Sylfaen"/>
          <w:i/>
          <w:sz w:val="16"/>
          <w:szCs w:val="16"/>
          <w:lang w:val="en-US"/>
        </w:rPr>
        <w:t>երբընթացակարգըկազմակերպելուհամարանհրաժեշտգնմանհայտըհաստատվելուօրվադրությամբնախատեսվածֆինանսականմիջոցներիչափըգերազանցումէ</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մլն</w:t>
      </w:r>
      <w:r w:rsidRPr="008C271A">
        <w:rPr>
          <w:rFonts w:ascii="GHEA Grapalat" w:hAnsi="GHEA Grapalat" w:cs="Sylfaen"/>
          <w:i/>
          <w:sz w:val="16"/>
          <w:szCs w:val="16"/>
        </w:rPr>
        <w:t xml:space="preserve">. </w:t>
      </w:r>
      <w:r w:rsidRPr="005D7B02">
        <w:rPr>
          <w:rFonts w:ascii="GHEA Grapalat" w:hAnsi="GHEA Grapalat" w:cs="Sylfaen"/>
          <w:i/>
          <w:sz w:val="16"/>
          <w:szCs w:val="16"/>
          <w:lang w:val="en-US"/>
        </w:rPr>
        <w:t>ՀՀդրամըևկնքվելիքպայմանագրիամբողջականկատարմանհամարհետագայումևսպահանջվելուենֆինանսականմիջոցներ</w:t>
      </w:r>
      <w:r w:rsidRPr="008C271A">
        <w:rPr>
          <w:rFonts w:ascii="GHEA Grapalat" w:hAnsi="GHEA Grapalat" w:cs="Sylfaen"/>
          <w:i/>
          <w:sz w:val="16"/>
          <w:szCs w:val="16"/>
        </w:rPr>
        <w:t>.</w:t>
      </w:r>
    </w:p>
    <w:p w:rsidR="004B28EA" w:rsidRPr="008C271A" w:rsidRDefault="004B28EA" w:rsidP="008C271A">
      <w:pPr>
        <w:pStyle w:val="af3"/>
        <w:jc w:val="both"/>
      </w:pPr>
      <w:r w:rsidRPr="008C271A">
        <w:rPr>
          <w:rFonts w:ascii="GHEA Grapalat" w:hAnsi="GHEA Grapalat" w:cs="Sylfaen"/>
          <w:i/>
          <w:sz w:val="16"/>
          <w:szCs w:val="16"/>
        </w:rPr>
        <w:t xml:space="preserve"> - </w:t>
      </w:r>
      <w:r w:rsidRPr="005D7B02">
        <w:rPr>
          <w:rFonts w:ascii="GHEA Grapalat" w:hAnsi="GHEA Grapalat" w:cs="Sylfaen"/>
          <w:i/>
          <w:sz w:val="16"/>
          <w:szCs w:val="16"/>
          <w:lang w:val="en-US"/>
        </w:rPr>
        <w:t>գնմանհայտովտվյալընթացակարգիշրջանակումգնվելիքաշխատանքիգինըչիգերազանցում</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մլն</w:t>
      </w:r>
      <w:r w:rsidRPr="008C271A">
        <w:rPr>
          <w:rFonts w:ascii="GHEA Grapalat" w:hAnsi="GHEA Grapalat" w:cs="Sylfaen"/>
          <w:i/>
          <w:sz w:val="16"/>
          <w:szCs w:val="16"/>
        </w:rPr>
        <w:t xml:space="preserve">. </w:t>
      </w:r>
      <w:r w:rsidRPr="005D7B02">
        <w:rPr>
          <w:rFonts w:ascii="GHEA Grapalat" w:hAnsi="GHEA Grapalat" w:cs="Sylfaen"/>
          <w:i/>
          <w:sz w:val="16"/>
          <w:szCs w:val="16"/>
          <w:lang w:val="en-US"/>
        </w:rPr>
        <w:t>ՀՀդրամը</w:t>
      </w:r>
    </w:p>
  </w:footnote>
  <w:footnote w:id="4">
    <w:p w:rsidR="004B28EA" w:rsidRPr="008C271A" w:rsidRDefault="004B28EA" w:rsidP="008C271A">
      <w:pPr>
        <w:pStyle w:val="af3"/>
        <w:jc w:val="both"/>
        <w:rPr>
          <w:rFonts w:ascii="GHEA Grapalat" w:hAnsi="GHEA Grapalat" w:cs="Sylfaen"/>
          <w:i/>
          <w:sz w:val="16"/>
          <w:szCs w:val="16"/>
        </w:rPr>
      </w:pPr>
      <w:r w:rsidRPr="008C271A">
        <w:rPr>
          <w:color w:val="000000"/>
          <w:vertAlign w:val="superscript"/>
        </w:rPr>
        <w:t>7</w:t>
      </w:r>
      <w:r w:rsidRPr="005D7B02">
        <w:rPr>
          <w:rStyle w:val="af6"/>
          <w:color w:val="FFFFFF"/>
        </w:rPr>
        <w:footnoteRef/>
      </w:r>
      <w:r w:rsidRPr="005D7B02">
        <w:rPr>
          <w:rFonts w:ascii="GHEA Grapalat" w:hAnsi="GHEA Grapalat" w:cs="Sylfaen"/>
          <w:i/>
          <w:sz w:val="16"/>
          <w:szCs w:val="16"/>
          <w:lang w:val="en-US"/>
        </w:rPr>
        <w:t>Ենթակետըհանվումէ</w:t>
      </w:r>
      <w:r w:rsidRPr="008C271A">
        <w:rPr>
          <w:rFonts w:ascii="GHEA Grapalat" w:hAnsi="GHEA Grapalat" w:cs="Sylfaen"/>
          <w:i/>
          <w:sz w:val="16"/>
          <w:szCs w:val="16"/>
        </w:rPr>
        <w:t xml:space="preserve">, </w:t>
      </w:r>
      <w:r w:rsidRPr="005D7B02">
        <w:rPr>
          <w:rFonts w:ascii="GHEA Grapalat" w:hAnsi="GHEA Grapalat" w:cs="Sylfaen"/>
          <w:i/>
          <w:sz w:val="16"/>
          <w:szCs w:val="16"/>
          <w:lang w:val="en-US"/>
        </w:rPr>
        <w:t>եթեհայտիապահովմանպահանջսահմանվածչէ</w:t>
      </w:r>
      <w:r w:rsidRPr="008C271A">
        <w:rPr>
          <w:rFonts w:ascii="GHEA Grapalat" w:hAnsi="GHEA Grapalat" w:cs="Sylfaen"/>
          <w:i/>
          <w:sz w:val="16"/>
          <w:szCs w:val="16"/>
        </w:rPr>
        <w:t>:</w:t>
      </w:r>
    </w:p>
    <w:p w:rsidR="004B28EA" w:rsidRPr="008C271A" w:rsidRDefault="004B28EA" w:rsidP="008C271A">
      <w:pPr>
        <w:pStyle w:val="af3"/>
        <w:jc w:val="both"/>
      </w:pPr>
      <w:r w:rsidRPr="008C271A">
        <w:rPr>
          <w:rFonts w:ascii="GHEA Grapalat" w:hAnsi="GHEA Grapalat" w:cs="Sylfaen"/>
          <w:i/>
          <w:sz w:val="16"/>
          <w:szCs w:val="16"/>
          <w:vertAlign w:val="superscript"/>
        </w:rPr>
        <w:t xml:space="preserve">8 </w:t>
      </w:r>
      <w:r w:rsidRPr="005D7B02">
        <w:rPr>
          <w:rFonts w:ascii="GHEA Grapalat" w:hAnsi="GHEA Grapalat" w:cs="Sylfaen"/>
          <w:i/>
          <w:sz w:val="16"/>
          <w:szCs w:val="16"/>
          <w:lang w:val="en-US"/>
        </w:rPr>
        <w:t>Ենթակետըհանվումէ</w:t>
      </w:r>
      <w:r w:rsidRPr="008C271A">
        <w:rPr>
          <w:rFonts w:ascii="GHEA Grapalat" w:hAnsi="GHEA Grapalat" w:cs="Sylfaen"/>
          <w:i/>
          <w:sz w:val="16"/>
          <w:szCs w:val="16"/>
        </w:rPr>
        <w:t xml:space="preserve">, </w:t>
      </w:r>
      <w:r w:rsidRPr="005D7B02">
        <w:rPr>
          <w:rFonts w:ascii="GHEA Grapalat" w:hAnsi="GHEA Grapalat" w:cs="Sylfaen"/>
          <w:i/>
          <w:sz w:val="16"/>
          <w:szCs w:val="16"/>
          <w:lang w:val="en-US"/>
        </w:rPr>
        <w:t>եթեգնմանառարկանչիհանդիսանումշինարարականաշխատանք</w:t>
      </w:r>
    </w:p>
  </w:footnote>
  <w:footnote w:id="5">
    <w:p w:rsidR="004B28EA" w:rsidRPr="005D7B02" w:rsidRDefault="004B28EA" w:rsidP="008C271A">
      <w:pPr>
        <w:pStyle w:val="af3"/>
      </w:pPr>
      <w:r w:rsidRPr="005D7B02">
        <w:rPr>
          <w:rStyle w:val="af6"/>
          <w:color w:val="FFFFFF"/>
        </w:rPr>
        <w:footnoteRef/>
      </w:r>
      <w:r w:rsidRPr="008C271A">
        <w:rPr>
          <w:vertAlign w:val="superscript"/>
        </w:rPr>
        <w:t xml:space="preserve">10 </w:t>
      </w:r>
      <w:r w:rsidRPr="005D7B02">
        <w:rPr>
          <w:rFonts w:ascii="GHEA Grapalat" w:hAnsi="GHEA Grapalat" w:cs="Sylfaen"/>
          <w:i/>
          <w:sz w:val="16"/>
          <w:szCs w:val="16"/>
        </w:rPr>
        <w:t xml:space="preserve">Սահմանվում է </w:t>
      </w:r>
      <w:r w:rsidRPr="005D7B02">
        <w:rPr>
          <w:rFonts w:ascii="GHEA Grapalat" w:hAnsi="GHEA Grapalat" w:cs="Sylfaen"/>
          <w:i/>
          <w:sz w:val="16"/>
          <w:szCs w:val="16"/>
          <w:lang w:val="en-US"/>
        </w:rPr>
        <w:t>պ</w:t>
      </w:r>
      <w:r w:rsidRPr="005D7B02">
        <w:rPr>
          <w:rFonts w:ascii="GHEA Grapalat" w:hAnsi="GHEA Grapalat" w:cs="Sylfaen"/>
          <w:i/>
          <w:sz w:val="16"/>
          <w:szCs w:val="16"/>
        </w:rPr>
        <w:t>ատվիրատուիկողմից:</w:t>
      </w:r>
    </w:p>
  </w:footnote>
  <w:footnote w:id="6">
    <w:p w:rsidR="004B28EA" w:rsidRPr="005D7B02" w:rsidRDefault="004B28EA" w:rsidP="008C271A">
      <w:pPr>
        <w:pStyle w:val="af3"/>
        <w:rPr>
          <w:rFonts w:ascii="GHEA Grapalat" w:hAnsi="GHEA Grapalat" w:cs="Sylfaen"/>
          <w:i/>
          <w:sz w:val="16"/>
          <w:szCs w:val="16"/>
          <w:lang w:val="hy-AM"/>
        </w:rPr>
      </w:pPr>
      <w:r w:rsidRPr="005D7B02">
        <w:rPr>
          <w:rStyle w:val="af6"/>
        </w:rPr>
        <w:footnoteRef/>
      </w:r>
      <w:r w:rsidRPr="005D7B02">
        <w:rPr>
          <w:rFonts w:ascii="Calibri" w:hAnsi="Calibri"/>
          <w:vertAlign w:val="superscript"/>
          <w:lang w:val="hy-AM"/>
        </w:rPr>
        <w:t>.1</w:t>
      </w:r>
      <w:r w:rsidRPr="005D7B02">
        <w:rPr>
          <w:rFonts w:ascii="GHEA Grapalat" w:hAnsi="GHEA Grapalat" w:cs="Sylfaen"/>
          <w:i/>
          <w:sz w:val="16"/>
          <w:szCs w:val="16"/>
          <w:lang w:val="hy-AM"/>
        </w:rPr>
        <w:t>Եթե գնման հայտով տվյալ չափաբաժնի գինը․</w:t>
      </w:r>
    </w:p>
    <w:p w:rsidR="004B28EA" w:rsidRPr="005D7B02" w:rsidRDefault="004B28EA" w:rsidP="008C271A">
      <w:pPr>
        <w:pStyle w:val="af3"/>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կամ ապահովագրական կազմակերպությունների կողմից տրամադրված երաշխիքների &gt;&gt; բառերը․</w:t>
      </w:r>
    </w:p>
    <w:p w:rsidR="004B28EA" w:rsidRPr="005D7B02" w:rsidRDefault="004B28EA" w:rsidP="008C271A">
      <w:pPr>
        <w:pStyle w:val="af3"/>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յոթանասունապատիկը,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4B28EA" w:rsidRPr="005D7B02" w:rsidRDefault="004B28EA" w:rsidP="008C271A">
      <w:pPr>
        <w:pStyle w:val="af3"/>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 յոթանասունապատիկը,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rsidR="004B28EA" w:rsidRPr="005D7B02" w:rsidRDefault="004B28EA" w:rsidP="008C271A">
      <w:pPr>
        <w:pStyle w:val="af3"/>
        <w:rPr>
          <w:rFonts w:ascii="GHEA Grapalat" w:hAnsi="GHEA Grapalat" w:cs="Sylfaen"/>
          <w:i/>
          <w:sz w:val="16"/>
          <w:szCs w:val="16"/>
          <w:lang w:val="hy-AM"/>
        </w:rPr>
      </w:pPr>
      <w:r w:rsidRPr="005D7B02">
        <w:rPr>
          <w:rFonts w:ascii="GHEA Grapalat" w:hAnsi="GHEA Grapalat" w:cs="Sylfaen"/>
          <w:i/>
          <w:sz w:val="16"/>
          <w:szCs w:val="16"/>
          <w:lang w:val="hy-AM"/>
        </w:rPr>
        <w:t>12 Եթե ՝</w:t>
      </w:r>
    </w:p>
    <w:p w:rsidR="004B28EA" w:rsidRPr="005D7B02" w:rsidRDefault="004B28EA" w:rsidP="008C271A">
      <w:pPr>
        <w:pStyle w:val="af3"/>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4B28EA" w:rsidRPr="005D7B02" w:rsidRDefault="004B28EA" w:rsidP="008C271A">
      <w:pPr>
        <w:pStyle w:val="af3"/>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 Երաշխիքի ձևով որակավորման ապահովումը ընտրված մասնակիցը ներկայացնում է 4.1 հավելվածի համաձայն: ” , իսկ հավելված 4-ը հրավերից հանվում է :</w:t>
      </w:r>
    </w:p>
    <w:p w:rsidR="004B28EA" w:rsidRPr="005D7B02" w:rsidRDefault="004B28EA" w:rsidP="008C271A">
      <w:pPr>
        <w:pStyle w:val="af3"/>
        <w:rPr>
          <w:rFonts w:ascii="GHEA Grapalat" w:hAnsi="GHEA Grapalat" w:cs="Sylfaen"/>
          <w:i/>
          <w:sz w:val="16"/>
          <w:szCs w:val="16"/>
          <w:lang w:val="hy-AM"/>
        </w:rPr>
      </w:pPr>
      <w:r w:rsidRPr="005D7B02">
        <w:rPr>
          <w:rFonts w:ascii="GHEA Grapalat" w:hAnsi="GHEA Grapalat" w:cs="Sylfaen"/>
          <w:i/>
          <w:sz w:val="16"/>
          <w:szCs w:val="16"/>
          <w:vertAlign w:val="superscript"/>
          <w:lang w:val="hy-AM"/>
        </w:rPr>
        <w:t xml:space="preserve">13 </w:t>
      </w:r>
      <w:r w:rsidRPr="005D7B02">
        <w:rPr>
          <w:rFonts w:ascii="GHEA Grapalat" w:hAnsi="GHEA Grapalat" w:cs="Sylfaen"/>
          <w:i/>
          <w:sz w:val="16"/>
          <w:szCs w:val="16"/>
          <w:lang w:val="hy-AM"/>
        </w:rPr>
        <w:t>Եթե գնման հայտով գնվելիք աշխատանքի գինը չի գերազանցում 25 մլն. ՀՀ դրամը, ապա“բանկային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4B28EA" w:rsidRPr="005D7B02" w:rsidRDefault="004B28EA" w:rsidP="008C271A">
      <w:pPr>
        <w:pStyle w:val="af3"/>
        <w:rPr>
          <w:rFonts w:ascii="Times New Roman" w:hAnsi="Times New Roman"/>
          <w:vertAlign w:val="superscript"/>
          <w:lang w:val="hy-AM"/>
        </w:rPr>
      </w:pPr>
    </w:p>
  </w:footnote>
  <w:footnote w:id="8">
    <w:p w:rsidR="004B28EA" w:rsidRPr="008C271A" w:rsidRDefault="004B28EA" w:rsidP="008C271A">
      <w:pPr>
        <w:pStyle w:val="af3"/>
        <w:rPr>
          <w:rFonts w:ascii="GHEA Grapalat" w:hAnsi="GHEA Grapalat"/>
          <w:lang w:val="hy-AM"/>
        </w:rPr>
      </w:pPr>
      <w:r w:rsidRPr="008C271A">
        <w:rPr>
          <w:rFonts w:ascii="GHEA Grapalat" w:hAnsi="GHEA Grapalat" w:cs="Sylfaen"/>
          <w:i/>
          <w:sz w:val="16"/>
          <w:szCs w:val="16"/>
          <w:vertAlign w:val="superscript"/>
          <w:lang w:val="hy-AM"/>
        </w:rPr>
        <w:t xml:space="preserve">14 </w:t>
      </w:r>
      <w:r w:rsidRPr="00D86A89">
        <w:rPr>
          <w:rFonts w:ascii="GHEA Grapalat" w:hAnsi="GHEA Grapalat" w:cs="Sylfaen"/>
          <w:i/>
          <w:sz w:val="16"/>
          <w:szCs w:val="16"/>
          <w:lang w:val="hy-AM"/>
        </w:rPr>
        <w:t>Սույնկետըխմբագրվում է ըստհամապատասխան</w:t>
      </w:r>
      <w:r w:rsidRPr="008C271A">
        <w:rPr>
          <w:rFonts w:ascii="GHEA Grapalat" w:hAnsi="GHEA Grapalat" w:cs="Sylfaen"/>
          <w:i/>
          <w:sz w:val="16"/>
          <w:szCs w:val="16"/>
          <w:lang w:val="hy-AM"/>
        </w:rPr>
        <w:t>պ</w:t>
      </w:r>
      <w:r w:rsidRPr="00D86A89">
        <w:rPr>
          <w:rFonts w:ascii="GHEA Grapalat" w:hAnsi="GHEA Grapalat" w:cs="Sylfaen"/>
          <w:i/>
          <w:sz w:val="16"/>
          <w:szCs w:val="16"/>
          <w:lang w:val="hy-AM"/>
        </w:rPr>
        <w:t>ատվիրատուի:</w:t>
      </w:r>
    </w:p>
  </w:footnote>
  <w:footnote w:id="9">
    <w:p w:rsidR="004B28EA" w:rsidRPr="005D7B02" w:rsidRDefault="004B28EA" w:rsidP="008C271A">
      <w:pPr>
        <w:pStyle w:val="af3"/>
        <w:jc w:val="both"/>
        <w:rPr>
          <w:rFonts w:ascii="Sylfaen" w:hAnsi="Sylfaen" w:cs="Sylfaen"/>
          <w:lang w:val="af-ZA"/>
        </w:rPr>
      </w:pPr>
      <w:r w:rsidRPr="005D7B02">
        <w:rPr>
          <w:rFonts w:ascii="GHEA Grapalat" w:hAnsi="GHEA Grapalat" w:cs="Sylfaen"/>
          <w:i/>
          <w:sz w:val="16"/>
          <w:szCs w:val="16"/>
          <w:vertAlign w:val="superscript"/>
          <w:lang w:val="es-ES" w:eastAsia="en-US"/>
        </w:rPr>
        <w:t xml:space="preserve">15 </w:t>
      </w:r>
      <w:r w:rsidRPr="005D7B02">
        <w:rPr>
          <w:rFonts w:ascii="GHEA Grapalat" w:hAnsi="GHEA Grapalat" w:cs="Sylfaen"/>
          <w:i/>
          <w:sz w:val="16"/>
          <w:szCs w:val="16"/>
          <w:lang w:val="es-ES" w:eastAsia="en-US"/>
        </w:rPr>
        <w:t>Համատեղ</w:t>
      </w:r>
      <w:r w:rsidRPr="00D86A89">
        <w:rPr>
          <w:rFonts w:ascii="GHEA Grapalat" w:hAnsi="GHEA Grapalat" w:cs="Sylfaen"/>
          <w:i/>
          <w:sz w:val="16"/>
          <w:szCs w:val="16"/>
          <w:lang w:val="hy-AM"/>
        </w:rPr>
        <w:t>գործունեությանկարգով (կոնսորցիումով) մասնակցելուդեպքումհայտումներառվող` մասնակցիկողմիցհաստատվողփաստաթղթերըպետք է հաստատվածլինենկոնսորցիումիբոլորանդամներիկողմից:</w:t>
      </w:r>
    </w:p>
  </w:footnote>
  <w:footnote w:id="10">
    <w:p w:rsidR="004B28EA" w:rsidRPr="005D7B02" w:rsidRDefault="004B28EA" w:rsidP="008C271A">
      <w:pPr>
        <w:pStyle w:val="af3"/>
        <w:jc w:val="both"/>
        <w:rPr>
          <w:rFonts w:ascii="GHEA Grapalat" w:hAnsi="GHEA Grapalat" w:cs="Sylfaen"/>
          <w:i/>
          <w:sz w:val="16"/>
          <w:szCs w:val="16"/>
          <w:lang w:val="af-ZA"/>
        </w:rPr>
      </w:pPr>
      <w:r w:rsidRPr="005D7B02">
        <w:rPr>
          <w:color w:val="000000"/>
          <w:vertAlign w:val="superscript"/>
          <w:lang w:val="af-ZA"/>
        </w:rPr>
        <w:t xml:space="preserve">16 </w:t>
      </w:r>
      <w:r w:rsidRPr="005D7B02">
        <w:rPr>
          <w:rFonts w:ascii="GHEA Grapalat" w:hAnsi="GHEA Grapalat" w:cs="Sylfaen"/>
          <w:i/>
          <w:sz w:val="16"/>
          <w:szCs w:val="16"/>
          <w:lang w:val="en-US"/>
        </w:rPr>
        <w:t>Եթեհրավերովհայտիապահովմաններկայացմանպահանջսահմանվածչէ</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ապասույնկետըհրավերիցհանվումէ</w:t>
      </w:r>
      <w:r w:rsidRPr="005D7B02">
        <w:rPr>
          <w:rFonts w:ascii="GHEA Grapalat" w:hAnsi="GHEA Grapalat" w:cs="Sylfaen"/>
          <w:i/>
          <w:sz w:val="16"/>
          <w:szCs w:val="16"/>
          <w:lang w:val="af-ZA"/>
        </w:rPr>
        <w:t>:</w:t>
      </w:r>
    </w:p>
    <w:p w:rsidR="004B28EA" w:rsidRPr="005D7B02" w:rsidRDefault="004B28EA" w:rsidP="008C271A">
      <w:pPr>
        <w:pStyle w:val="af3"/>
        <w:jc w:val="both"/>
        <w:rPr>
          <w:vertAlign w:val="superscript"/>
          <w:lang w:val="af-ZA"/>
        </w:rPr>
      </w:pPr>
      <w:r w:rsidRPr="005D7B02">
        <w:rPr>
          <w:rFonts w:ascii="GHEA Grapalat" w:hAnsi="GHEA Grapalat" w:cs="Sylfaen"/>
          <w:i/>
          <w:sz w:val="16"/>
          <w:szCs w:val="16"/>
          <w:vertAlign w:val="superscript"/>
          <w:lang w:val="af-ZA"/>
        </w:rPr>
        <w:t xml:space="preserve">17 </w:t>
      </w:r>
      <w:r w:rsidRPr="005D7B02">
        <w:rPr>
          <w:rFonts w:ascii="GHEA Grapalat" w:hAnsi="GHEA Grapalat" w:cs="Sylfaen"/>
          <w:i/>
          <w:sz w:val="16"/>
          <w:szCs w:val="16"/>
        </w:rPr>
        <w:t>Կետըհանվում</w:t>
      </w:r>
      <w:r w:rsidRPr="00D86A89">
        <w:rPr>
          <w:rFonts w:ascii="GHEA Grapalat" w:hAnsi="GHEA Grapalat" w:cs="Sylfaen"/>
          <w:i/>
          <w:sz w:val="16"/>
          <w:szCs w:val="16"/>
          <w:lang w:val="af-ZA"/>
        </w:rPr>
        <w:t xml:space="preserve"> </w:t>
      </w:r>
      <w:r w:rsidRPr="005D7B02">
        <w:rPr>
          <w:rFonts w:ascii="GHEA Grapalat" w:hAnsi="GHEA Grapalat" w:cs="Sylfaen"/>
          <w:i/>
          <w:sz w:val="16"/>
          <w:szCs w:val="16"/>
        </w:rPr>
        <w:t>է</w:t>
      </w:r>
      <w:r w:rsidRPr="00D86A89">
        <w:rPr>
          <w:rFonts w:ascii="GHEA Grapalat" w:hAnsi="GHEA Grapalat" w:cs="Sylfaen"/>
          <w:i/>
          <w:sz w:val="16"/>
          <w:szCs w:val="16"/>
          <w:lang w:val="af-ZA"/>
        </w:rPr>
        <w:t xml:space="preserve">, </w:t>
      </w:r>
      <w:r w:rsidRPr="005D7B02">
        <w:rPr>
          <w:rFonts w:ascii="GHEA Grapalat" w:hAnsi="GHEA Grapalat" w:cs="Sylfaen"/>
          <w:i/>
          <w:sz w:val="16"/>
          <w:szCs w:val="16"/>
        </w:rPr>
        <w:t>եթեգնմանառարկանչիհանդիսանումշինարարականաշխատանքներ</w:t>
      </w:r>
      <w:r w:rsidRPr="005D7B02">
        <w:rPr>
          <w:rFonts w:ascii="GHEA Grapalat" w:hAnsi="GHEA Grapalat" w:cs="Sylfaen"/>
          <w:i/>
          <w:sz w:val="16"/>
          <w:szCs w:val="16"/>
          <w:lang w:val="af-ZA"/>
        </w:rPr>
        <w:t>:</w:t>
      </w:r>
    </w:p>
  </w:footnote>
  <w:footnote w:id="11">
    <w:p w:rsidR="004B28EA" w:rsidRPr="005D7B02" w:rsidRDefault="004B28EA" w:rsidP="008C271A">
      <w:pPr>
        <w:pStyle w:val="af3"/>
        <w:rPr>
          <w:rFonts w:ascii="Calibri" w:hAnsi="Calibri"/>
        </w:rPr>
      </w:pPr>
      <w:r w:rsidRPr="005D7B02">
        <w:rPr>
          <w:rStyle w:val="af6"/>
        </w:rPr>
        <w:footnoteRef/>
      </w:r>
      <w:r w:rsidRPr="005D7B02">
        <w:rPr>
          <w:rFonts w:ascii="GHEA Grapalat" w:hAnsi="GHEA Grapalat"/>
          <w:i/>
          <w:sz w:val="16"/>
          <w:szCs w:val="16"/>
          <w:lang w:val="hy-AM"/>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5D7B02">
          <w:rPr>
            <w:rFonts w:ascii="GHEA Grapalat" w:hAnsi="GHEA Grapalat"/>
            <w:i/>
            <w:sz w:val="16"/>
            <w:szCs w:val="16"/>
            <w:lang w:val="hy-AM"/>
          </w:rPr>
          <w:t>Standard &amp; Poor’s</w:t>
        </w:r>
      </w:hyperlink>
      <w:r w:rsidRPr="005D7B02">
        <w:rPr>
          <w:rFonts w:ascii="GHEA Grapalat" w:hAnsi="GHEA Grapalat"/>
          <w:i/>
          <w:sz w:val="16"/>
          <w:szCs w:val="16"/>
          <w:lang w:val="hy-AM"/>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footnote>
  <w:footnote w:id="12">
    <w:p w:rsidR="004B28EA" w:rsidRDefault="004B28EA" w:rsidP="008C271A">
      <w:pPr>
        <w:pStyle w:val="af3"/>
        <w:jc w:val="both"/>
        <w:rPr>
          <w:rFonts w:ascii="GHEA Grapalat" w:hAnsi="GHEA Grapalat"/>
          <w:i/>
          <w:lang w:val="hy-AM"/>
        </w:rPr>
      </w:pPr>
      <w:r w:rsidRPr="0091590A">
        <w:rPr>
          <w:rFonts w:ascii="GHEA Grapalat" w:hAnsi="GHEA Grapalat"/>
          <w:i/>
          <w:lang w:val="hy-AM"/>
        </w:rPr>
        <w:t>*լրացվումէհանձնաժողովիքարտուղարիկողմից</w:t>
      </w:r>
      <w:r w:rsidRPr="0091590A">
        <w:rPr>
          <w:rFonts w:ascii="GHEA Grapalat" w:hAnsi="GHEA Grapalat"/>
          <w:i/>
          <w:lang w:val="af-ZA"/>
        </w:rPr>
        <w:t xml:space="preserve">` </w:t>
      </w:r>
      <w:r w:rsidRPr="0091590A">
        <w:rPr>
          <w:rFonts w:ascii="GHEA Grapalat" w:hAnsi="GHEA Grapalat"/>
          <w:i/>
          <w:lang w:val="hy-AM"/>
        </w:rPr>
        <w:t>մինչևհրավերըտեղեկագրումհրապարակելը:</w:t>
      </w:r>
    </w:p>
    <w:p w:rsidR="004B28EA" w:rsidRPr="0091590A" w:rsidRDefault="004B28EA" w:rsidP="008C271A">
      <w:pPr>
        <w:pStyle w:val="af3"/>
        <w:jc w:val="both"/>
        <w:rPr>
          <w:rFonts w:ascii="GHEA Grapalat" w:hAnsi="GHEA Grapalat"/>
          <w:i/>
          <w:lang w:val="hy-AM"/>
        </w:rPr>
      </w:pPr>
    </w:p>
    <w:p w:rsidR="004B28EA" w:rsidRPr="0091590A" w:rsidRDefault="004B28EA" w:rsidP="008C271A">
      <w:pPr>
        <w:pStyle w:val="af3"/>
        <w:jc w:val="both"/>
        <w:rPr>
          <w:rFonts w:ascii="GHEA Grapalat" w:hAnsi="GHEA Grapalat"/>
          <w:i/>
          <w:lang w:val="hy-AM"/>
        </w:rPr>
      </w:pPr>
      <w:r w:rsidRPr="0091590A">
        <w:rPr>
          <w:rFonts w:ascii="GHEA Grapalat" w:hAnsi="GHEA Grapalat"/>
          <w:i/>
          <w:lang w:val="hy-AM"/>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91590A">
        <w:rPr>
          <w:rFonts w:ascii="Calibri" w:hAnsi="Calibri" w:cs="Calibri"/>
          <w:i/>
          <w:lang w:val="hy-AM"/>
        </w:rPr>
        <w:t> </w:t>
      </w:r>
      <w:r w:rsidRPr="0091590A">
        <w:rPr>
          <w:rFonts w:ascii="GHEA Grapalat" w:hAnsi="GHEA Grapalat" w:cs="GHEA Grapalat"/>
          <w:i/>
          <w:lang w:val="hy-AM"/>
        </w:rPr>
        <w:t>մասին»օրենքիհիմանվրաիրականշահառուներիվերաբերյալհայտարարագիրներկայացնելուպարտականությունունեցողիրավաբանականանձէևհայտըներկայացնելուօրվադրությամբսահմանվածկարգովպետքէի</w:t>
      </w:r>
      <w:r w:rsidRPr="0091590A">
        <w:rPr>
          <w:rFonts w:ascii="GHEA Grapalat" w:hAnsi="GHEA Grapalat"/>
          <w:i/>
          <w:lang w:val="hy-AM"/>
        </w:rPr>
        <w:t>րավաբանական անձանց պետական ռեգիստրի գործակալությունում գրանցված լիներ իր իրական շահառուների վերաբերյալ տեղեկությունները,</w:t>
      </w:r>
    </w:p>
    <w:p w:rsidR="004B28EA" w:rsidRPr="0091590A" w:rsidRDefault="004B28EA" w:rsidP="008C271A">
      <w:pPr>
        <w:pStyle w:val="af3"/>
        <w:jc w:val="both"/>
        <w:rPr>
          <w:rFonts w:ascii="GHEA Grapalat" w:hAnsi="GHEA Grapalat"/>
          <w:i/>
          <w:lang w:val="hy-AM"/>
        </w:rPr>
      </w:pPr>
    </w:p>
    <w:p w:rsidR="004B28EA" w:rsidRPr="0091590A" w:rsidRDefault="004B28EA" w:rsidP="008C271A">
      <w:pPr>
        <w:pStyle w:val="af3"/>
        <w:jc w:val="both"/>
        <w:rPr>
          <w:rFonts w:ascii="GHEA Grapalat" w:hAnsi="GHEA Grapalat"/>
          <w:i/>
          <w:lang w:val="hy-AM"/>
        </w:rPr>
      </w:pPr>
      <w:r w:rsidRPr="0091590A">
        <w:rPr>
          <w:rFonts w:ascii="GHEA Grapalat" w:hAnsi="GHEA Grapalat"/>
          <w:i/>
          <w:lang w:val="hy-AM"/>
        </w:rPr>
        <w:tab/>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w:t>
      </w:r>
      <w:r>
        <w:rPr>
          <w:rFonts w:ascii="GHEA Grapalat" w:hAnsi="GHEA Grapalat"/>
          <w:i/>
          <w:lang w:val="hy-AM"/>
        </w:rPr>
        <w:t>տարարագիր՝ համաձայն  հավելված 1․2</w:t>
      </w:r>
      <w:r w:rsidRPr="0091590A">
        <w:rPr>
          <w:rFonts w:ascii="GHEA Grapalat" w:hAnsi="GHEA Grapalat"/>
          <w:i/>
          <w:lang w:val="hy-AM"/>
        </w:rPr>
        <w:t>-ի&gt;&gt; բառերով,</w:t>
      </w:r>
    </w:p>
    <w:p w:rsidR="004B28EA" w:rsidRPr="0091590A" w:rsidRDefault="004B28EA" w:rsidP="008C271A">
      <w:pPr>
        <w:pStyle w:val="af3"/>
        <w:jc w:val="both"/>
        <w:rPr>
          <w:rFonts w:ascii="GHEA Grapalat" w:hAnsi="GHEA Grapalat"/>
          <w:i/>
          <w:lang w:val="hy-AM"/>
        </w:rPr>
      </w:pPr>
    </w:p>
    <w:p w:rsidR="004B28EA" w:rsidRPr="0091590A" w:rsidRDefault="004B28EA" w:rsidP="008C271A">
      <w:pPr>
        <w:pStyle w:val="af3"/>
        <w:jc w:val="both"/>
        <w:rPr>
          <w:rFonts w:ascii="GHEA Grapalat" w:hAnsi="GHEA Grapalat"/>
          <w:i/>
          <w:lang w:val="hy-AM"/>
        </w:rPr>
      </w:pPr>
      <w:r w:rsidRPr="0091590A">
        <w:rPr>
          <w:rFonts w:ascii="GHEA Grapalat" w:hAnsi="GHEA Grapalat"/>
          <w:i/>
          <w:lang w:val="hy-AM"/>
        </w:rPr>
        <w:tab/>
        <w:t>-եթե մասնակիցը անհատ ձեռնարկատեր  է կամ ֆիզիկական անձ, ապա իրական շահառուների վերաբերյալ տեղեկատվություն չի ներկայացնում:</w:t>
      </w:r>
    </w:p>
    <w:p w:rsidR="004B28EA" w:rsidRPr="0091590A" w:rsidRDefault="004B28EA" w:rsidP="008C271A">
      <w:pPr>
        <w:pStyle w:val="af3"/>
        <w:jc w:val="both"/>
        <w:rPr>
          <w:rFonts w:ascii="GHEA Grapalat" w:hAnsi="GHEA Grapalat"/>
          <w:i/>
          <w:lang w:val="hy-AM"/>
        </w:rPr>
      </w:pPr>
    </w:p>
    <w:p w:rsidR="004B28EA" w:rsidRPr="005D7B02" w:rsidRDefault="004B28EA" w:rsidP="008C271A">
      <w:pPr>
        <w:jc w:val="both"/>
        <w:rPr>
          <w:rFonts w:ascii="GHEA Grapalat" w:hAnsi="GHEA Grapalat" w:cs="Sylfaen"/>
          <w:sz w:val="20"/>
          <w:lang w:val="hy-AM"/>
        </w:rPr>
      </w:pPr>
      <w:r w:rsidRPr="0091590A">
        <w:rPr>
          <w:rFonts w:ascii="GHEA Grapalat" w:hAnsi="GHEA Grapalat"/>
          <w:i/>
          <w:sz w:val="20"/>
          <w:szCs w:val="20"/>
          <w:lang w:val="hy-AM" w:eastAsia="ru-RU"/>
        </w:rPr>
        <w:t>*** պարբերությունը և հավելված 1.1 հանվում են, եթե գնման առարկան չի հանդիսանում շինարարական աշխատանքներ</w:t>
      </w:r>
    </w:p>
  </w:footnote>
  <w:footnote w:id="13">
    <w:p w:rsidR="004B28EA" w:rsidRPr="005D7B02" w:rsidRDefault="004B28EA" w:rsidP="008C271A">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8C271A">
        <w:rPr>
          <w:rFonts w:ascii="GHEA Grapalat" w:hAnsi="GHEA Grapalat"/>
          <w:i/>
          <w:sz w:val="16"/>
          <w:szCs w:val="16"/>
          <w:lang w:val="hy-AM"/>
        </w:rPr>
        <w:t>լրացվումէհանձնաժողովիքարտուղարիկողմից</w:t>
      </w:r>
      <w:r w:rsidRPr="005D7B02">
        <w:rPr>
          <w:rFonts w:ascii="GHEA Grapalat" w:hAnsi="GHEA Grapalat"/>
          <w:i/>
          <w:sz w:val="16"/>
          <w:szCs w:val="16"/>
          <w:lang w:val="af-ZA"/>
        </w:rPr>
        <w:t xml:space="preserve">` </w:t>
      </w:r>
      <w:r w:rsidRPr="008C271A">
        <w:rPr>
          <w:rFonts w:ascii="GHEA Grapalat" w:hAnsi="GHEA Grapalat"/>
          <w:i/>
          <w:sz w:val="16"/>
          <w:szCs w:val="16"/>
          <w:lang w:val="hy-AM"/>
        </w:rPr>
        <w:t>մինչևհրավերըտեղեկագրումհրապարակելը</w:t>
      </w:r>
      <w:r w:rsidRPr="005D7B02">
        <w:rPr>
          <w:rFonts w:ascii="GHEA Grapalat" w:hAnsi="GHEA Grapalat"/>
          <w:i/>
          <w:sz w:val="16"/>
          <w:szCs w:val="16"/>
          <w:lang w:val="hy-AM"/>
        </w:rPr>
        <w:t>:</w:t>
      </w:r>
    </w:p>
    <w:p w:rsidR="004B28EA" w:rsidRPr="005D7B02" w:rsidRDefault="004B28EA" w:rsidP="008C271A">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395486">
        <w:rPr>
          <w:rFonts w:ascii="GHEA Grapalat" w:hAnsi="GHEA Grapalat"/>
          <w:i/>
          <w:sz w:val="16"/>
          <w:szCs w:val="16"/>
          <w:lang w:val="hy-AM"/>
        </w:rPr>
        <w:t>եթեմասնակիցնավելացվածարժեքիհարկվճարողէ</w:t>
      </w:r>
      <w:r w:rsidRPr="005D7B02">
        <w:rPr>
          <w:rFonts w:ascii="GHEA Grapalat" w:hAnsi="GHEA Grapalat"/>
          <w:i/>
          <w:sz w:val="16"/>
          <w:szCs w:val="16"/>
          <w:lang w:val="af-ZA"/>
        </w:rPr>
        <w:t xml:space="preserve">, </w:t>
      </w:r>
      <w:r w:rsidRPr="00395486">
        <w:rPr>
          <w:rFonts w:ascii="GHEA Grapalat" w:hAnsi="GHEA Grapalat"/>
          <w:i/>
          <w:sz w:val="16"/>
          <w:szCs w:val="16"/>
          <w:lang w:val="hy-AM"/>
        </w:rPr>
        <w:t>ապատվյալպայմանագրիգծովՀայաստանիՀանրապետությանպետականբյուջեվճարվելիքավելացվածարժեքիհարկիգումարընշվումէ</w:t>
      </w:r>
      <w:r w:rsidRPr="005D7B02">
        <w:rPr>
          <w:rFonts w:ascii="GHEA Grapalat" w:hAnsi="GHEA Grapalat"/>
          <w:i/>
          <w:sz w:val="16"/>
          <w:szCs w:val="16"/>
          <w:lang w:val="af-ZA"/>
        </w:rPr>
        <w:t xml:space="preserve"> 4-</w:t>
      </w:r>
      <w:r w:rsidRPr="00395486">
        <w:rPr>
          <w:rFonts w:ascii="GHEA Grapalat" w:hAnsi="GHEA Grapalat"/>
          <w:i/>
          <w:sz w:val="16"/>
          <w:szCs w:val="16"/>
          <w:lang w:val="hy-AM"/>
        </w:rPr>
        <w:t>րդսյունակում։</w:t>
      </w:r>
    </w:p>
    <w:p w:rsidR="004B28EA" w:rsidRPr="005D7B02" w:rsidDel="00856FDE" w:rsidRDefault="004B28EA" w:rsidP="008C271A">
      <w:pPr>
        <w:pStyle w:val="af3"/>
        <w:rPr>
          <w:del w:id="19" w:author="User" w:date="2019-05-26T09:57:00Z"/>
          <w:i/>
          <w:lang w:val="af-ZA"/>
        </w:rPr>
      </w:pPr>
    </w:p>
  </w:footnote>
  <w:footnote w:id="14">
    <w:p w:rsidR="004B28EA" w:rsidRPr="005D7B02" w:rsidRDefault="004B28EA" w:rsidP="008C271A">
      <w:pPr>
        <w:pStyle w:val="af3"/>
        <w:rPr>
          <w:lang w:val="hy-AM"/>
        </w:rPr>
      </w:pPr>
      <w:r w:rsidRPr="005D7B02">
        <w:rPr>
          <w:vertAlign w:val="superscript"/>
          <w:lang w:val="hy-AM"/>
        </w:rPr>
        <w:t xml:space="preserve">25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p w:rsidR="004B28EA" w:rsidRPr="005D7B02" w:rsidDel="004D0559" w:rsidRDefault="004B28EA" w:rsidP="008C271A">
      <w:pPr>
        <w:pStyle w:val="af3"/>
        <w:rPr>
          <w:del w:id="21" w:author="User" w:date="2019-05-26T13:15:00Z"/>
          <w:lang w:val="hy-AM"/>
        </w:rPr>
      </w:pPr>
    </w:p>
  </w:footnote>
  <w:footnote w:id="15">
    <w:p w:rsidR="004B28EA" w:rsidRPr="005D7B02" w:rsidDel="004D0559" w:rsidRDefault="004B28EA" w:rsidP="008C271A">
      <w:pPr>
        <w:pStyle w:val="af3"/>
        <w:jc w:val="both"/>
        <w:rPr>
          <w:del w:id="22" w:author="User" w:date="2019-05-26T13:16:00Z"/>
          <w:lang w:val="hy-AM"/>
        </w:rPr>
      </w:pPr>
      <w:r w:rsidRPr="005D7B02">
        <w:rPr>
          <w:vertAlign w:val="superscript"/>
          <w:lang w:val="hy-AM"/>
        </w:rPr>
        <w:t xml:space="preserve">26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6">
    <w:p w:rsidR="004B28EA" w:rsidRPr="005D7B02" w:rsidDel="004D0559" w:rsidRDefault="004B28EA" w:rsidP="008C271A">
      <w:pPr>
        <w:pStyle w:val="af3"/>
        <w:rPr>
          <w:del w:id="23" w:author="User" w:date="2019-05-26T13:16:00Z"/>
          <w:lang w:val="hy-AM"/>
        </w:rPr>
      </w:pPr>
      <w:r w:rsidRPr="005D7B02">
        <w:rPr>
          <w:vertAlign w:val="superscript"/>
          <w:lang w:val="hy-AM"/>
        </w:rPr>
        <w:t>27</w:t>
      </w:r>
      <w:r w:rsidRPr="005D7B02">
        <w:rPr>
          <w:rFonts w:ascii="GHEA Grapalat" w:hAnsi="GHEA Grapalat"/>
          <w:i/>
          <w:sz w:val="16"/>
          <w:szCs w:val="24"/>
          <w:lang w:val="hy-AM" w:eastAsia="en-US"/>
        </w:rPr>
        <w:t>Սույն կետը հանվում է պայմանագրի նախագծից, եթե կիրառելի չէ:</w:t>
      </w:r>
    </w:p>
  </w:footnote>
  <w:footnote w:id="17">
    <w:p w:rsidR="004B28EA" w:rsidRPr="005D7B02" w:rsidDel="004D0559" w:rsidRDefault="004B28EA" w:rsidP="008C271A">
      <w:pPr>
        <w:pStyle w:val="af3"/>
        <w:jc w:val="both"/>
        <w:rPr>
          <w:del w:id="24" w:author="User" w:date="2019-05-26T13:18:00Z"/>
          <w:lang w:val="hy-AM"/>
        </w:rPr>
      </w:pPr>
      <w:r w:rsidRPr="005D7B02">
        <w:rPr>
          <w:rFonts w:ascii="GHEA Grapalat" w:hAnsi="GHEA Grapalat"/>
          <w:i/>
          <w:sz w:val="16"/>
          <w:szCs w:val="24"/>
          <w:vertAlign w:val="superscript"/>
          <w:lang w:val="hy-AM" w:eastAsia="en-US"/>
        </w:rPr>
        <w:t xml:space="preserve">28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r w:rsidRPr="005D7B02">
        <w:rPr>
          <w:rFonts w:ascii="GHEA Grapalat" w:hAnsi="GHEA Grapalat"/>
          <w:i/>
          <w:sz w:val="16"/>
          <w:szCs w:val="24"/>
          <w:vertAlign w:val="superscript"/>
          <w:lang w:val="hy-AM" w:eastAsia="en-US"/>
        </w:rPr>
        <w:t xml:space="preserve">29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18">
    <w:p w:rsidR="004B28EA" w:rsidRPr="005D7B02" w:rsidRDefault="004B28EA" w:rsidP="008C271A">
      <w:pPr>
        <w:pStyle w:val="af3"/>
        <w:jc w:val="both"/>
        <w:rPr>
          <w:rFonts w:ascii="GHEA Grapalat" w:hAnsi="GHEA Grapalat"/>
          <w:i/>
          <w:sz w:val="16"/>
          <w:szCs w:val="24"/>
          <w:lang w:val="hy-AM" w:eastAsia="en-US"/>
        </w:rPr>
      </w:pPr>
      <w:r w:rsidRPr="005D7B02">
        <w:rPr>
          <w:vertAlign w:val="superscript"/>
          <w:lang w:val="hy-AM"/>
        </w:rPr>
        <w:t>30</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4B28EA" w:rsidRPr="005D7B02" w:rsidDel="00AC0465" w:rsidRDefault="004B28EA" w:rsidP="008C271A">
      <w:pPr>
        <w:pStyle w:val="af3"/>
        <w:rPr>
          <w:del w:id="25" w:author="User" w:date="2019-05-26T13:21:00Z"/>
          <w:lang w:val="hy-AM"/>
        </w:rPr>
      </w:pPr>
      <w:r w:rsidRPr="00D86A89">
        <w:rPr>
          <w:rFonts w:ascii="GHEA Grapalat" w:hAnsi="GHEA Grapalat"/>
          <w:i/>
          <w:sz w:val="16"/>
          <w:lang w:val="hy-AM"/>
        </w:rPr>
        <w:t>Եթեպայմանագիրըներառում է մեկիցավելչափաբաժին, ապատուգանքըհաշվարկվում է պայմանագրովայդչափաբաժնիհամարսահմանվածընդհանուրգնի նկատմամբ:</w:t>
      </w:r>
    </w:p>
  </w:footnote>
  <w:footnote w:id="19">
    <w:p w:rsidR="004B28EA" w:rsidRPr="005D7B02" w:rsidDel="001432D3" w:rsidRDefault="004B28EA" w:rsidP="008C271A">
      <w:pPr>
        <w:pStyle w:val="af3"/>
        <w:jc w:val="both"/>
        <w:rPr>
          <w:del w:id="26" w:author="User" w:date="2019-05-26T13:23:00Z"/>
          <w:sz w:val="16"/>
          <w:szCs w:val="16"/>
          <w:lang w:val="hy-AM"/>
        </w:rPr>
      </w:pPr>
      <w:r w:rsidRPr="005D7B02">
        <w:rPr>
          <w:vertAlign w:val="superscript"/>
          <w:lang w:val="hy-AM"/>
        </w:rPr>
        <w:t xml:space="preserve">31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0">
    <w:p w:rsidR="004B28EA" w:rsidRPr="005D7B02" w:rsidRDefault="004B28EA" w:rsidP="008C271A">
      <w:pPr>
        <w:pStyle w:val="af3"/>
        <w:jc w:val="both"/>
        <w:rPr>
          <w:lang w:val="hy-AM"/>
        </w:rPr>
      </w:pPr>
      <w:r w:rsidRPr="005D7B02">
        <w:rPr>
          <w:vertAlign w:val="superscript"/>
          <w:lang w:val="hy-AM"/>
        </w:rPr>
        <w:t xml:space="preserve">32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1">
    <w:p w:rsidR="004B28EA" w:rsidRPr="005D7B02" w:rsidDel="001432D3" w:rsidRDefault="004B28EA" w:rsidP="008C271A">
      <w:pPr>
        <w:pStyle w:val="af3"/>
        <w:jc w:val="both"/>
        <w:rPr>
          <w:del w:id="27" w:author="User" w:date="2019-05-26T13:24:00Z"/>
          <w:lang w:val="hy-AM"/>
        </w:rPr>
      </w:pPr>
      <w:r w:rsidRPr="005D7B02">
        <w:rPr>
          <w:vertAlign w:val="superscript"/>
          <w:lang w:val="hy-AM"/>
        </w:rPr>
        <w:t xml:space="preserve">33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2">
    <w:p w:rsidR="004B28EA" w:rsidRPr="00D86A89" w:rsidRDefault="004B28EA" w:rsidP="008C271A">
      <w:pPr>
        <w:pStyle w:val="af3"/>
        <w:rPr>
          <w:lang w:val="hy-AM"/>
        </w:rPr>
      </w:pPr>
      <w:r w:rsidRPr="00D86A89">
        <w:rPr>
          <w:rStyle w:val="af6"/>
          <w:lang w:val="hy-AM"/>
        </w:rPr>
        <w:t>34</w:t>
      </w:r>
      <w:r w:rsidRPr="005D7B02">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10"/>
  </w:num>
  <w:num w:numId="15">
    <w:abstractNumId w:val="23"/>
  </w:num>
  <w:num w:numId="16">
    <w:abstractNumId w:val="13"/>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2"/>
  </w:num>
  <w:num w:numId="26">
    <w:abstractNumId w:val="15"/>
  </w:num>
  <w:num w:numId="27">
    <w:abstractNumId w:val="18"/>
  </w:num>
  <w:num w:numId="28">
    <w:abstractNumId w:val="9"/>
  </w:num>
  <w:num w:numId="29">
    <w:abstractNumId w:val="8"/>
  </w:num>
  <w:num w:numId="3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proofState w:grammar="clean"/>
  <w:defaultTabStop w:val="708"/>
  <w:characterSpacingControl w:val="doNotCompress"/>
  <w:footnotePr>
    <w:pos w:val="beneathText"/>
    <w:footnote w:id="-1"/>
    <w:footnote w:id="0"/>
  </w:footnotePr>
  <w:endnotePr>
    <w:endnote w:id="-1"/>
    <w:endnote w:id="0"/>
  </w:endnotePr>
  <w:compat/>
  <w:rsids>
    <w:rsidRoot w:val="008C271A"/>
    <w:rsid w:val="000A6917"/>
    <w:rsid w:val="000E611B"/>
    <w:rsid w:val="000F6B0D"/>
    <w:rsid w:val="00110C2D"/>
    <w:rsid w:val="001256D6"/>
    <w:rsid w:val="00205E77"/>
    <w:rsid w:val="002258C5"/>
    <w:rsid w:val="00282983"/>
    <w:rsid w:val="00284215"/>
    <w:rsid w:val="00307196"/>
    <w:rsid w:val="00391E45"/>
    <w:rsid w:val="00395486"/>
    <w:rsid w:val="003B6E16"/>
    <w:rsid w:val="003C03B6"/>
    <w:rsid w:val="00405051"/>
    <w:rsid w:val="00410B6F"/>
    <w:rsid w:val="00436F11"/>
    <w:rsid w:val="004472E0"/>
    <w:rsid w:val="004573CB"/>
    <w:rsid w:val="004B28EA"/>
    <w:rsid w:val="004B5B7D"/>
    <w:rsid w:val="00537625"/>
    <w:rsid w:val="00562D77"/>
    <w:rsid w:val="005702E6"/>
    <w:rsid w:val="005712A8"/>
    <w:rsid w:val="005A4491"/>
    <w:rsid w:val="005F50B5"/>
    <w:rsid w:val="00614AC1"/>
    <w:rsid w:val="00621F26"/>
    <w:rsid w:val="006619D4"/>
    <w:rsid w:val="006C28A5"/>
    <w:rsid w:val="00816093"/>
    <w:rsid w:val="00826914"/>
    <w:rsid w:val="008B52A0"/>
    <w:rsid w:val="008C271A"/>
    <w:rsid w:val="009E18DB"/>
    <w:rsid w:val="00A149F5"/>
    <w:rsid w:val="00A65083"/>
    <w:rsid w:val="00B23733"/>
    <w:rsid w:val="00B96BAA"/>
    <w:rsid w:val="00BE65F9"/>
    <w:rsid w:val="00BF2AF6"/>
    <w:rsid w:val="00C25807"/>
    <w:rsid w:val="00C6063B"/>
    <w:rsid w:val="00C7750A"/>
    <w:rsid w:val="00CF10DB"/>
    <w:rsid w:val="00D6098F"/>
    <w:rsid w:val="00D86A89"/>
    <w:rsid w:val="00DC5F41"/>
    <w:rsid w:val="00DC7FFD"/>
    <w:rsid w:val="00E32C64"/>
    <w:rsid w:val="00EB0293"/>
    <w:rsid w:val="00EB3A33"/>
    <w:rsid w:val="00ED007B"/>
    <w:rsid w:val="00ED05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2E6"/>
  </w:style>
  <w:style w:type="paragraph" w:styleId="1">
    <w:name w:val="heading 1"/>
    <w:basedOn w:val="a"/>
    <w:next w:val="a"/>
    <w:link w:val="10"/>
    <w:qFormat/>
    <w:rsid w:val="008C271A"/>
    <w:pPr>
      <w:keepNext/>
      <w:spacing w:after="0" w:line="240" w:lineRule="auto"/>
      <w:jc w:val="center"/>
      <w:outlineLvl w:val="0"/>
    </w:pPr>
    <w:rPr>
      <w:rFonts w:ascii="Arial Armenian" w:eastAsia="Times New Roman" w:hAnsi="Arial Armenian" w:cs="Times New Roman"/>
      <w:sz w:val="28"/>
      <w:szCs w:val="20"/>
      <w:lang w:val="en-US" w:eastAsia="ru-RU"/>
    </w:rPr>
  </w:style>
  <w:style w:type="paragraph" w:styleId="2">
    <w:name w:val="heading 2"/>
    <w:basedOn w:val="a"/>
    <w:next w:val="a"/>
    <w:link w:val="20"/>
    <w:qFormat/>
    <w:rsid w:val="008C271A"/>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paragraph" w:styleId="3">
    <w:name w:val="heading 3"/>
    <w:basedOn w:val="a"/>
    <w:next w:val="a"/>
    <w:link w:val="30"/>
    <w:qFormat/>
    <w:rsid w:val="008C271A"/>
    <w:pPr>
      <w:keepNext/>
      <w:spacing w:after="0" w:line="360" w:lineRule="auto"/>
      <w:jc w:val="center"/>
      <w:outlineLvl w:val="2"/>
    </w:pPr>
    <w:rPr>
      <w:rFonts w:ascii="Arial LatArm" w:eastAsia="Times New Roman" w:hAnsi="Arial LatArm" w:cs="Times New Roman"/>
      <w:i/>
      <w:sz w:val="20"/>
      <w:szCs w:val="20"/>
      <w:lang w:val="en-AU"/>
    </w:rPr>
  </w:style>
  <w:style w:type="paragraph" w:styleId="4">
    <w:name w:val="heading 4"/>
    <w:basedOn w:val="a"/>
    <w:next w:val="a"/>
    <w:link w:val="40"/>
    <w:qFormat/>
    <w:rsid w:val="008C271A"/>
    <w:pPr>
      <w:keepNext/>
      <w:spacing w:after="0" w:line="240" w:lineRule="auto"/>
      <w:outlineLvl w:val="3"/>
    </w:pPr>
    <w:rPr>
      <w:rFonts w:ascii="Arial LatArm" w:eastAsia="Times New Roman" w:hAnsi="Arial LatArm" w:cs="Times New Roman"/>
      <w:i/>
      <w:sz w:val="18"/>
      <w:szCs w:val="20"/>
      <w:lang w:val="en-US"/>
    </w:rPr>
  </w:style>
  <w:style w:type="paragraph" w:styleId="5">
    <w:name w:val="heading 5"/>
    <w:basedOn w:val="a"/>
    <w:next w:val="a"/>
    <w:link w:val="50"/>
    <w:qFormat/>
    <w:rsid w:val="008C271A"/>
    <w:pPr>
      <w:keepNext/>
      <w:spacing w:after="0" w:line="240" w:lineRule="auto"/>
      <w:jc w:val="center"/>
      <w:outlineLvl w:val="4"/>
    </w:pPr>
    <w:rPr>
      <w:rFonts w:ascii="Arial LatArm" w:eastAsia="Times New Roman" w:hAnsi="Arial LatArm" w:cs="Times New Roman"/>
      <w:b/>
      <w:sz w:val="26"/>
      <w:szCs w:val="20"/>
      <w:lang w:val="en-US" w:eastAsia="ru-RU"/>
    </w:rPr>
  </w:style>
  <w:style w:type="paragraph" w:styleId="6">
    <w:name w:val="heading 6"/>
    <w:basedOn w:val="a"/>
    <w:next w:val="a"/>
    <w:link w:val="60"/>
    <w:qFormat/>
    <w:rsid w:val="008C271A"/>
    <w:pPr>
      <w:keepNext/>
      <w:spacing w:after="0" w:line="240" w:lineRule="auto"/>
      <w:outlineLvl w:val="5"/>
    </w:pPr>
    <w:rPr>
      <w:rFonts w:ascii="Arial LatArm" w:eastAsia="Times New Roman" w:hAnsi="Arial LatArm" w:cs="Times New Roman"/>
      <w:b/>
      <w:color w:val="000000"/>
      <w:szCs w:val="20"/>
      <w:lang w:val="en-US" w:eastAsia="ru-RU"/>
    </w:rPr>
  </w:style>
  <w:style w:type="paragraph" w:styleId="7">
    <w:name w:val="heading 7"/>
    <w:basedOn w:val="a"/>
    <w:next w:val="a"/>
    <w:link w:val="70"/>
    <w:qFormat/>
    <w:rsid w:val="008C271A"/>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8">
    <w:name w:val="heading 8"/>
    <w:basedOn w:val="a"/>
    <w:next w:val="a"/>
    <w:link w:val="80"/>
    <w:qFormat/>
    <w:rsid w:val="008C271A"/>
    <w:pPr>
      <w:keepNext/>
      <w:spacing w:after="0" w:line="240" w:lineRule="auto"/>
      <w:outlineLvl w:val="7"/>
    </w:pPr>
    <w:rPr>
      <w:rFonts w:ascii="Times Armenian" w:eastAsia="Times New Roman" w:hAnsi="Times Armenian" w:cs="Times New Roman"/>
      <w:i/>
      <w:sz w:val="20"/>
      <w:szCs w:val="20"/>
      <w:lang w:val="nl-NL"/>
    </w:rPr>
  </w:style>
  <w:style w:type="paragraph" w:styleId="9">
    <w:name w:val="heading 9"/>
    <w:basedOn w:val="a"/>
    <w:next w:val="a"/>
    <w:link w:val="90"/>
    <w:qFormat/>
    <w:rsid w:val="008C271A"/>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C271A"/>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8C271A"/>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8C271A"/>
    <w:rPr>
      <w:rFonts w:ascii="Arial LatArm" w:eastAsia="Times New Roman" w:hAnsi="Arial LatArm" w:cs="Times New Roman"/>
      <w:i/>
      <w:sz w:val="20"/>
      <w:szCs w:val="20"/>
      <w:lang w:val="en-AU"/>
    </w:rPr>
  </w:style>
  <w:style w:type="character" w:customStyle="1" w:styleId="40">
    <w:name w:val="Заголовок 4 Знак"/>
    <w:basedOn w:val="a0"/>
    <w:link w:val="4"/>
    <w:rsid w:val="008C271A"/>
    <w:rPr>
      <w:rFonts w:ascii="Arial LatArm" w:eastAsia="Times New Roman" w:hAnsi="Arial LatArm" w:cs="Times New Roman"/>
      <w:i/>
      <w:sz w:val="18"/>
      <w:szCs w:val="20"/>
      <w:lang w:val="en-US"/>
    </w:rPr>
  </w:style>
  <w:style w:type="character" w:customStyle="1" w:styleId="50">
    <w:name w:val="Заголовок 5 Знак"/>
    <w:basedOn w:val="a0"/>
    <w:link w:val="5"/>
    <w:rsid w:val="008C271A"/>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8C271A"/>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8C271A"/>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8C271A"/>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8C271A"/>
    <w:rPr>
      <w:rFonts w:ascii="Times Armenian" w:eastAsia="Times New Roman" w:hAnsi="Times Armenian" w:cs="Times New Roman"/>
      <w:b/>
      <w:color w:val="000000"/>
      <w:szCs w:val="20"/>
      <w:lang w:val="pt-BR" w:eastAsia="ru-RU"/>
    </w:rPr>
  </w:style>
  <w:style w:type="numbering" w:customStyle="1" w:styleId="11">
    <w:name w:val="Нет списка1"/>
    <w:next w:val="a2"/>
    <w:semiHidden/>
    <w:rsid w:val="008C271A"/>
  </w:style>
  <w:style w:type="paragraph" w:styleId="a3">
    <w:name w:val="Body Text Indent"/>
    <w:aliases w:val=" Char, Char Char Char Char,Char Char Char Char"/>
    <w:basedOn w:val="a"/>
    <w:link w:val="a4"/>
    <w:rsid w:val="008C271A"/>
    <w:pPr>
      <w:spacing w:after="0" w:line="360" w:lineRule="auto"/>
      <w:ind w:firstLine="720"/>
      <w:jc w:val="both"/>
    </w:pPr>
    <w:rPr>
      <w:rFonts w:ascii="Arial LatArm" w:eastAsia="Times New Roman" w:hAnsi="Arial LatArm" w:cs="Times New Roman"/>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C271A"/>
    <w:rPr>
      <w:rFonts w:ascii="Arial LatArm" w:eastAsia="Times New Roman" w:hAnsi="Arial LatArm" w:cs="Times New Roman"/>
      <w:i/>
      <w:sz w:val="20"/>
      <w:szCs w:val="20"/>
      <w:lang w:val="en-AU"/>
    </w:rPr>
  </w:style>
  <w:style w:type="paragraph" w:styleId="a5">
    <w:name w:val="footer"/>
    <w:basedOn w:val="a"/>
    <w:link w:val="a6"/>
    <w:rsid w:val="008C271A"/>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a6">
    <w:name w:val="Нижний колонтитул Знак"/>
    <w:basedOn w:val="a0"/>
    <w:link w:val="a5"/>
    <w:rsid w:val="008C271A"/>
    <w:rPr>
      <w:rFonts w:ascii="Times New Roman" w:eastAsia="Times New Roman" w:hAnsi="Times New Roman" w:cs="Times New Roman"/>
      <w:sz w:val="20"/>
      <w:szCs w:val="20"/>
      <w:lang w:val="en-US"/>
    </w:rPr>
  </w:style>
  <w:style w:type="paragraph" w:styleId="31">
    <w:name w:val="Body Text Indent 3"/>
    <w:basedOn w:val="a"/>
    <w:link w:val="32"/>
    <w:uiPriority w:val="99"/>
    <w:rsid w:val="008C271A"/>
    <w:pPr>
      <w:spacing w:after="0" w:line="360" w:lineRule="auto"/>
      <w:ind w:firstLine="567"/>
      <w:jc w:val="both"/>
    </w:pPr>
    <w:rPr>
      <w:rFonts w:ascii="Times Armenian" w:eastAsia="Times New Roman" w:hAnsi="Times Armenian" w:cs="Times New Roman"/>
      <w:sz w:val="20"/>
      <w:szCs w:val="20"/>
      <w:lang w:val="en-US"/>
    </w:rPr>
  </w:style>
  <w:style w:type="character" w:customStyle="1" w:styleId="32">
    <w:name w:val="Основной текст с отступом 3 Знак"/>
    <w:basedOn w:val="a0"/>
    <w:link w:val="31"/>
    <w:uiPriority w:val="99"/>
    <w:rsid w:val="008C271A"/>
    <w:rPr>
      <w:rFonts w:ascii="Times Armenian" w:eastAsia="Times New Roman" w:hAnsi="Times Armenian" w:cs="Times New Roman"/>
      <w:sz w:val="20"/>
      <w:szCs w:val="20"/>
      <w:lang w:val="en-US"/>
    </w:rPr>
  </w:style>
  <w:style w:type="paragraph" w:styleId="21">
    <w:name w:val="Body Text 2"/>
    <w:basedOn w:val="a"/>
    <w:link w:val="22"/>
    <w:rsid w:val="008C271A"/>
    <w:pPr>
      <w:tabs>
        <w:tab w:val="left" w:pos="720"/>
      </w:tabs>
      <w:spacing w:after="0" w:line="360" w:lineRule="auto"/>
    </w:pPr>
    <w:rPr>
      <w:rFonts w:ascii="Arial LatArm" w:eastAsia="Times New Roman" w:hAnsi="Arial LatArm" w:cs="Times New Roman"/>
      <w:sz w:val="20"/>
      <w:szCs w:val="20"/>
      <w:lang w:val="en-US"/>
    </w:rPr>
  </w:style>
  <w:style w:type="character" w:customStyle="1" w:styleId="22">
    <w:name w:val="Основной текст 2 Знак"/>
    <w:basedOn w:val="a0"/>
    <w:link w:val="21"/>
    <w:rsid w:val="008C271A"/>
    <w:rPr>
      <w:rFonts w:ascii="Arial LatArm" w:eastAsia="Times New Roman" w:hAnsi="Arial LatArm" w:cs="Times New Roman"/>
      <w:sz w:val="20"/>
      <w:szCs w:val="20"/>
      <w:lang w:val="en-US"/>
    </w:rPr>
  </w:style>
  <w:style w:type="paragraph" w:styleId="23">
    <w:name w:val="Body Text Indent 2"/>
    <w:basedOn w:val="a"/>
    <w:link w:val="24"/>
    <w:rsid w:val="008C271A"/>
    <w:pPr>
      <w:spacing w:after="0" w:line="360" w:lineRule="auto"/>
      <w:ind w:firstLine="540"/>
      <w:jc w:val="both"/>
    </w:pPr>
    <w:rPr>
      <w:rFonts w:ascii="Baltica" w:eastAsia="Times New Roman" w:hAnsi="Baltica" w:cs="Times New Roman"/>
      <w:sz w:val="20"/>
      <w:szCs w:val="20"/>
      <w:lang w:val="af-ZA"/>
    </w:rPr>
  </w:style>
  <w:style w:type="character" w:customStyle="1" w:styleId="24">
    <w:name w:val="Основной текст с отступом 2 Знак"/>
    <w:basedOn w:val="a0"/>
    <w:link w:val="23"/>
    <w:rsid w:val="008C271A"/>
    <w:rPr>
      <w:rFonts w:ascii="Baltica" w:eastAsia="Times New Roman" w:hAnsi="Baltica" w:cs="Times New Roman"/>
      <w:sz w:val="20"/>
      <w:szCs w:val="20"/>
      <w:lang w:val="af-ZA"/>
    </w:rPr>
  </w:style>
  <w:style w:type="paragraph" w:customStyle="1" w:styleId="Char">
    <w:name w:val="Char"/>
    <w:basedOn w:val="a"/>
    <w:semiHidden/>
    <w:rsid w:val="008C271A"/>
    <w:pPr>
      <w:spacing w:line="360" w:lineRule="auto"/>
      <w:ind w:firstLine="709"/>
      <w:jc w:val="both"/>
    </w:pPr>
    <w:rPr>
      <w:rFonts w:ascii="Arial AMU" w:eastAsia="Times New Roman" w:hAnsi="Arial AMU" w:cs="Arial"/>
      <w:szCs w:val="20"/>
      <w:lang w:val="en-US"/>
    </w:rPr>
  </w:style>
  <w:style w:type="paragraph" w:customStyle="1" w:styleId="Default">
    <w:name w:val="Default"/>
    <w:rsid w:val="008C271A"/>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8C271A"/>
    <w:pPr>
      <w:spacing w:after="0" w:line="240" w:lineRule="auto"/>
    </w:pPr>
    <w:rPr>
      <w:rFonts w:ascii="Tahoma" w:eastAsia="Times New Roman" w:hAnsi="Tahoma" w:cs="Times New Roman"/>
      <w:sz w:val="16"/>
      <w:szCs w:val="16"/>
    </w:rPr>
  </w:style>
  <w:style w:type="character" w:customStyle="1" w:styleId="a8">
    <w:name w:val="Текст выноски Знак"/>
    <w:basedOn w:val="a0"/>
    <w:link w:val="a7"/>
    <w:rsid w:val="008C271A"/>
    <w:rPr>
      <w:rFonts w:ascii="Tahoma" w:eastAsia="Times New Roman" w:hAnsi="Tahoma" w:cs="Times New Roman"/>
      <w:sz w:val="16"/>
      <w:szCs w:val="16"/>
    </w:rPr>
  </w:style>
  <w:style w:type="character" w:styleId="a9">
    <w:name w:val="Hyperlink"/>
    <w:rsid w:val="008C271A"/>
    <w:rPr>
      <w:color w:val="0000FF"/>
      <w:u w:val="single"/>
    </w:rPr>
  </w:style>
  <w:style w:type="character" w:customStyle="1" w:styleId="CharChar1">
    <w:name w:val="Char Char1"/>
    <w:locked/>
    <w:rsid w:val="008C271A"/>
    <w:rPr>
      <w:rFonts w:ascii="Arial LatArm" w:hAnsi="Arial LatArm"/>
      <w:i/>
      <w:lang w:val="en-AU" w:eastAsia="en-US" w:bidi="ar-SA"/>
    </w:rPr>
  </w:style>
  <w:style w:type="paragraph" w:styleId="aa">
    <w:name w:val="Body Text"/>
    <w:basedOn w:val="a"/>
    <w:link w:val="ab"/>
    <w:uiPriority w:val="99"/>
    <w:rsid w:val="008C271A"/>
    <w:pPr>
      <w:spacing w:after="120" w:line="240" w:lineRule="auto"/>
    </w:pPr>
    <w:rPr>
      <w:rFonts w:ascii="Times New Roman" w:eastAsia="Times New Roman" w:hAnsi="Times New Roman" w:cs="Times New Roman"/>
      <w:sz w:val="24"/>
      <w:szCs w:val="24"/>
      <w:lang w:val="en-US"/>
    </w:rPr>
  </w:style>
  <w:style w:type="character" w:customStyle="1" w:styleId="ab">
    <w:name w:val="Основной текст Знак"/>
    <w:basedOn w:val="a0"/>
    <w:link w:val="aa"/>
    <w:uiPriority w:val="99"/>
    <w:rsid w:val="008C271A"/>
    <w:rPr>
      <w:rFonts w:ascii="Times New Roman" w:eastAsia="Times New Roman" w:hAnsi="Times New Roman" w:cs="Times New Roman"/>
      <w:sz w:val="24"/>
      <w:szCs w:val="24"/>
      <w:lang w:val="en-US"/>
    </w:rPr>
  </w:style>
  <w:style w:type="paragraph" w:styleId="12">
    <w:name w:val="index 1"/>
    <w:basedOn w:val="a"/>
    <w:next w:val="a"/>
    <w:autoRedefine/>
    <w:semiHidden/>
    <w:rsid w:val="008C271A"/>
    <w:pPr>
      <w:spacing w:after="0" w:line="240" w:lineRule="auto"/>
      <w:ind w:left="240" w:hanging="240"/>
    </w:pPr>
    <w:rPr>
      <w:rFonts w:ascii="Times New Roman" w:eastAsia="Times New Roman" w:hAnsi="Times New Roman" w:cs="Times New Roman"/>
      <w:sz w:val="24"/>
      <w:szCs w:val="24"/>
      <w:lang w:val="en-US"/>
    </w:rPr>
  </w:style>
  <w:style w:type="paragraph" w:styleId="ac">
    <w:name w:val="index heading"/>
    <w:basedOn w:val="a"/>
    <w:next w:val="12"/>
    <w:semiHidden/>
    <w:rsid w:val="008C271A"/>
    <w:pPr>
      <w:spacing w:after="0" w:line="240" w:lineRule="auto"/>
    </w:pPr>
    <w:rPr>
      <w:rFonts w:ascii="Times New Roman" w:eastAsia="Times New Roman" w:hAnsi="Times New Roman" w:cs="Times New Roman"/>
      <w:sz w:val="20"/>
      <w:szCs w:val="20"/>
      <w:lang w:val="en-AU" w:eastAsia="ru-RU"/>
    </w:rPr>
  </w:style>
  <w:style w:type="paragraph" w:styleId="ad">
    <w:name w:val="header"/>
    <w:basedOn w:val="a"/>
    <w:link w:val="ae"/>
    <w:rsid w:val="008C271A"/>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ae">
    <w:name w:val="Верхний колонтитул Знак"/>
    <w:basedOn w:val="a0"/>
    <w:link w:val="ad"/>
    <w:rsid w:val="008C271A"/>
    <w:rPr>
      <w:rFonts w:ascii="Times New Roman" w:eastAsia="Times New Roman" w:hAnsi="Times New Roman" w:cs="Times New Roman"/>
      <w:sz w:val="20"/>
      <w:szCs w:val="20"/>
      <w:lang w:val="en-AU" w:eastAsia="ru-RU"/>
    </w:rPr>
  </w:style>
  <w:style w:type="paragraph" w:styleId="33">
    <w:name w:val="Body Text 3"/>
    <w:basedOn w:val="a"/>
    <w:link w:val="34"/>
    <w:rsid w:val="008C271A"/>
    <w:pPr>
      <w:spacing w:after="0" w:line="240" w:lineRule="auto"/>
      <w:jc w:val="both"/>
    </w:pPr>
    <w:rPr>
      <w:rFonts w:ascii="Arial LatArm" w:eastAsia="Times New Roman" w:hAnsi="Arial LatArm" w:cs="Times New Roman"/>
      <w:sz w:val="20"/>
      <w:szCs w:val="20"/>
      <w:lang w:val="en-US" w:eastAsia="ru-RU"/>
    </w:rPr>
  </w:style>
  <w:style w:type="character" w:customStyle="1" w:styleId="34">
    <w:name w:val="Основной текст 3 Знак"/>
    <w:basedOn w:val="a0"/>
    <w:link w:val="33"/>
    <w:rsid w:val="008C271A"/>
    <w:rPr>
      <w:rFonts w:ascii="Arial LatArm" w:eastAsia="Times New Roman" w:hAnsi="Arial LatArm" w:cs="Times New Roman"/>
      <w:sz w:val="20"/>
      <w:szCs w:val="20"/>
      <w:lang w:val="en-US" w:eastAsia="ru-RU"/>
    </w:rPr>
  </w:style>
  <w:style w:type="paragraph" w:customStyle="1" w:styleId="af">
    <w:basedOn w:val="a"/>
    <w:next w:val="af0"/>
    <w:link w:val="af1"/>
    <w:rsid w:val="008C271A"/>
    <w:pPr>
      <w:spacing w:before="100" w:beforeAutospacing="1" w:after="100" w:afterAutospacing="1" w:line="240" w:lineRule="auto"/>
    </w:pPr>
    <w:rPr>
      <w:rFonts w:ascii="Arial Armenian" w:hAnsi="Arial Armenian"/>
      <w:sz w:val="24"/>
      <w:lang w:val="en-US"/>
    </w:rPr>
  </w:style>
  <w:style w:type="character" w:customStyle="1" w:styleId="af1">
    <w:name w:val="Название Знак"/>
    <w:link w:val="af"/>
    <w:rsid w:val="008C271A"/>
    <w:rPr>
      <w:rFonts w:ascii="Arial Armenian" w:hAnsi="Arial Armenian"/>
      <w:sz w:val="24"/>
      <w:lang w:val="en-US"/>
    </w:rPr>
  </w:style>
  <w:style w:type="character" w:styleId="af2">
    <w:name w:val="page number"/>
    <w:basedOn w:val="a0"/>
    <w:rsid w:val="008C271A"/>
  </w:style>
  <w:style w:type="paragraph" w:styleId="af3">
    <w:name w:val="footnote text"/>
    <w:basedOn w:val="a"/>
    <w:link w:val="af4"/>
    <w:semiHidden/>
    <w:rsid w:val="008C271A"/>
    <w:pPr>
      <w:spacing w:after="0" w:line="240" w:lineRule="auto"/>
    </w:pPr>
    <w:rPr>
      <w:rFonts w:ascii="Times Armenian" w:eastAsia="Times New Roman" w:hAnsi="Times Armenian" w:cs="Times New Roman"/>
      <w:sz w:val="20"/>
      <w:szCs w:val="20"/>
      <w:lang w:eastAsia="ru-RU"/>
    </w:rPr>
  </w:style>
  <w:style w:type="character" w:customStyle="1" w:styleId="af4">
    <w:name w:val="Текст сноски Знак"/>
    <w:basedOn w:val="a0"/>
    <w:link w:val="af3"/>
    <w:semiHidden/>
    <w:rsid w:val="008C271A"/>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8C271A"/>
    <w:pPr>
      <w:spacing w:line="240" w:lineRule="exact"/>
    </w:pPr>
    <w:rPr>
      <w:rFonts w:ascii="Arial" w:eastAsia="Times New Roman" w:hAnsi="Arial" w:cs="Arial"/>
      <w:sz w:val="20"/>
      <w:szCs w:val="20"/>
      <w:lang w:val="en-US"/>
    </w:rPr>
  </w:style>
  <w:style w:type="paragraph" w:customStyle="1" w:styleId="norm">
    <w:name w:val="norm"/>
    <w:basedOn w:val="a"/>
    <w:rsid w:val="008C271A"/>
    <w:pPr>
      <w:spacing w:after="0" w:line="480" w:lineRule="auto"/>
      <w:ind w:firstLine="709"/>
      <w:jc w:val="both"/>
    </w:pPr>
    <w:rPr>
      <w:rFonts w:ascii="Arial Armenian" w:eastAsia="Times New Roman" w:hAnsi="Arial Armenian" w:cs="Times New Roman"/>
      <w:szCs w:val="20"/>
      <w:lang w:val="en-US" w:eastAsia="ru-RU"/>
    </w:rPr>
  </w:style>
  <w:style w:type="character" w:customStyle="1" w:styleId="normChar">
    <w:name w:val="norm Char"/>
    <w:locked/>
    <w:rsid w:val="008C271A"/>
    <w:rPr>
      <w:rFonts w:ascii="Arial Armenian" w:hAnsi="Arial Armenian"/>
      <w:sz w:val="22"/>
      <w:lang w:val="en-US" w:eastAsia="ru-RU" w:bidi="ar-SA"/>
    </w:rPr>
  </w:style>
  <w:style w:type="character" w:customStyle="1" w:styleId="CharCharChar">
    <w:name w:val="Char Char Char"/>
    <w:rsid w:val="008C271A"/>
    <w:rPr>
      <w:rFonts w:ascii="Arial LatArm" w:hAnsi="Arial LatArm"/>
      <w:sz w:val="24"/>
      <w:lang w:eastAsia="ru-RU"/>
    </w:rPr>
  </w:style>
  <w:style w:type="character" w:styleId="af5">
    <w:name w:val="Strong"/>
    <w:uiPriority w:val="22"/>
    <w:qFormat/>
    <w:rsid w:val="008C271A"/>
    <w:rPr>
      <w:b/>
      <w:bCs/>
    </w:rPr>
  </w:style>
  <w:style w:type="character" w:styleId="af6">
    <w:name w:val="footnote reference"/>
    <w:semiHidden/>
    <w:rsid w:val="008C271A"/>
    <w:rPr>
      <w:vertAlign w:val="superscript"/>
    </w:rPr>
  </w:style>
  <w:style w:type="character" w:customStyle="1" w:styleId="CharChar22">
    <w:name w:val="Char Char22"/>
    <w:rsid w:val="008C271A"/>
    <w:rPr>
      <w:rFonts w:ascii="Arial Armenian" w:hAnsi="Arial Armenian"/>
      <w:sz w:val="28"/>
      <w:lang w:val="en-US"/>
    </w:rPr>
  </w:style>
  <w:style w:type="character" w:customStyle="1" w:styleId="CharChar20">
    <w:name w:val="Char Char20"/>
    <w:rsid w:val="008C271A"/>
    <w:rPr>
      <w:rFonts w:ascii="Times LatArm" w:hAnsi="Times LatArm"/>
      <w:b/>
      <w:sz w:val="28"/>
      <w:lang w:val="en-US"/>
    </w:rPr>
  </w:style>
  <w:style w:type="character" w:customStyle="1" w:styleId="CharChar16">
    <w:name w:val="Char Char16"/>
    <w:rsid w:val="008C271A"/>
    <w:rPr>
      <w:rFonts w:ascii="Times Armenian" w:hAnsi="Times Armenian"/>
      <w:b/>
      <w:lang w:val="hy-AM"/>
    </w:rPr>
  </w:style>
  <w:style w:type="character" w:customStyle="1" w:styleId="CharChar15">
    <w:name w:val="Char Char15"/>
    <w:rsid w:val="008C271A"/>
    <w:rPr>
      <w:rFonts w:ascii="Times Armenian" w:hAnsi="Times Armenian"/>
      <w:i/>
      <w:lang w:val="nl-NL"/>
    </w:rPr>
  </w:style>
  <w:style w:type="character" w:customStyle="1" w:styleId="CharChar13">
    <w:name w:val="Char Char13"/>
    <w:rsid w:val="008C271A"/>
    <w:rPr>
      <w:rFonts w:ascii="Arial Armenian" w:hAnsi="Arial Armenian"/>
      <w:lang w:val="en-US"/>
    </w:rPr>
  </w:style>
  <w:style w:type="character" w:styleId="af7">
    <w:name w:val="annotation reference"/>
    <w:semiHidden/>
    <w:rsid w:val="008C271A"/>
    <w:rPr>
      <w:sz w:val="16"/>
      <w:szCs w:val="16"/>
    </w:rPr>
  </w:style>
  <w:style w:type="paragraph" w:styleId="af8">
    <w:name w:val="annotation text"/>
    <w:basedOn w:val="a"/>
    <w:link w:val="af9"/>
    <w:semiHidden/>
    <w:rsid w:val="008C271A"/>
    <w:pPr>
      <w:spacing w:after="0" w:line="240" w:lineRule="auto"/>
    </w:pPr>
    <w:rPr>
      <w:rFonts w:ascii="Times Armenian" w:eastAsia="Times New Roman" w:hAnsi="Times Armenian" w:cs="Times New Roman"/>
      <w:sz w:val="20"/>
      <w:szCs w:val="20"/>
      <w:lang w:val="en-US" w:eastAsia="ru-RU"/>
    </w:rPr>
  </w:style>
  <w:style w:type="character" w:customStyle="1" w:styleId="af9">
    <w:name w:val="Текст примечания Знак"/>
    <w:basedOn w:val="a0"/>
    <w:link w:val="af8"/>
    <w:semiHidden/>
    <w:rsid w:val="008C271A"/>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8C271A"/>
    <w:rPr>
      <w:b/>
      <w:bCs/>
    </w:rPr>
  </w:style>
  <w:style w:type="character" w:customStyle="1" w:styleId="afb">
    <w:name w:val="Тема примечания Знак"/>
    <w:basedOn w:val="af9"/>
    <w:link w:val="afa"/>
    <w:semiHidden/>
    <w:rsid w:val="008C271A"/>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8C271A"/>
    <w:pPr>
      <w:spacing w:after="0" w:line="240" w:lineRule="auto"/>
    </w:pPr>
    <w:rPr>
      <w:rFonts w:ascii="Times Armenian" w:eastAsia="Times New Roman" w:hAnsi="Times Armenian" w:cs="Times New Roman"/>
      <w:sz w:val="20"/>
      <w:szCs w:val="20"/>
      <w:lang w:val="en-US" w:eastAsia="ru-RU"/>
    </w:rPr>
  </w:style>
  <w:style w:type="character" w:customStyle="1" w:styleId="afd">
    <w:name w:val="Текст концевой сноски Знак"/>
    <w:basedOn w:val="a0"/>
    <w:link w:val="afc"/>
    <w:semiHidden/>
    <w:rsid w:val="008C271A"/>
    <w:rPr>
      <w:rFonts w:ascii="Times Armenian" w:eastAsia="Times New Roman" w:hAnsi="Times Armenian" w:cs="Times New Roman"/>
      <w:sz w:val="20"/>
      <w:szCs w:val="20"/>
      <w:lang w:val="en-US" w:eastAsia="ru-RU"/>
    </w:rPr>
  </w:style>
  <w:style w:type="character" w:styleId="afe">
    <w:name w:val="endnote reference"/>
    <w:semiHidden/>
    <w:rsid w:val="008C271A"/>
    <w:rPr>
      <w:vertAlign w:val="superscript"/>
    </w:rPr>
  </w:style>
  <w:style w:type="paragraph" w:styleId="aff">
    <w:name w:val="Document Map"/>
    <w:basedOn w:val="a"/>
    <w:link w:val="aff0"/>
    <w:semiHidden/>
    <w:rsid w:val="008C271A"/>
    <w:pPr>
      <w:shd w:val="clear" w:color="auto" w:fill="000080"/>
      <w:spacing w:after="0" w:line="240" w:lineRule="auto"/>
    </w:pPr>
    <w:rPr>
      <w:rFonts w:ascii="Tahoma" w:eastAsia="Times New Roman" w:hAnsi="Tahoma" w:cs="Tahoma"/>
      <w:sz w:val="20"/>
      <w:szCs w:val="20"/>
      <w:lang w:val="en-US" w:eastAsia="ru-RU"/>
    </w:rPr>
  </w:style>
  <w:style w:type="character" w:customStyle="1" w:styleId="aff0">
    <w:name w:val="Схема документа Знак"/>
    <w:basedOn w:val="a0"/>
    <w:link w:val="aff"/>
    <w:semiHidden/>
    <w:rsid w:val="008C271A"/>
    <w:rPr>
      <w:rFonts w:ascii="Tahoma" w:eastAsia="Times New Roman" w:hAnsi="Tahoma" w:cs="Tahoma"/>
      <w:sz w:val="20"/>
      <w:szCs w:val="20"/>
      <w:shd w:val="clear" w:color="auto" w:fill="000080"/>
      <w:lang w:val="en-US" w:eastAsia="ru-RU"/>
    </w:rPr>
  </w:style>
  <w:style w:type="paragraph" w:styleId="aff1">
    <w:name w:val="Revision"/>
    <w:hidden/>
    <w:semiHidden/>
    <w:rsid w:val="008C271A"/>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uiPriority w:val="39"/>
    <w:rsid w:val="008C271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8C271A"/>
    <w:pPr>
      <w:spacing w:line="240" w:lineRule="exact"/>
    </w:pPr>
    <w:rPr>
      <w:rFonts w:ascii="Verdana" w:eastAsia="Times New Roman" w:hAnsi="Verdana" w:cs="Times New Roman"/>
      <w:sz w:val="20"/>
      <w:szCs w:val="20"/>
      <w:lang w:val="en-US"/>
    </w:rPr>
  </w:style>
  <w:style w:type="paragraph" w:customStyle="1" w:styleId="Style2">
    <w:name w:val="Style2"/>
    <w:basedOn w:val="a"/>
    <w:rsid w:val="008C271A"/>
    <w:pPr>
      <w:spacing w:after="0" w:line="240" w:lineRule="auto"/>
      <w:jc w:val="center"/>
    </w:pPr>
    <w:rPr>
      <w:rFonts w:ascii="Arial Armenian" w:eastAsia="Times New Roman" w:hAnsi="Arial Armenian" w:cs="Times New Roman"/>
      <w:w w:val="90"/>
      <w:szCs w:val="20"/>
      <w:lang w:val="en-US" w:eastAsia="ru-RU"/>
    </w:rPr>
  </w:style>
  <w:style w:type="character" w:customStyle="1" w:styleId="CharChar23">
    <w:name w:val="Char Char23"/>
    <w:rsid w:val="008C271A"/>
    <w:rPr>
      <w:rFonts w:ascii="Arial Armenian" w:hAnsi="Arial Armenian"/>
      <w:sz w:val="28"/>
      <w:lang w:val="en-US" w:eastAsia="ru-RU" w:bidi="ar-SA"/>
    </w:rPr>
  </w:style>
  <w:style w:type="character" w:customStyle="1" w:styleId="CharChar21">
    <w:name w:val="Char Char21"/>
    <w:rsid w:val="008C271A"/>
    <w:rPr>
      <w:rFonts w:ascii="Arial LatArm" w:hAnsi="Arial LatArm"/>
      <w:b/>
      <w:color w:val="0000FF"/>
      <w:lang w:val="en-US" w:eastAsia="ru-RU" w:bidi="ar-SA"/>
    </w:rPr>
  </w:style>
  <w:style w:type="paragraph" w:styleId="aff3">
    <w:name w:val="List Paragraph"/>
    <w:basedOn w:val="a"/>
    <w:link w:val="aff4"/>
    <w:uiPriority w:val="34"/>
    <w:qFormat/>
    <w:rsid w:val="008C271A"/>
    <w:pPr>
      <w:spacing w:after="0" w:line="240" w:lineRule="auto"/>
      <w:ind w:left="720"/>
    </w:pPr>
    <w:rPr>
      <w:rFonts w:ascii="Times Armenian" w:eastAsia="Times New Roman" w:hAnsi="Times Armenian" w:cs="Times New Roman"/>
      <w:sz w:val="24"/>
      <w:szCs w:val="24"/>
      <w:lang w:eastAsia="ru-RU"/>
    </w:rPr>
  </w:style>
  <w:style w:type="character" w:customStyle="1" w:styleId="CharChar25">
    <w:name w:val="Char Char25"/>
    <w:rsid w:val="008C271A"/>
    <w:rPr>
      <w:rFonts w:ascii="Arial Armenian" w:hAnsi="Arial Armenian"/>
      <w:sz w:val="28"/>
      <w:lang w:val="en-US" w:eastAsia="ru-RU" w:bidi="ar-SA"/>
    </w:rPr>
  </w:style>
  <w:style w:type="character" w:customStyle="1" w:styleId="CharChar24">
    <w:name w:val="Char Char24"/>
    <w:rsid w:val="008C271A"/>
    <w:rPr>
      <w:rFonts w:ascii="Arial LatArm" w:hAnsi="Arial LatArm"/>
      <w:b/>
      <w:color w:val="0000FF"/>
      <w:lang w:val="en-US" w:eastAsia="ru-RU" w:bidi="ar-SA"/>
    </w:rPr>
  </w:style>
  <w:style w:type="paragraph" w:styleId="aff5">
    <w:name w:val="Block Text"/>
    <w:basedOn w:val="a"/>
    <w:rsid w:val="008C271A"/>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a"/>
    <w:next w:val="a"/>
    <w:rsid w:val="008C271A"/>
    <w:pPr>
      <w:autoSpaceDE w:val="0"/>
      <w:autoSpaceDN w:val="0"/>
      <w:adjustRightInd w:val="0"/>
      <w:spacing w:after="0" w:line="240" w:lineRule="auto"/>
    </w:pPr>
    <w:rPr>
      <w:rFonts w:ascii="Times Armenian" w:eastAsia="Times New Roman" w:hAnsi="Times Armenian" w:cs="Times New Roman"/>
      <w:sz w:val="24"/>
      <w:szCs w:val="24"/>
      <w:lang w:eastAsia="ru-RU"/>
    </w:rPr>
  </w:style>
  <w:style w:type="paragraph" w:customStyle="1" w:styleId="Normal2">
    <w:name w:val="Normal+2"/>
    <w:basedOn w:val="a"/>
    <w:next w:val="a"/>
    <w:rsid w:val="008C271A"/>
    <w:pPr>
      <w:autoSpaceDE w:val="0"/>
      <w:autoSpaceDN w:val="0"/>
      <w:adjustRightInd w:val="0"/>
      <w:spacing w:after="0" w:line="240" w:lineRule="auto"/>
    </w:pPr>
    <w:rPr>
      <w:rFonts w:ascii="Times Armenian" w:eastAsia="Times New Roman" w:hAnsi="Times Armenian" w:cs="Times New Roman"/>
      <w:sz w:val="24"/>
      <w:szCs w:val="24"/>
      <w:lang w:eastAsia="ru-RU"/>
    </w:rPr>
  </w:style>
  <w:style w:type="paragraph" w:customStyle="1" w:styleId="CharCharCharChar">
    <w:name w:val="Знак Знак Знак Char Char Char Char Знак Знак Знак"/>
    <w:basedOn w:val="a"/>
    <w:rsid w:val="008C271A"/>
    <w:pPr>
      <w:widowControl w:val="0"/>
      <w:bidi/>
      <w:adjustRightInd w:val="0"/>
      <w:spacing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a"/>
    <w:rsid w:val="008C27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US"/>
    </w:rPr>
  </w:style>
  <w:style w:type="paragraph" w:customStyle="1" w:styleId="xl64">
    <w:name w:val="xl64"/>
    <w:basedOn w:val="a"/>
    <w:rsid w:val="008C271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rPr>
  </w:style>
  <w:style w:type="paragraph" w:customStyle="1" w:styleId="xl65">
    <w:name w:val="xl65"/>
    <w:basedOn w:val="a"/>
    <w:rsid w:val="008C27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US"/>
    </w:rPr>
  </w:style>
  <w:style w:type="paragraph" w:customStyle="1" w:styleId="xl66">
    <w:name w:val="xl66"/>
    <w:basedOn w:val="a"/>
    <w:rsid w:val="008C27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US"/>
    </w:rPr>
  </w:style>
  <w:style w:type="paragraph" w:customStyle="1" w:styleId="xl67">
    <w:name w:val="xl67"/>
    <w:basedOn w:val="a"/>
    <w:rsid w:val="008C271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rPr>
  </w:style>
  <w:style w:type="paragraph" w:customStyle="1" w:styleId="xl68">
    <w:name w:val="xl68"/>
    <w:basedOn w:val="a"/>
    <w:rsid w:val="008C271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69">
    <w:name w:val="xl69"/>
    <w:basedOn w:val="a"/>
    <w:rsid w:val="008C271A"/>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0">
    <w:name w:val="xl70"/>
    <w:basedOn w:val="a"/>
    <w:rsid w:val="008C271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1">
    <w:name w:val="xl71"/>
    <w:basedOn w:val="a"/>
    <w:rsid w:val="008C271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xl72">
    <w:name w:val="xl72"/>
    <w:basedOn w:val="a"/>
    <w:rsid w:val="008C271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font5">
    <w:name w:val="font5"/>
    <w:basedOn w:val="a"/>
    <w:rsid w:val="008C271A"/>
    <w:pPr>
      <w:spacing w:before="100" w:beforeAutospacing="1" w:after="100" w:afterAutospacing="1" w:line="240" w:lineRule="auto"/>
    </w:pPr>
    <w:rPr>
      <w:rFonts w:ascii="Times Armenian" w:eastAsia="Arial Unicode MS" w:hAnsi="Times Armenian" w:cs="Arial Unicode MS"/>
      <w:sz w:val="16"/>
      <w:szCs w:val="16"/>
      <w:lang w:val="en-US"/>
    </w:rPr>
  </w:style>
  <w:style w:type="paragraph" w:customStyle="1" w:styleId="font6">
    <w:name w:val="font6"/>
    <w:basedOn w:val="a"/>
    <w:rsid w:val="008C271A"/>
    <w:pPr>
      <w:spacing w:before="100" w:beforeAutospacing="1" w:after="100" w:afterAutospacing="1" w:line="240" w:lineRule="auto"/>
    </w:pPr>
    <w:rPr>
      <w:rFonts w:ascii="Times Armenian" w:eastAsia="Arial Unicode MS" w:hAnsi="Times Armenian" w:cs="Arial Unicode MS"/>
      <w:i/>
      <w:iCs/>
      <w:sz w:val="16"/>
      <w:szCs w:val="16"/>
      <w:lang w:val="en-US"/>
    </w:rPr>
  </w:style>
  <w:style w:type="paragraph" w:customStyle="1" w:styleId="font7">
    <w:name w:val="font7"/>
    <w:basedOn w:val="a"/>
    <w:rsid w:val="008C271A"/>
    <w:pPr>
      <w:spacing w:before="100" w:beforeAutospacing="1" w:after="100" w:afterAutospacing="1" w:line="240" w:lineRule="auto"/>
    </w:pPr>
    <w:rPr>
      <w:rFonts w:ascii="Times LatArm" w:eastAsia="Arial Unicode MS" w:hAnsi="Times LatArm" w:cs="Arial Unicode MS"/>
      <w:sz w:val="16"/>
      <w:szCs w:val="16"/>
      <w:lang w:val="en-US"/>
    </w:rPr>
  </w:style>
  <w:style w:type="paragraph" w:customStyle="1" w:styleId="font8">
    <w:name w:val="font8"/>
    <w:basedOn w:val="a"/>
    <w:rsid w:val="008C271A"/>
    <w:pPr>
      <w:spacing w:before="100" w:beforeAutospacing="1" w:after="100" w:afterAutospacing="1" w:line="240" w:lineRule="auto"/>
    </w:pPr>
    <w:rPr>
      <w:rFonts w:ascii="Times LatRus" w:eastAsia="Arial Unicode MS" w:hAnsi="Times LatRus" w:cs="Arial Unicode MS"/>
      <w:sz w:val="16"/>
      <w:szCs w:val="16"/>
      <w:lang w:val="en-US"/>
    </w:rPr>
  </w:style>
  <w:style w:type="paragraph" w:customStyle="1" w:styleId="font9">
    <w:name w:val="font9"/>
    <w:basedOn w:val="a"/>
    <w:rsid w:val="008C271A"/>
    <w:pPr>
      <w:spacing w:before="100" w:beforeAutospacing="1" w:after="100" w:afterAutospacing="1" w:line="240" w:lineRule="auto"/>
    </w:pPr>
    <w:rPr>
      <w:rFonts w:ascii="Times LatRus" w:eastAsia="Arial Unicode MS" w:hAnsi="Times LatRus" w:cs="Arial Unicode MS"/>
      <w:i/>
      <w:iCs/>
      <w:sz w:val="16"/>
      <w:szCs w:val="16"/>
      <w:lang w:val="en-US"/>
    </w:rPr>
  </w:style>
  <w:style w:type="paragraph" w:customStyle="1" w:styleId="font10">
    <w:name w:val="font10"/>
    <w:basedOn w:val="a"/>
    <w:rsid w:val="008C271A"/>
    <w:pPr>
      <w:spacing w:before="100" w:beforeAutospacing="1" w:after="100" w:afterAutospacing="1" w:line="240" w:lineRule="auto"/>
    </w:pPr>
    <w:rPr>
      <w:rFonts w:ascii="Times LatArm" w:eastAsia="Arial Unicode MS" w:hAnsi="Times LatArm" w:cs="Arial Unicode MS"/>
      <w:sz w:val="16"/>
      <w:szCs w:val="16"/>
      <w:lang w:val="en-US"/>
    </w:rPr>
  </w:style>
  <w:style w:type="paragraph" w:customStyle="1" w:styleId="font11">
    <w:name w:val="font11"/>
    <w:basedOn w:val="a"/>
    <w:rsid w:val="008C271A"/>
    <w:pPr>
      <w:spacing w:before="100" w:beforeAutospacing="1" w:after="100" w:afterAutospacing="1" w:line="240" w:lineRule="auto"/>
    </w:pPr>
    <w:rPr>
      <w:rFonts w:ascii="Times LatRus" w:eastAsia="Arial Unicode MS" w:hAnsi="Times LatRus" w:cs="Arial Unicode MS"/>
      <w:sz w:val="16"/>
      <w:szCs w:val="16"/>
      <w:lang w:val="en-US"/>
    </w:rPr>
  </w:style>
  <w:style w:type="paragraph" w:customStyle="1" w:styleId="font12">
    <w:name w:val="font12"/>
    <w:basedOn w:val="a"/>
    <w:rsid w:val="008C271A"/>
    <w:pPr>
      <w:spacing w:before="100" w:beforeAutospacing="1" w:after="100" w:afterAutospacing="1" w:line="240" w:lineRule="auto"/>
    </w:pPr>
    <w:rPr>
      <w:rFonts w:ascii="Times New Roman" w:eastAsia="Arial Unicode MS" w:hAnsi="Times New Roman" w:cs="Times New Roman"/>
      <w:sz w:val="16"/>
      <w:szCs w:val="16"/>
      <w:lang w:val="en-US"/>
    </w:rPr>
  </w:style>
  <w:style w:type="paragraph" w:customStyle="1" w:styleId="font13">
    <w:name w:val="font13"/>
    <w:basedOn w:val="a"/>
    <w:rsid w:val="008C271A"/>
    <w:pPr>
      <w:spacing w:before="100" w:beforeAutospacing="1" w:after="100" w:afterAutospacing="1" w:line="240" w:lineRule="auto"/>
    </w:pPr>
    <w:rPr>
      <w:rFonts w:ascii="Times Armenian" w:eastAsia="Arial Unicode MS" w:hAnsi="Times Armenian" w:cs="Arial Unicode MS"/>
      <w:color w:val="000000"/>
      <w:sz w:val="20"/>
      <w:szCs w:val="20"/>
      <w:lang w:val="en-US"/>
    </w:rPr>
  </w:style>
  <w:style w:type="paragraph" w:customStyle="1" w:styleId="xl73">
    <w:name w:val="xl73"/>
    <w:basedOn w:val="a"/>
    <w:rsid w:val="008C271A"/>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4">
    <w:name w:val="xl74"/>
    <w:basedOn w:val="a"/>
    <w:rsid w:val="008C271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5">
    <w:name w:val="xl75"/>
    <w:basedOn w:val="a"/>
    <w:rsid w:val="008C271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110">
    <w:name w:val="Указатель 11"/>
    <w:basedOn w:val="a"/>
    <w:rsid w:val="008C271A"/>
    <w:pPr>
      <w:suppressAutoHyphens/>
      <w:spacing w:after="0" w:line="100" w:lineRule="atLeast"/>
      <w:ind w:left="240" w:hanging="240"/>
    </w:pPr>
    <w:rPr>
      <w:rFonts w:ascii="Times Armenian" w:eastAsia="Times New Roman" w:hAnsi="Times Armenian" w:cs="Times New Roman"/>
      <w:kern w:val="1"/>
      <w:sz w:val="16"/>
      <w:szCs w:val="16"/>
      <w:lang w:val="en-US" w:eastAsia="ar-SA"/>
    </w:rPr>
  </w:style>
  <w:style w:type="paragraph" w:customStyle="1" w:styleId="13">
    <w:name w:val="Указатель1"/>
    <w:basedOn w:val="a"/>
    <w:rsid w:val="008C271A"/>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aff6">
    <w:name w:val="FollowedHyperlink"/>
    <w:rsid w:val="008C271A"/>
    <w:rPr>
      <w:color w:val="800080"/>
      <w:u w:val="single"/>
    </w:rPr>
  </w:style>
  <w:style w:type="character" w:customStyle="1" w:styleId="CharCharCharChar1">
    <w:name w:val="Char Char Char Char1"/>
    <w:aliases w:val=" Char Char Char Char Char Char"/>
    <w:rsid w:val="008C271A"/>
    <w:rPr>
      <w:rFonts w:ascii="Arial LatArm" w:hAnsi="Arial LatArm"/>
      <w:sz w:val="24"/>
      <w:lang w:val="en-US" w:eastAsia="ru-RU" w:bidi="ar-SA"/>
    </w:rPr>
  </w:style>
  <w:style w:type="character" w:customStyle="1" w:styleId="CharChar">
    <w:name w:val="Char Char"/>
    <w:locked/>
    <w:rsid w:val="008C271A"/>
    <w:rPr>
      <w:lang w:val="en-US" w:eastAsia="en-US" w:bidi="ar-SA"/>
    </w:rPr>
  </w:style>
  <w:style w:type="paragraph" w:customStyle="1" w:styleId="Char3CharCharChar">
    <w:name w:val="Char3 Char Char Char"/>
    <w:basedOn w:val="a"/>
    <w:next w:val="a"/>
    <w:semiHidden/>
    <w:rsid w:val="008C271A"/>
    <w:pPr>
      <w:spacing w:line="240" w:lineRule="exact"/>
      <w:jc w:val="both"/>
    </w:pPr>
    <w:rPr>
      <w:rFonts w:ascii="Arial" w:eastAsia="Times New Roman" w:hAnsi="Arial" w:cs="Arial"/>
      <w:b/>
      <w:sz w:val="20"/>
      <w:szCs w:val="20"/>
      <w:lang w:val="en-GB"/>
    </w:rPr>
  </w:style>
  <w:style w:type="character" w:customStyle="1" w:styleId="aff4">
    <w:name w:val="Абзац списка Знак"/>
    <w:link w:val="aff3"/>
    <w:uiPriority w:val="34"/>
    <w:locked/>
    <w:rsid w:val="008C271A"/>
    <w:rPr>
      <w:rFonts w:ascii="Times Armenian" w:eastAsia="Times New Roman" w:hAnsi="Times Armenian" w:cs="Times New Roman"/>
      <w:sz w:val="24"/>
      <w:szCs w:val="24"/>
      <w:lang w:eastAsia="ru-RU"/>
    </w:rPr>
  </w:style>
  <w:style w:type="character" w:styleId="aff7">
    <w:name w:val="Emphasis"/>
    <w:qFormat/>
    <w:rsid w:val="008C271A"/>
    <w:rPr>
      <w:i/>
      <w:iCs/>
    </w:rPr>
  </w:style>
  <w:style w:type="character" w:customStyle="1" w:styleId="14">
    <w:name w:val="Неразрешенное упоминание1"/>
    <w:uiPriority w:val="99"/>
    <w:semiHidden/>
    <w:unhideWhenUsed/>
    <w:rsid w:val="008C271A"/>
    <w:rPr>
      <w:color w:val="605E5C"/>
      <w:shd w:val="clear" w:color="auto" w:fill="E1DFDD"/>
    </w:rPr>
  </w:style>
  <w:style w:type="character" w:customStyle="1" w:styleId="CharChar4">
    <w:name w:val="Char Char4"/>
    <w:locked/>
    <w:rsid w:val="008C271A"/>
    <w:rPr>
      <w:sz w:val="24"/>
      <w:szCs w:val="24"/>
      <w:lang w:val="en-US" w:eastAsia="en-US" w:bidi="ar-SA"/>
    </w:rPr>
  </w:style>
  <w:style w:type="paragraph" w:customStyle="1" w:styleId="msonormalcxspmiddle">
    <w:name w:val="msonormalcxspmiddle"/>
    <w:basedOn w:val="a"/>
    <w:rsid w:val="008C271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harChar5">
    <w:name w:val="Char Char5"/>
    <w:locked/>
    <w:rsid w:val="008C271A"/>
    <w:rPr>
      <w:sz w:val="24"/>
      <w:szCs w:val="24"/>
      <w:lang w:val="en-US" w:eastAsia="en-US" w:bidi="ar-SA"/>
    </w:rPr>
  </w:style>
  <w:style w:type="paragraph" w:styleId="aff8">
    <w:name w:val="Title"/>
    <w:basedOn w:val="a"/>
    <w:next w:val="a"/>
    <w:link w:val="15"/>
    <w:uiPriority w:val="10"/>
    <w:qFormat/>
    <w:rsid w:val="008C271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5">
    <w:name w:val="Название Знак1"/>
    <w:basedOn w:val="a0"/>
    <w:link w:val="aff8"/>
    <w:uiPriority w:val="10"/>
    <w:rsid w:val="008C271A"/>
    <w:rPr>
      <w:rFonts w:asciiTheme="majorHAnsi" w:eastAsiaTheme="majorEastAsia" w:hAnsiTheme="majorHAnsi" w:cstheme="majorBidi"/>
      <w:spacing w:val="-10"/>
      <w:kern w:val="28"/>
      <w:sz w:val="56"/>
      <w:szCs w:val="56"/>
    </w:rPr>
  </w:style>
  <w:style w:type="paragraph" w:styleId="af0">
    <w:name w:val="Normal (Web)"/>
    <w:basedOn w:val="a"/>
    <w:uiPriority w:val="99"/>
    <w:semiHidden/>
    <w:unhideWhenUsed/>
    <w:rsid w:val="008C271A"/>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s://ru.wikipedia.org/wiki/Standard_%26_Poor%E2%80%99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procurement.am"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1</Pages>
  <Words>19896</Words>
  <Characters>113410</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Petrosyan Hovsep</dc:creator>
  <cp:keywords>https://mul2-armavir.gov.am/tasks/202281/oneclick/Th211111165527629_1.docx?token=848e748badf4a5831a5f373c59c31bf8</cp:keywords>
  <dc:description/>
  <cp:lastModifiedBy>HAdmin</cp:lastModifiedBy>
  <cp:revision>36</cp:revision>
  <dcterms:created xsi:type="dcterms:W3CDTF">2021-11-06T20:22:00Z</dcterms:created>
  <dcterms:modified xsi:type="dcterms:W3CDTF">2021-11-12T12:28:00Z</dcterms:modified>
</cp:coreProperties>
</file>